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A9" w:rsidRPr="00F3704C" w:rsidRDefault="0081663F" w:rsidP="004F75A6">
      <w:pPr>
        <w:sectPr w:rsidR="00527BA9" w:rsidRPr="00F3704C">
          <w:headerReference w:type="default" r:id="rId8"/>
          <w:pgSz w:w="11900" w:h="16840"/>
          <w:pgMar w:top="1080" w:right="1080" w:bottom="1080" w:left="1080" w:header="708" w:footer="708" w:gutter="0"/>
          <w:cols w:space="708"/>
        </w:sectPr>
      </w:pPr>
      <w:r w:rsidRPr="0081663F">
        <w:rPr>
          <w:noProof/>
          <w:lang w:val="en-US" w:eastAsia="en-US"/>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D+&#10;0HcFgwIAAG0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rsidR="008558E1" w:rsidRDefault="008558E1" w:rsidP="002E4B32">
                      <w:pPr>
                        <w:pStyle w:val="Subtitel"/>
                        <w:spacing w:line="280" w:lineRule="atLeast"/>
                      </w:pPr>
                      <w:r w:rsidRPr="00AA17BE">
                        <w:rPr>
                          <w:b w:val="0"/>
                        </w:rPr>
                        <w:t>Koppelvlakbeschrijving</w:t>
                      </w:r>
                      <w:r>
                        <w:t xml:space="preserve"> </w:t>
                      </w:r>
                    </w:p>
                  </w:sdtContent>
                </w:sdt>
              </w:txbxContent>
            </v:textbox>
            <w10:wrap anchorx="page" anchory="page"/>
            <w10:anchorlock/>
          </v:shape>
        </w:pict>
      </w:r>
      <w:r w:rsidRPr="0081663F">
        <w:rPr>
          <w:noProof/>
          <w:lang w:val="en-US" w:eastAsia="en-US"/>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" fillcolor="white [3201]" stroked="f" strokeweight=".5pt">
            <v:path arrowok="t"/>
            <v:textbox inset="0,0,0,0">
              <w:txbxContent>
                <w:sdt>
                  <w:sdtPr>
                    <w:alias w:val="Klik en tik de titel van het rapport"/>
                    <w:tag w:val="Klik en tik de titel van het rapport"/>
                    <w:id w:val="-1301066807"/>
                    <w:lock w:val="sdtLocked"/>
                  </w:sdtPr>
                  <w:sdtContent>
                    <w:p w:rsidR="008558E1" w:rsidRDefault="008558E1" w:rsidP="006360F3">
                      <w:pPr>
                        <w:pStyle w:val="Titel"/>
                      </w:pPr>
                      <w:r>
                        <w:t xml:space="preserve">koppelvlak jeugdzorg </w:t>
                      </w:r>
                      <w:del w:id="0" w:author="Arjan" w:date="2014-06-10T16:40:00Z">
                        <w:r w:rsidDel="002911B7">
                          <w:delText>/ onderzoek r</w:delText>
                        </w:r>
                        <w:r w:rsidRPr="00AA17BE" w:rsidDel="002911B7">
                          <w:rPr>
                            <w:sz w:val="32"/>
                          </w:rPr>
                          <w:delText>vd</w:delText>
                        </w:r>
                        <w:r w:rsidDel="002911B7">
                          <w:delText>k</w:delText>
                        </w:r>
                      </w:del>
                    </w:p>
                  </w:sdtContent>
                </w:sdt>
              </w:txbxContent>
            </v:textbox>
            <w10:wrap anchorx="page" anchory="page"/>
            <w10:anchorlock/>
          </v:shape>
        </w:pict>
      </w:r>
    </w:p>
    <w:p w:rsidR="00FC04CE" w:rsidRPr="002468BC" w:rsidRDefault="0081663F" w:rsidP="004F75A6">
      <w:pPr>
        <w:rPr>
          <w:rFonts w:eastAsia="Calibri"/>
        </w:rPr>
      </w:pPr>
      <w:bookmarkStart w:id="1" w:name="_Toc184810008"/>
      <w:r w:rsidRPr="0081663F">
        <w:rPr>
          <w:noProof/>
          <w:lang w:val="en-US" w:eastAsia="en-US"/>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lK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CnWlK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rsidR="008558E1" w:rsidRDefault="008558E1" w:rsidP="006360F3">
                      <w:pPr>
                        <w:tabs>
                          <w:tab w:val="left" w:pos="1843"/>
                        </w:tabs>
                      </w:pPr>
                    </w:p>
                    <w:tbl>
                      <w:tblPr>
                        <w:tblStyle w:val="K-tabel"/>
                        <w:tblW w:w="0" w:type="auto"/>
                        <w:tblLook w:val="04A0"/>
                      </w:tblPr>
                      <w:tblGrid>
                        <w:gridCol w:w="817"/>
                        <w:gridCol w:w="1418"/>
                        <w:gridCol w:w="6892"/>
                      </w:tblGrid>
                      <w:tr w:rsidR="008558E1" w:rsidRPr="00C9631E" w:rsidTr="00AA17BE">
                        <w:trPr>
                          <w:cnfStyle w:val="100000000000"/>
                        </w:trPr>
                        <w:tc>
                          <w:tcPr>
                            <w:tcW w:w="817" w:type="dxa"/>
                            <w:shd w:val="clear" w:color="auto" w:fill="auto"/>
                          </w:tcPr>
                          <w:p w:rsidR="008558E1" w:rsidRPr="00C9631E" w:rsidRDefault="008558E1" w:rsidP="007B2684">
                            <w:pPr>
                              <w:tabs>
                                <w:tab w:val="left" w:pos="1843"/>
                              </w:tabs>
                              <w:rPr>
                                <w:color w:val="auto"/>
                              </w:rPr>
                            </w:pPr>
                            <w:r w:rsidRPr="00C9631E">
                              <w:rPr>
                                <w:color w:val="auto"/>
                              </w:rPr>
                              <w:t>Versie</w:t>
                            </w:r>
                          </w:p>
                        </w:tc>
                        <w:tc>
                          <w:tcPr>
                            <w:tcW w:w="1418" w:type="dxa"/>
                            <w:shd w:val="clear" w:color="auto" w:fill="auto"/>
                          </w:tcPr>
                          <w:p w:rsidR="008558E1" w:rsidRPr="00C9631E" w:rsidRDefault="008558E1" w:rsidP="007B2684">
                            <w:pPr>
                              <w:tabs>
                                <w:tab w:val="left" w:pos="1843"/>
                              </w:tabs>
                              <w:rPr>
                                <w:color w:val="auto"/>
                              </w:rPr>
                            </w:pPr>
                            <w:r>
                              <w:rPr>
                                <w:color w:val="auto"/>
                              </w:rPr>
                              <w:t>Datum</w:t>
                            </w:r>
                          </w:p>
                        </w:tc>
                        <w:tc>
                          <w:tcPr>
                            <w:tcW w:w="6892" w:type="dxa"/>
                            <w:shd w:val="clear" w:color="auto" w:fill="auto"/>
                          </w:tcPr>
                          <w:p w:rsidR="008558E1" w:rsidRPr="00C9631E" w:rsidRDefault="008558E1" w:rsidP="007B2684">
                            <w:pPr>
                              <w:tabs>
                                <w:tab w:val="left" w:pos="1843"/>
                              </w:tabs>
                              <w:rPr>
                                <w:color w:val="auto"/>
                              </w:rPr>
                            </w:pPr>
                            <w:r>
                              <w:rPr>
                                <w:color w:val="auto"/>
                              </w:rPr>
                              <w:t>Inhoud</w:t>
                            </w:r>
                          </w:p>
                        </w:tc>
                      </w:tr>
                      <w:tr w:rsidR="008558E1" w:rsidTr="007B2684">
                        <w:tc>
                          <w:tcPr>
                            <w:tcW w:w="817" w:type="dxa"/>
                          </w:tcPr>
                          <w:p w:rsidR="008558E1" w:rsidRDefault="008558E1" w:rsidP="007B2684">
                            <w:pPr>
                              <w:tabs>
                                <w:tab w:val="left" w:pos="1843"/>
                              </w:tabs>
                            </w:pPr>
                            <w:r>
                              <w:t>0.7</w:t>
                            </w:r>
                          </w:p>
                        </w:tc>
                        <w:tc>
                          <w:tcPr>
                            <w:tcW w:w="1418" w:type="dxa"/>
                          </w:tcPr>
                          <w:p w:rsidR="008558E1" w:rsidRDefault="008558E1" w:rsidP="007B2684">
                            <w:pPr>
                              <w:tabs>
                                <w:tab w:val="left" w:pos="1843"/>
                              </w:tabs>
                            </w:pPr>
                            <w:r>
                              <w:t>14-3-2014</w:t>
                            </w:r>
                          </w:p>
                        </w:tc>
                        <w:tc>
                          <w:tcPr>
                            <w:tcW w:w="6892" w:type="dxa"/>
                          </w:tcPr>
                          <w:p w:rsidR="008558E1" w:rsidRDefault="008558E1" w:rsidP="006369FF">
                            <w:pPr>
                              <w:tabs>
                                <w:tab w:val="left" w:pos="1843"/>
                              </w:tabs>
                            </w:pPr>
                            <w:r>
                              <w:t xml:space="preserve">Fouten in tekst hersteld n .a.v. </w:t>
                            </w:r>
                            <w:proofErr w:type="spellStart"/>
                            <w:r>
                              <w:t>review</w:t>
                            </w:r>
                            <w:proofErr w:type="spellEnd"/>
                            <w:r>
                              <w:t xml:space="preserve"> </w:t>
                            </w:r>
                            <w:proofErr w:type="spellStart"/>
                            <w:r>
                              <w:t>VenJ</w:t>
                            </w:r>
                            <w:proofErr w:type="spellEnd"/>
                            <w:r>
                              <w:t xml:space="preserve"> en bijlagen 2 en 3 verwijderd.</w:t>
                            </w:r>
                          </w:p>
                        </w:tc>
                      </w:tr>
                      <w:tr w:rsidR="008558E1" w:rsidTr="007B2684">
                        <w:tc>
                          <w:tcPr>
                            <w:tcW w:w="817" w:type="dxa"/>
                          </w:tcPr>
                          <w:p w:rsidR="008558E1" w:rsidRDefault="008558E1" w:rsidP="007B2684">
                            <w:pPr>
                              <w:tabs>
                                <w:tab w:val="left" w:pos="1843"/>
                              </w:tabs>
                            </w:pPr>
                            <w:r>
                              <w:t>0.8</w:t>
                            </w:r>
                          </w:p>
                        </w:tc>
                        <w:tc>
                          <w:tcPr>
                            <w:tcW w:w="1418" w:type="dxa"/>
                          </w:tcPr>
                          <w:p w:rsidR="008558E1" w:rsidRDefault="008558E1" w:rsidP="007B2684">
                            <w:pPr>
                              <w:tabs>
                                <w:tab w:val="left" w:pos="1843"/>
                              </w:tabs>
                            </w:pPr>
                            <w:r>
                              <w:t>17-3-2014</w:t>
                            </w:r>
                          </w:p>
                        </w:tc>
                        <w:tc>
                          <w:tcPr>
                            <w:tcW w:w="6892" w:type="dxa"/>
                          </w:tcPr>
                          <w:p w:rsidR="008558E1" w:rsidRDefault="008558E1" w:rsidP="007B2684">
                            <w:pPr>
                              <w:tabs>
                                <w:tab w:val="left" w:pos="1843"/>
                              </w:tabs>
                            </w:pPr>
                            <w:r>
                              <w:t>Fouten in schema informatiemodel hersteld</w:t>
                            </w:r>
                          </w:p>
                        </w:tc>
                      </w:tr>
                      <w:tr w:rsidR="008558E1" w:rsidTr="007B2684">
                        <w:tc>
                          <w:tcPr>
                            <w:tcW w:w="817" w:type="dxa"/>
                          </w:tcPr>
                          <w:p w:rsidR="008558E1" w:rsidRDefault="008558E1" w:rsidP="007B2684">
                            <w:pPr>
                              <w:tabs>
                                <w:tab w:val="left" w:pos="1843"/>
                              </w:tabs>
                            </w:pPr>
                            <w:r>
                              <w:t>0.8a</w:t>
                            </w:r>
                          </w:p>
                        </w:tc>
                        <w:tc>
                          <w:tcPr>
                            <w:tcW w:w="1418" w:type="dxa"/>
                          </w:tcPr>
                          <w:p w:rsidR="008558E1" w:rsidRDefault="008558E1" w:rsidP="007B2684">
                            <w:pPr>
                              <w:tabs>
                                <w:tab w:val="left" w:pos="1843"/>
                              </w:tabs>
                            </w:pPr>
                            <w:r>
                              <w:t>31-3-2014</w:t>
                            </w:r>
                          </w:p>
                        </w:tc>
                        <w:tc>
                          <w:tcPr>
                            <w:tcW w:w="6892" w:type="dxa"/>
                          </w:tcPr>
                          <w:p w:rsidR="008558E1" w:rsidRDefault="008558E1" w:rsidP="00917673">
                            <w:pPr>
                              <w:tabs>
                                <w:tab w:val="left" w:pos="1843"/>
                              </w:tabs>
                            </w:pPr>
                            <w:r>
                              <w:t xml:space="preserve">Domein- en RGBZ-informatiemodel verder uit elkaar getrokken. </w:t>
                            </w:r>
                            <w:proofErr w:type="spellStart"/>
                            <w:r>
                              <w:t>RGBZ-informatiemodel</w:t>
                            </w:r>
                            <w:proofErr w:type="spellEnd"/>
                            <w:r>
                              <w:t xml:space="preserve"> uitgespecificeerd. Indeling afgestemd op rapportages </w:t>
                            </w:r>
                            <w:proofErr w:type="spellStart"/>
                            <w:r>
                              <w:t>oNUP-koppelvlakken</w:t>
                            </w:r>
                            <w:proofErr w:type="spellEnd"/>
                            <w:r>
                              <w:t>.</w:t>
                            </w:r>
                          </w:p>
                        </w:tc>
                      </w:tr>
                      <w:tr w:rsidR="008558E1" w:rsidTr="007B2684">
                        <w:tc>
                          <w:tcPr>
                            <w:tcW w:w="817" w:type="dxa"/>
                          </w:tcPr>
                          <w:p w:rsidR="008558E1" w:rsidRDefault="008558E1" w:rsidP="007B2684">
                            <w:pPr>
                              <w:tabs>
                                <w:tab w:val="left" w:pos="1843"/>
                              </w:tabs>
                            </w:pPr>
                            <w:r>
                              <w:t>0.8b</w:t>
                            </w:r>
                          </w:p>
                        </w:tc>
                        <w:tc>
                          <w:tcPr>
                            <w:tcW w:w="1418" w:type="dxa"/>
                          </w:tcPr>
                          <w:p w:rsidR="008558E1" w:rsidRDefault="008558E1" w:rsidP="007B2684">
                            <w:pPr>
                              <w:tabs>
                                <w:tab w:val="left" w:pos="1843"/>
                              </w:tabs>
                            </w:pPr>
                            <w:r>
                              <w:t>2-6-2014</w:t>
                            </w:r>
                          </w:p>
                        </w:tc>
                        <w:tc>
                          <w:tcPr>
                            <w:tcW w:w="6892" w:type="dxa"/>
                          </w:tcPr>
                          <w:p w:rsidR="008558E1" w:rsidRDefault="008558E1" w:rsidP="00917673">
                            <w:pPr>
                              <w:tabs>
                                <w:tab w:val="left" w:pos="1843"/>
                              </w:tabs>
                            </w:pPr>
                            <w:r>
                              <w:t xml:space="preserve">Regels toegevoegd bij attribuut- en relatiesoorten. </w:t>
                            </w:r>
                            <w:proofErr w:type="spellStart"/>
                            <w:r>
                              <w:t>Kardinaliteiten</w:t>
                            </w:r>
                            <w:proofErr w:type="spellEnd"/>
                            <w:r>
                              <w:t xml:space="preserve"> aangescherpt.  Een en ander doorgevoerd in beschrijving berichten. </w:t>
                            </w:r>
                          </w:p>
                          <w:p w:rsidR="008558E1" w:rsidRDefault="008558E1" w:rsidP="00917673">
                            <w:pPr>
                              <w:tabs>
                                <w:tab w:val="left" w:pos="1843"/>
                              </w:tabs>
                            </w:pPr>
                            <w:r>
                              <w:t xml:space="preserve">Modellering verbeterd v.w.b. relatie gezaghebbende – kind. </w:t>
                            </w:r>
                          </w:p>
                        </w:tc>
                      </w:tr>
                      <w:tr w:rsidR="008558E1" w:rsidTr="007B2684">
                        <w:tc>
                          <w:tcPr>
                            <w:tcW w:w="817" w:type="dxa"/>
                          </w:tcPr>
                          <w:p w:rsidR="008558E1" w:rsidRDefault="008558E1" w:rsidP="007B2684">
                            <w:pPr>
                              <w:tabs>
                                <w:tab w:val="left" w:pos="1843"/>
                              </w:tabs>
                            </w:pPr>
                            <w:ins w:id="2" w:author="Arjan" w:date="2014-06-10T16:41:00Z">
                              <w:r>
                                <w:t>0.8c</w:t>
                              </w:r>
                            </w:ins>
                          </w:p>
                        </w:tc>
                        <w:tc>
                          <w:tcPr>
                            <w:tcW w:w="1418" w:type="dxa"/>
                          </w:tcPr>
                          <w:p w:rsidR="008558E1" w:rsidRDefault="00060AC4" w:rsidP="007B2684">
                            <w:pPr>
                              <w:tabs>
                                <w:tab w:val="left" w:pos="1843"/>
                              </w:tabs>
                            </w:pPr>
                            <w:ins w:id="3" w:author="Arjan" w:date="2014-07-03T13:24:00Z">
                              <w:r>
                                <w:t>23-6-2014</w:t>
                              </w:r>
                            </w:ins>
                          </w:p>
                        </w:tc>
                        <w:tc>
                          <w:tcPr>
                            <w:tcW w:w="6892" w:type="dxa"/>
                          </w:tcPr>
                          <w:p w:rsidR="008558E1" w:rsidRDefault="008558E1" w:rsidP="00917673">
                            <w:pPr>
                              <w:tabs>
                                <w:tab w:val="left" w:pos="1843"/>
                              </w:tabs>
                            </w:pPr>
                            <w:ins w:id="4" w:author="Arjan" w:date="2014-06-10T16:41:00Z">
                              <w:r>
                                <w:t>De modellering is uitgebreid op de indiening van zorgmeldingen</w:t>
                              </w:r>
                            </w:ins>
                            <w:ins w:id="5" w:author="Arjan" w:date="2014-07-03T13:25:00Z">
                              <w:r w:rsidR="00060AC4">
                                <w:t xml:space="preserve"> (door de Politie)</w:t>
                              </w:r>
                            </w:ins>
                            <w:ins w:id="6" w:author="Arjan" w:date="2014-06-10T16:41:00Z">
                              <w:r>
                                <w:t>.</w:t>
                              </w:r>
                            </w:ins>
                          </w:p>
                        </w:tc>
                      </w:tr>
                    </w:tbl>
                    <w:p w:rsidR="008558E1" w:rsidRDefault="008558E1" w:rsidP="006360F3">
                      <w:pPr>
                        <w:tabs>
                          <w:tab w:val="left" w:pos="1843"/>
                        </w:tabs>
                      </w:pPr>
                    </w:p>
                    <w:p w:rsidR="008558E1" w:rsidRPr="00FC04CE" w:rsidRDefault="008558E1" w:rsidP="006360F3">
                      <w:pPr>
                        <w:tabs>
                          <w:tab w:val="left" w:pos="1843"/>
                        </w:tabs>
                      </w:pPr>
                      <w:r>
                        <w:t>Opgesteld door</w:t>
                      </w:r>
                      <w:r w:rsidRPr="00FC04CE">
                        <w:tab/>
                      </w:r>
                      <w:r>
                        <w:t>Arjan Kloosterboer en Henri Korver</w:t>
                      </w:r>
                    </w:p>
                    <w:p w:rsidR="008558E1" w:rsidRDefault="008558E1" w:rsidP="006360F3">
                      <w:pPr>
                        <w:tabs>
                          <w:tab w:val="left" w:pos="1843"/>
                        </w:tabs>
                      </w:pPr>
                      <w:r>
                        <w:t>Datum</w:t>
                      </w:r>
                      <w:r>
                        <w:tab/>
                      </w:r>
                      <w:sdt>
                        <w:sdtPr>
                          <w:tag w:val="klik en typ datum"/>
                          <w:id w:val="2121025355"/>
                          <w:date w:fullDate="2014-06-23T00:00:00Z">
                            <w:dateFormat w:val="d MMMM yyyy"/>
                            <w:lid w:val="nl-NL"/>
                            <w:storeMappedDataAs w:val="dateTime"/>
                            <w:calendar w:val="gregorian"/>
                          </w:date>
                        </w:sdtPr>
                        <w:sdtContent>
                          <w:del w:id="7" w:author="Arjan" w:date="2014-06-10T16:41:00Z">
                            <w:r w:rsidDel="002911B7">
                              <w:delText xml:space="preserve"> juni 2014</w:delText>
                            </w:r>
                          </w:del>
                          <w:ins w:id="8" w:author="Arjan" w:date="2014-07-03T13:25:00Z">
                            <w:r w:rsidR="00060AC4">
                              <w:t>23 juni 2014</w:t>
                            </w:r>
                          </w:ins>
                        </w:sdtContent>
                      </w:sdt>
                    </w:p>
                    <w:p w:rsidR="008558E1" w:rsidRDefault="008558E1" w:rsidP="006360F3">
                      <w:pPr>
                        <w:tabs>
                          <w:tab w:val="left" w:pos="1843"/>
                        </w:tabs>
                      </w:pPr>
                      <w:r>
                        <w:t>Versie</w:t>
                      </w:r>
                      <w:r>
                        <w:tab/>
                        <w:t>0.8c</w:t>
                      </w:r>
                    </w:p>
                    <w:p w:rsidR="008558E1" w:rsidRDefault="0081663F" w:rsidP="00076EE1">
                      <w:pPr>
                        <w:pStyle w:val="colofon"/>
                      </w:pPr>
                    </w:p>
                  </w:sdtContent>
                </w:sdt>
              </w:txbxContent>
            </v:textbox>
            <w10:wrap anchorx="page" anchory="page"/>
            <w10:anchorlock/>
          </v:shape>
        </w:pict>
      </w:r>
    </w:p>
    <w:p w:rsidR="00897055" w:rsidRPr="00F3704C" w:rsidRDefault="0024241F" w:rsidP="004F75A6">
      <w:pPr>
        <w:pStyle w:val="koptitel"/>
      </w:pPr>
      <w:r>
        <w:lastRenderedPageBreak/>
        <w:t>I</w:t>
      </w:r>
      <w:r w:rsidR="00897055" w:rsidRPr="00F3704C">
        <w:t>nhoud</w:t>
      </w:r>
      <w:bookmarkEnd w:id="1"/>
    </w:p>
    <w:p w:rsidR="00897055" w:rsidRPr="00F3704C" w:rsidRDefault="00897055" w:rsidP="00A14B69"/>
    <w:p w:rsidR="00060AC4" w:rsidRDefault="0081663F">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060AC4">
        <w:rPr>
          <w:noProof/>
        </w:rPr>
        <w:t>1</w:t>
      </w:r>
      <w:r w:rsidR="00060AC4">
        <w:rPr>
          <w:rFonts w:asciiTheme="minorHAnsi" w:eastAsiaTheme="minorEastAsia" w:hAnsiTheme="minorHAnsi" w:cstheme="minorBidi"/>
          <w:b w:val="0"/>
          <w:noProof/>
          <w:sz w:val="22"/>
          <w:szCs w:val="22"/>
        </w:rPr>
        <w:tab/>
      </w:r>
      <w:r w:rsidR="00060AC4">
        <w:rPr>
          <w:noProof/>
        </w:rPr>
        <w:t>Inleiding</w:t>
      </w:r>
      <w:r w:rsidR="00060AC4">
        <w:rPr>
          <w:noProof/>
        </w:rPr>
        <w:tab/>
      </w:r>
      <w:r w:rsidR="00060AC4">
        <w:rPr>
          <w:noProof/>
        </w:rPr>
        <w:fldChar w:fldCharType="begin"/>
      </w:r>
      <w:r w:rsidR="00060AC4">
        <w:rPr>
          <w:noProof/>
        </w:rPr>
        <w:instrText xml:space="preserve"> PAGEREF _Toc392157264 \h </w:instrText>
      </w:r>
      <w:r w:rsidR="00060AC4">
        <w:rPr>
          <w:noProof/>
        </w:rPr>
      </w:r>
      <w:r w:rsidR="00060AC4">
        <w:rPr>
          <w:noProof/>
        </w:rPr>
        <w:fldChar w:fldCharType="separate"/>
      </w:r>
      <w:r w:rsidR="00060AC4">
        <w:rPr>
          <w:noProof/>
        </w:rPr>
        <w:t>4</w:t>
      </w:r>
      <w:r w:rsidR="00060AC4">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Architectuur</w:t>
      </w:r>
      <w:r>
        <w:rPr>
          <w:noProof/>
        </w:rPr>
        <w:tab/>
      </w:r>
      <w:r>
        <w:rPr>
          <w:noProof/>
        </w:rPr>
        <w:fldChar w:fldCharType="begin"/>
      </w:r>
      <w:r>
        <w:rPr>
          <w:noProof/>
        </w:rPr>
        <w:instrText xml:space="preserve"> PAGEREF _Toc392157265 \h </w:instrText>
      </w:r>
      <w:r>
        <w:rPr>
          <w:noProof/>
        </w:rPr>
      </w:r>
      <w:r>
        <w:rPr>
          <w:noProof/>
        </w:rPr>
        <w:fldChar w:fldCharType="separate"/>
      </w:r>
      <w:r>
        <w:rPr>
          <w:noProof/>
        </w:rPr>
        <w:t>6</w:t>
      </w:r>
      <w:r>
        <w:rPr>
          <w:noProof/>
        </w:rPr>
        <w:fldChar w:fldCharType="end"/>
      </w:r>
    </w:p>
    <w:p w:rsidR="00060AC4" w:rsidRDefault="00060AC4">
      <w:pPr>
        <w:pStyle w:val="Inhopg2"/>
        <w:rPr>
          <w:noProof/>
        </w:rPr>
      </w:pPr>
      <w:r>
        <w:rPr>
          <w:noProof/>
        </w:rPr>
        <w:t>2.1</w:t>
      </w:r>
      <w:r>
        <w:rPr>
          <w:noProof/>
        </w:rPr>
        <w:tab/>
        <w:t>Informatie-architectuur</w:t>
      </w:r>
      <w:r>
        <w:rPr>
          <w:noProof/>
        </w:rPr>
        <w:tab/>
      </w:r>
      <w:r>
        <w:rPr>
          <w:noProof/>
        </w:rPr>
        <w:fldChar w:fldCharType="begin"/>
      </w:r>
      <w:r>
        <w:rPr>
          <w:noProof/>
        </w:rPr>
        <w:instrText xml:space="preserve"> PAGEREF _Toc392157266 \h </w:instrText>
      </w:r>
      <w:r>
        <w:rPr>
          <w:noProof/>
        </w:rPr>
      </w:r>
      <w:r>
        <w:rPr>
          <w:noProof/>
        </w:rPr>
        <w:fldChar w:fldCharType="separate"/>
      </w:r>
      <w:r>
        <w:rPr>
          <w:noProof/>
        </w:rPr>
        <w:t>6</w:t>
      </w:r>
      <w:r>
        <w:rPr>
          <w:noProof/>
        </w:rPr>
        <w:fldChar w:fldCharType="end"/>
      </w:r>
    </w:p>
    <w:p w:rsidR="00060AC4" w:rsidRDefault="00060AC4">
      <w:pPr>
        <w:pStyle w:val="Inhopg2"/>
        <w:rPr>
          <w:noProof/>
        </w:rPr>
      </w:pPr>
      <w:r>
        <w:rPr>
          <w:noProof/>
        </w:rPr>
        <w:t>2.2</w:t>
      </w:r>
      <w:r>
        <w:rPr>
          <w:noProof/>
        </w:rPr>
        <w:tab/>
        <w:t>Procesarchitectuur</w:t>
      </w:r>
      <w:r>
        <w:rPr>
          <w:noProof/>
        </w:rPr>
        <w:tab/>
      </w:r>
      <w:r>
        <w:rPr>
          <w:noProof/>
        </w:rPr>
        <w:fldChar w:fldCharType="begin"/>
      </w:r>
      <w:r>
        <w:rPr>
          <w:noProof/>
        </w:rPr>
        <w:instrText xml:space="preserve"> PAGEREF _Toc392157267 \h </w:instrText>
      </w:r>
      <w:r>
        <w:rPr>
          <w:noProof/>
        </w:rPr>
      </w:r>
      <w:r>
        <w:rPr>
          <w:noProof/>
        </w:rPr>
        <w:fldChar w:fldCharType="separate"/>
      </w:r>
      <w:r>
        <w:rPr>
          <w:noProof/>
        </w:rPr>
        <w:t>6</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Informatiebehoefte</w:t>
      </w:r>
      <w:r>
        <w:rPr>
          <w:noProof/>
        </w:rPr>
        <w:tab/>
      </w:r>
      <w:r>
        <w:rPr>
          <w:noProof/>
        </w:rPr>
        <w:fldChar w:fldCharType="begin"/>
      </w:r>
      <w:r>
        <w:rPr>
          <w:noProof/>
        </w:rPr>
        <w:instrText xml:space="preserve"> PAGEREF _Toc392157268 \h </w:instrText>
      </w:r>
      <w:r>
        <w:rPr>
          <w:noProof/>
        </w:rPr>
      </w:r>
      <w:r>
        <w:rPr>
          <w:noProof/>
        </w:rPr>
        <w:fldChar w:fldCharType="separate"/>
      </w:r>
      <w:r>
        <w:rPr>
          <w:noProof/>
        </w:rPr>
        <w:t>9</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Informatiemodel</w:t>
      </w:r>
      <w:r>
        <w:rPr>
          <w:noProof/>
        </w:rPr>
        <w:tab/>
      </w:r>
      <w:r>
        <w:rPr>
          <w:noProof/>
        </w:rPr>
        <w:fldChar w:fldCharType="begin"/>
      </w:r>
      <w:r>
        <w:rPr>
          <w:noProof/>
        </w:rPr>
        <w:instrText xml:space="preserve"> PAGEREF _Toc392157269 \h </w:instrText>
      </w:r>
      <w:r>
        <w:rPr>
          <w:noProof/>
        </w:rPr>
      </w:r>
      <w:r>
        <w:rPr>
          <w:noProof/>
        </w:rPr>
        <w:fldChar w:fldCharType="separate"/>
      </w:r>
      <w:r>
        <w:rPr>
          <w:noProof/>
        </w:rPr>
        <w:t>10</w:t>
      </w:r>
      <w:r>
        <w:rPr>
          <w:noProof/>
        </w:rPr>
        <w:fldChar w:fldCharType="end"/>
      </w:r>
    </w:p>
    <w:p w:rsidR="00060AC4" w:rsidRDefault="00060AC4">
      <w:pPr>
        <w:pStyle w:val="Inhopg2"/>
        <w:rPr>
          <w:noProof/>
        </w:rPr>
      </w:pPr>
      <w:r>
        <w:rPr>
          <w:noProof/>
        </w:rPr>
        <w:t>4.1</w:t>
      </w:r>
      <w:r>
        <w:rPr>
          <w:noProof/>
        </w:rPr>
        <w:tab/>
        <w:t>Domein-informatiemodel</w:t>
      </w:r>
      <w:r>
        <w:rPr>
          <w:noProof/>
        </w:rPr>
        <w:tab/>
      </w:r>
      <w:r>
        <w:rPr>
          <w:noProof/>
        </w:rPr>
        <w:fldChar w:fldCharType="begin"/>
      </w:r>
      <w:r>
        <w:rPr>
          <w:noProof/>
        </w:rPr>
        <w:instrText xml:space="preserve"> PAGEREF _Toc392157270 \h </w:instrText>
      </w:r>
      <w:r>
        <w:rPr>
          <w:noProof/>
        </w:rPr>
      </w:r>
      <w:r>
        <w:rPr>
          <w:noProof/>
        </w:rPr>
        <w:fldChar w:fldCharType="separate"/>
      </w:r>
      <w:r>
        <w:rPr>
          <w:noProof/>
        </w:rPr>
        <w:t>10</w:t>
      </w:r>
      <w:r>
        <w:rPr>
          <w:noProof/>
        </w:rPr>
        <w:fldChar w:fldCharType="end"/>
      </w:r>
    </w:p>
    <w:p w:rsidR="00060AC4" w:rsidRDefault="00060AC4">
      <w:pPr>
        <w:pStyle w:val="Inhopg2"/>
        <w:rPr>
          <w:noProof/>
        </w:rPr>
      </w:pPr>
      <w:r>
        <w:rPr>
          <w:noProof/>
        </w:rPr>
        <w:t>4.2</w:t>
      </w:r>
      <w:r>
        <w:rPr>
          <w:noProof/>
        </w:rPr>
        <w:tab/>
        <w:t>Domein-informatiemodel in het RGBZ</w:t>
      </w:r>
      <w:r>
        <w:rPr>
          <w:noProof/>
        </w:rPr>
        <w:tab/>
      </w:r>
      <w:r>
        <w:rPr>
          <w:noProof/>
        </w:rPr>
        <w:fldChar w:fldCharType="begin"/>
      </w:r>
      <w:r>
        <w:rPr>
          <w:noProof/>
        </w:rPr>
        <w:instrText xml:space="preserve"> PAGEREF _Toc392157271 \h </w:instrText>
      </w:r>
      <w:r>
        <w:rPr>
          <w:noProof/>
        </w:rPr>
      </w:r>
      <w:r>
        <w:rPr>
          <w:noProof/>
        </w:rPr>
        <w:fldChar w:fldCharType="separate"/>
      </w:r>
      <w:r>
        <w:rPr>
          <w:noProof/>
        </w:rPr>
        <w:t>11</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StUF-berichten</w:t>
      </w:r>
      <w:r>
        <w:rPr>
          <w:noProof/>
        </w:rPr>
        <w:tab/>
      </w:r>
      <w:r>
        <w:rPr>
          <w:noProof/>
        </w:rPr>
        <w:fldChar w:fldCharType="begin"/>
      </w:r>
      <w:r>
        <w:rPr>
          <w:noProof/>
        </w:rPr>
        <w:instrText xml:space="preserve"> PAGEREF _Toc392157272 \h </w:instrText>
      </w:r>
      <w:r>
        <w:rPr>
          <w:noProof/>
        </w:rPr>
      </w:r>
      <w:r>
        <w:rPr>
          <w:noProof/>
        </w:rPr>
        <w:fldChar w:fldCharType="separate"/>
      </w:r>
      <w:r>
        <w:rPr>
          <w:noProof/>
        </w:rPr>
        <w:t>14</w:t>
      </w:r>
      <w:r>
        <w:rPr>
          <w:noProof/>
        </w:rPr>
        <w:fldChar w:fldCharType="end"/>
      </w:r>
    </w:p>
    <w:p w:rsidR="00060AC4" w:rsidRDefault="00060AC4">
      <w:pPr>
        <w:pStyle w:val="Inhopg2"/>
        <w:rPr>
          <w:noProof/>
        </w:rPr>
      </w:pPr>
      <w:r>
        <w:rPr>
          <w:noProof/>
        </w:rPr>
        <w:t>5.1</w:t>
      </w:r>
      <w:r>
        <w:rPr>
          <w:noProof/>
        </w:rPr>
        <w:tab/>
        <w:t>Tijdzone</w:t>
      </w:r>
      <w:r>
        <w:rPr>
          <w:noProof/>
        </w:rPr>
        <w:tab/>
      </w:r>
      <w:r>
        <w:rPr>
          <w:noProof/>
        </w:rPr>
        <w:fldChar w:fldCharType="begin"/>
      </w:r>
      <w:r>
        <w:rPr>
          <w:noProof/>
        </w:rPr>
        <w:instrText xml:space="preserve"> PAGEREF _Toc392157273 \h </w:instrText>
      </w:r>
      <w:r>
        <w:rPr>
          <w:noProof/>
        </w:rPr>
      </w:r>
      <w:r>
        <w:rPr>
          <w:noProof/>
        </w:rPr>
        <w:fldChar w:fldCharType="separate"/>
      </w:r>
      <w:r>
        <w:rPr>
          <w:noProof/>
        </w:rPr>
        <w:t>14</w:t>
      </w:r>
      <w:r>
        <w:rPr>
          <w:noProof/>
        </w:rPr>
        <w:fldChar w:fldCharType="end"/>
      </w:r>
    </w:p>
    <w:p w:rsidR="00060AC4" w:rsidRDefault="00060AC4">
      <w:pPr>
        <w:pStyle w:val="Inhopg2"/>
        <w:rPr>
          <w:noProof/>
        </w:rPr>
      </w:pPr>
      <w:r>
        <w:rPr>
          <w:noProof/>
        </w:rPr>
        <w:t>5.2</w:t>
      </w:r>
      <w:r>
        <w:rPr>
          <w:noProof/>
        </w:rPr>
        <w:tab/>
        <w:t>Asynchroon dienstbericht VTO</w:t>
      </w:r>
      <w:r>
        <w:rPr>
          <w:noProof/>
        </w:rPr>
        <w:tab/>
      </w:r>
      <w:r>
        <w:rPr>
          <w:noProof/>
        </w:rPr>
        <w:fldChar w:fldCharType="begin"/>
      </w:r>
      <w:r>
        <w:rPr>
          <w:noProof/>
        </w:rPr>
        <w:instrText xml:space="preserve"> PAGEREF _Toc392157274 \h </w:instrText>
      </w:r>
      <w:r>
        <w:rPr>
          <w:noProof/>
        </w:rPr>
      </w:r>
      <w:r>
        <w:rPr>
          <w:noProof/>
        </w:rPr>
        <w:fldChar w:fldCharType="separate"/>
      </w:r>
      <w:r>
        <w:rPr>
          <w:noProof/>
        </w:rPr>
        <w:t>14</w:t>
      </w:r>
      <w:r>
        <w:rPr>
          <w:noProof/>
        </w:rPr>
        <w:fldChar w:fldCharType="end"/>
      </w:r>
    </w:p>
    <w:p w:rsidR="00060AC4" w:rsidRDefault="00060AC4">
      <w:pPr>
        <w:pStyle w:val="Inhopg2"/>
        <w:rPr>
          <w:noProof/>
        </w:rPr>
      </w:pPr>
      <w:r>
        <w:rPr>
          <w:noProof/>
        </w:rPr>
        <w:t>5.3</w:t>
      </w:r>
      <w:r>
        <w:rPr>
          <w:noProof/>
        </w:rPr>
        <w:tab/>
        <w:t>Asynchroon dienstbericht Notificatie</w:t>
      </w:r>
      <w:r>
        <w:rPr>
          <w:noProof/>
        </w:rPr>
        <w:tab/>
      </w:r>
      <w:r>
        <w:rPr>
          <w:noProof/>
        </w:rPr>
        <w:fldChar w:fldCharType="begin"/>
      </w:r>
      <w:r>
        <w:rPr>
          <w:noProof/>
        </w:rPr>
        <w:instrText xml:space="preserve"> PAGEREF _Toc392157275 \h </w:instrText>
      </w:r>
      <w:r>
        <w:rPr>
          <w:noProof/>
        </w:rPr>
      </w:r>
      <w:r>
        <w:rPr>
          <w:noProof/>
        </w:rPr>
        <w:fldChar w:fldCharType="separate"/>
      </w:r>
      <w:r>
        <w:rPr>
          <w:noProof/>
        </w:rPr>
        <w:t>19</w:t>
      </w:r>
      <w:r>
        <w:rPr>
          <w:noProof/>
        </w:rPr>
        <w:fldChar w:fldCharType="end"/>
      </w:r>
    </w:p>
    <w:p w:rsidR="00060AC4" w:rsidRDefault="00060AC4">
      <w:pPr>
        <w:pStyle w:val="Inhopg2"/>
        <w:rPr>
          <w:noProof/>
        </w:rPr>
      </w:pPr>
      <w:r>
        <w:rPr>
          <w:noProof/>
        </w:rPr>
        <w:t>5.4</w:t>
      </w:r>
      <w:r>
        <w:rPr>
          <w:noProof/>
        </w:rPr>
        <w:tab/>
        <w:t>Asynchroon dienstbericht Zorgmelding</w:t>
      </w:r>
      <w:r>
        <w:rPr>
          <w:noProof/>
        </w:rPr>
        <w:tab/>
      </w:r>
      <w:r>
        <w:rPr>
          <w:noProof/>
        </w:rPr>
        <w:fldChar w:fldCharType="begin"/>
      </w:r>
      <w:r>
        <w:rPr>
          <w:noProof/>
        </w:rPr>
        <w:instrText xml:space="preserve"> PAGEREF _Toc392157276 \h </w:instrText>
      </w:r>
      <w:r>
        <w:rPr>
          <w:noProof/>
        </w:rPr>
      </w:r>
      <w:r>
        <w:rPr>
          <w:noProof/>
        </w:rPr>
        <w:fldChar w:fldCharType="separate"/>
      </w:r>
      <w:r>
        <w:rPr>
          <w:noProof/>
        </w:rPr>
        <w:t>23</w:t>
      </w:r>
      <w:r>
        <w:rPr>
          <w:noProof/>
        </w:rPr>
        <w:fldChar w:fldCharType="end"/>
      </w:r>
    </w:p>
    <w:p w:rsidR="00060AC4" w:rsidRDefault="00060AC4">
      <w:pPr>
        <w:pStyle w:val="Inhopg2"/>
        <w:rPr>
          <w:noProof/>
        </w:rPr>
      </w:pPr>
      <w:r>
        <w:rPr>
          <w:noProof/>
        </w:rPr>
        <w:t>5.5</w:t>
      </w:r>
      <w:r>
        <w:rPr>
          <w:noProof/>
        </w:rPr>
        <w:tab/>
        <w:t>Foutbericht</w:t>
      </w:r>
      <w:r>
        <w:rPr>
          <w:noProof/>
        </w:rPr>
        <w:tab/>
      </w:r>
      <w:r>
        <w:rPr>
          <w:noProof/>
        </w:rPr>
        <w:fldChar w:fldCharType="begin"/>
      </w:r>
      <w:r>
        <w:rPr>
          <w:noProof/>
        </w:rPr>
        <w:instrText xml:space="preserve"> PAGEREF _Toc392157277 \h </w:instrText>
      </w:r>
      <w:r>
        <w:rPr>
          <w:noProof/>
        </w:rPr>
      </w:r>
      <w:r>
        <w:rPr>
          <w:noProof/>
        </w:rPr>
        <w:fldChar w:fldCharType="separate"/>
      </w:r>
      <w:r>
        <w:rPr>
          <w:noProof/>
        </w:rPr>
        <w:t>24</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Protocolbinding</w:t>
      </w:r>
      <w:r>
        <w:rPr>
          <w:noProof/>
        </w:rPr>
        <w:tab/>
      </w:r>
      <w:r>
        <w:rPr>
          <w:noProof/>
        </w:rPr>
        <w:fldChar w:fldCharType="begin"/>
      </w:r>
      <w:r>
        <w:rPr>
          <w:noProof/>
        </w:rPr>
        <w:instrText xml:space="preserve"> PAGEREF _Toc392157278 \h </w:instrText>
      </w:r>
      <w:r>
        <w:rPr>
          <w:noProof/>
        </w:rPr>
      </w:r>
      <w:r>
        <w:rPr>
          <w:noProof/>
        </w:rPr>
        <w:fldChar w:fldCharType="separate"/>
      </w:r>
      <w:r>
        <w:rPr>
          <w:noProof/>
        </w:rPr>
        <w:t>26</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Bijlage 1: Interactieprocessen</w:t>
      </w:r>
      <w:r>
        <w:rPr>
          <w:noProof/>
        </w:rPr>
        <w:tab/>
      </w:r>
      <w:r>
        <w:rPr>
          <w:noProof/>
        </w:rPr>
        <w:fldChar w:fldCharType="begin"/>
      </w:r>
      <w:r>
        <w:rPr>
          <w:noProof/>
        </w:rPr>
        <w:instrText xml:space="preserve"> PAGEREF _Toc392157279 \h </w:instrText>
      </w:r>
      <w:r>
        <w:rPr>
          <w:noProof/>
        </w:rPr>
      </w:r>
      <w:r>
        <w:rPr>
          <w:noProof/>
        </w:rPr>
        <w:fldChar w:fldCharType="separate"/>
      </w:r>
      <w:r>
        <w:rPr>
          <w:noProof/>
        </w:rPr>
        <w:t>27</w:t>
      </w:r>
      <w:r>
        <w:rPr>
          <w:noProof/>
        </w:rPr>
        <w:fldChar w:fldCharType="end"/>
      </w:r>
    </w:p>
    <w:p w:rsidR="00060AC4" w:rsidRDefault="00060AC4">
      <w:pPr>
        <w:pStyle w:val="Inhopg2"/>
        <w:rPr>
          <w:noProof/>
        </w:rPr>
      </w:pPr>
      <w:r>
        <w:rPr>
          <w:noProof/>
        </w:rPr>
        <w:t>Verzoek tot onderzoek en maatregel</w:t>
      </w:r>
      <w:r>
        <w:rPr>
          <w:noProof/>
        </w:rPr>
        <w:tab/>
      </w:r>
      <w:r>
        <w:rPr>
          <w:noProof/>
        </w:rPr>
        <w:fldChar w:fldCharType="begin"/>
      </w:r>
      <w:r>
        <w:rPr>
          <w:noProof/>
        </w:rPr>
        <w:instrText xml:space="preserve"> PAGEREF _Toc392157280 \h </w:instrText>
      </w:r>
      <w:r>
        <w:rPr>
          <w:noProof/>
        </w:rPr>
      </w:r>
      <w:r>
        <w:rPr>
          <w:noProof/>
        </w:rPr>
        <w:fldChar w:fldCharType="separate"/>
      </w:r>
      <w:r>
        <w:rPr>
          <w:noProof/>
        </w:rPr>
        <w:t>27</w:t>
      </w:r>
      <w:r>
        <w:rPr>
          <w:noProof/>
        </w:rPr>
        <w:fldChar w:fldCharType="end"/>
      </w:r>
    </w:p>
    <w:p w:rsidR="00060AC4" w:rsidRDefault="00060AC4">
      <w:pPr>
        <w:pStyle w:val="Inhopg2"/>
        <w:rPr>
          <w:noProof/>
        </w:rPr>
      </w:pPr>
      <w:r>
        <w:rPr>
          <w:noProof/>
        </w:rPr>
        <w:t>Zorgmelding</w:t>
      </w:r>
      <w:r>
        <w:rPr>
          <w:noProof/>
        </w:rPr>
        <w:tab/>
      </w:r>
      <w:r>
        <w:rPr>
          <w:noProof/>
        </w:rPr>
        <w:fldChar w:fldCharType="begin"/>
      </w:r>
      <w:r>
        <w:rPr>
          <w:noProof/>
        </w:rPr>
        <w:instrText xml:space="preserve"> PAGEREF _Toc392157281 \h </w:instrText>
      </w:r>
      <w:r>
        <w:rPr>
          <w:noProof/>
        </w:rPr>
      </w:r>
      <w:r>
        <w:rPr>
          <w:noProof/>
        </w:rPr>
        <w:fldChar w:fldCharType="separate"/>
      </w:r>
      <w:r>
        <w:rPr>
          <w:noProof/>
        </w:rPr>
        <w:t>30</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Bijlage 2: Voorbeeldberichten</w:t>
      </w:r>
      <w:r>
        <w:rPr>
          <w:noProof/>
        </w:rPr>
        <w:tab/>
      </w:r>
      <w:r>
        <w:rPr>
          <w:noProof/>
        </w:rPr>
        <w:fldChar w:fldCharType="begin"/>
      </w:r>
      <w:r>
        <w:rPr>
          <w:noProof/>
        </w:rPr>
        <w:instrText xml:space="preserve"> PAGEREF _Toc392157282 \h </w:instrText>
      </w:r>
      <w:r>
        <w:rPr>
          <w:noProof/>
        </w:rPr>
      </w:r>
      <w:r>
        <w:rPr>
          <w:noProof/>
        </w:rPr>
        <w:fldChar w:fldCharType="separate"/>
      </w:r>
      <w:r>
        <w:rPr>
          <w:noProof/>
        </w:rPr>
        <w:t>31</w:t>
      </w:r>
      <w:r>
        <w:rPr>
          <w:noProof/>
        </w:rPr>
        <w:fldChar w:fldCharType="end"/>
      </w:r>
    </w:p>
    <w:p w:rsidR="00060AC4" w:rsidRDefault="00060AC4">
      <w:pPr>
        <w:pStyle w:val="Inhopg1"/>
        <w:rPr>
          <w:rFonts w:asciiTheme="minorHAnsi" w:eastAsiaTheme="minorEastAsia" w:hAnsiTheme="minorHAnsi" w:cstheme="minorBidi"/>
          <w:b w:val="0"/>
          <w:noProof/>
          <w:sz w:val="22"/>
          <w:szCs w:val="22"/>
        </w:rPr>
      </w:pPr>
      <w:r>
        <w:rPr>
          <w:noProof/>
        </w:rPr>
        <w:t>Bijlage 3: Specificatie informatiemodel</w:t>
      </w:r>
      <w:r>
        <w:rPr>
          <w:noProof/>
        </w:rPr>
        <w:tab/>
      </w:r>
      <w:r>
        <w:rPr>
          <w:noProof/>
        </w:rPr>
        <w:fldChar w:fldCharType="begin"/>
      </w:r>
      <w:r>
        <w:rPr>
          <w:noProof/>
        </w:rPr>
        <w:instrText xml:space="preserve"> PAGEREF _Toc392157283 \h </w:instrText>
      </w:r>
      <w:r>
        <w:rPr>
          <w:noProof/>
        </w:rPr>
      </w:r>
      <w:r>
        <w:rPr>
          <w:noProof/>
        </w:rPr>
        <w:fldChar w:fldCharType="separate"/>
      </w:r>
      <w:r>
        <w:rPr>
          <w:noProof/>
        </w:rPr>
        <w:t>38</w:t>
      </w:r>
      <w:r>
        <w:rPr>
          <w:noProof/>
        </w:rPr>
        <w:fldChar w:fldCharType="end"/>
      </w:r>
    </w:p>
    <w:p w:rsidR="00060AC4" w:rsidRDefault="00060AC4">
      <w:pPr>
        <w:pStyle w:val="Inhopg2"/>
        <w:rPr>
          <w:noProof/>
        </w:rPr>
      </w:pPr>
      <w:r>
        <w:rPr>
          <w:noProof/>
        </w:rPr>
        <w:t>«Objecttype» BESLUIT</w:t>
      </w:r>
      <w:r>
        <w:rPr>
          <w:noProof/>
        </w:rPr>
        <w:tab/>
      </w:r>
      <w:r>
        <w:rPr>
          <w:noProof/>
        </w:rPr>
        <w:fldChar w:fldCharType="begin"/>
      </w:r>
      <w:r>
        <w:rPr>
          <w:noProof/>
        </w:rPr>
        <w:instrText xml:space="preserve"> PAGEREF _Toc392157284 \h </w:instrText>
      </w:r>
      <w:r>
        <w:rPr>
          <w:noProof/>
        </w:rPr>
      </w:r>
      <w:r>
        <w:rPr>
          <w:noProof/>
        </w:rPr>
        <w:fldChar w:fldCharType="separate"/>
      </w:r>
      <w:r>
        <w:rPr>
          <w:noProof/>
        </w:rPr>
        <w:t>38</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BETROKKENE</w:t>
      </w:r>
      <w:r>
        <w:rPr>
          <w:noProof/>
        </w:rPr>
        <w:tab/>
      </w:r>
      <w:r>
        <w:rPr>
          <w:noProof/>
        </w:rPr>
        <w:fldChar w:fldCharType="begin"/>
      </w:r>
      <w:r>
        <w:rPr>
          <w:noProof/>
        </w:rPr>
        <w:instrText xml:space="preserve"> PAGEREF _Toc392157285 \h </w:instrText>
      </w:r>
      <w:r>
        <w:rPr>
          <w:noProof/>
        </w:rPr>
      </w:r>
      <w:r>
        <w:rPr>
          <w:noProof/>
        </w:rPr>
        <w:fldChar w:fldCharType="separate"/>
      </w:r>
      <w:r>
        <w:rPr>
          <w:noProof/>
        </w:rPr>
        <w:t>39</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BETROKKENE: NATUURLIJK PERSOON</w:t>
      </w:r>
      <w:r>
        <w:rPr>
          <w:noProof/>
        </w:rPr>
        <w:tab/>
      </w:r>
      <w:r>
        <w:rPr>
          <w:noProof/>
        </w:rPr>
        <w:fldChar w:fldCharType="begin"/>
      </w:r>
      <w:r>
        <w:rPr>
          <w:noProof/>
        </w:rPr>
        <w:instrText xml:space="preserve"> PAGEREF _Toc392157286 \h </w:instrText>
      </w:r>
      <w:r>
        <w:rPr>
          <w:noProof/>
        </w:rPr>
      </w:r>
      <w:r>
        <w:rPr>
          <w:noProof/>
        </w:rPr>
        <w:fldChar w:fldCharType="separate"/>
      </w:r>
      <w:r>
        <w:rPr>
          <w:noProof/>
        </w:rPr>
        <w:t>41</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DOCUMENT</w:t>
      </w:r>
      <w:r>
        <w:rPr>
          <w:noProof/>
        </w:rPr>
        <w:tab/>
      </w:r>
      <w:r>
        <w:rPr>
          <w:noProof/>
        </w:rPr>
        <w:fldChar w:fldCharType="begin"/>
      </w:r>
      <w:r>
        <w:rPr>
          <w:noProof/>
        </w:rPr>
        <w:instrText xml:space="preserve"> PAGEREF _Toc392157287 \h </w:instrText>
      </w:r>
      <w:r>
        <w:rPr>
          <w:noProof/>
        </w:rPr>
      </w:r>
      <w:r>
        <w:rPr>
          <w:noProof/>
        </w:rPr>
        <w:fldChar w:fldCharType="separate"/>
      </w:r>
      <w:r>
        <w:rPr>
          <w:noProof/>
        </w:rPr>
        <w:t>43</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DOCUMENTTYPE</w:t>
      </w:r>
      <w:r>
        <w:rPr>
          <w:noProof/>
        </w:rPr>
        <w:tab/>
      </w:r>
      <w:r>
        <w:rPr>
          <w:noProof/>
        </w:rPr>
        <w:fldChar w:fldCharType="begin"/>
      </w:r>
      <w:r>
        <w:rPr>
          <w:noProof/>
        </w:rPr>
        <w:instrText xml:space="preserve"> PAGEREF _Toc392157288 \h </w:instrText>
      </w:r>
      <w:r>
        <w:rPr>
          <w:noProof/>
        </w:rPr>
      </w:r>
      <w:r>
        <w:rPr>
          <w:noProof/>
        </w:rPr>
        <w:fldChar w:fldCharType="separate"/>
      </w:r>
      <w:r>
        <w:rPr>
          <w:noProof/>
        </w:rPr>
        <w:t>47</w:t>
      </w:r>
      <w:r>
        <w:rPr>
          <w:noProof/>
        </w:rPr>
        <w:fldChar w:fldCharType="end"/>
      </w:r>
    </w:p>
    <w:p w:rsidR="00060AC4" w:rsidRDefault="00060AC4">
      <w:pPr>
        <w:pStyle w:val="Inhopg2"/>
        <w:rPr>
          <w:noProof/>
        </w:rPr>
      </w:pPr>
      <w:r w:rsidRPr="00B8320A">
        <w:rPr>
          <w:rFonts w:ascii="Calibri" w:eastAsia="Times New Roman" w:hAnsi="Calibri" w:cs="Calibri"/>
          <w:noProof/>
          <w:color w:val="0F0F0F"/>
        </w:rPr>
        <w:t>«Relatieklasse» INFORMERING</w:t>
      </w:r>
      <w:r>
        <w:rPr>
          <w:noProof/>
        </w:rPr>
        <w:tab/>
      </w:r>
      <w:r>
        <w:rPr>
          <w:noProof/>
        </w:rPr>
        <w:fldChar w:fldCharType="begin"/>
      </w:r>
      <w:r>
        <w:rPr>
          <w:noProof/>
        </w:rPr>
        <w:instrText xml:space="preserve"> PAGEREF _Toc392157289 \h </w:instrText>
      </w:r>
      <w:r>
        <w:rPr>
          <w:noProof/>
        </w:rPr>
      </w:r>
      <w:r>
        <w:rPr>
          <w:noProof/>
        </w:rPr>
        <w:fldChar w:fldCharType="separate"/>
      </w:r>
      <w:r>
        <w:rPr>
          <w:noProof/>
        </w:rPr>
        <w:t>48</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MAATSCHAPPELIJKE ACTIVITEIT</w:t>
      </w:r>
      <w:r>
        <w:rPr>
          <w:noProof/>
        </w:rPr>
        <w:tab/>
      </w:r>
      <w:r>
        <w:rPr>
          <w:noProof/>
        </w:rPr>
        <w:fldChar w:fldCharType="begin"/>
      </w:r>
      <w:r>
        <w:rPr>
          <w:noProof/>
        </w:rPr>
        <w:instrText xml:space="preserve"> PAGEREF _Toc392157290 \h </w:instrText>
      </w:r>
      <w:r>
        <w:rPr>
          <w:noProof/>
        </w:rPr>
      </w:r>
      <w:r>
        <w:rPr>
          <w:noProof/>
        </w:rPr>
        <w:fldChar w:fldCharType="separate"/>
      </w:r>
      <w:r>
        <w:rPr>
          <w:noProof/>
        </w:rPr>
        <w:t>48</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MEDEWERKER</w:t>
      </w:r>
      <w:r>
        <w:rPr>
          <w:noProof/>
        </w:rPr>
        <w:tab/>
      </w:r>
      <w:r>
        <w:rPr>
          <w:noProof/>
        </w:rPr>
        <w:fldChar w:fldCharType="begin"/>
      </w:r>
      <w:r>
        <w:rPr>
          <w:noProof/>
        </w:rPr>
        <w:instrText xml:space="preserve"> PAGEREF _Toc392157291 \h </w:instrText>
      </w:r>
      <w:r>
        <w:rPr>
          <w:noProof/>
        </w:rPr>
      </w:r>
      <w:r>
        <w:rPr>
          <w:noProof/>
        </w:rPr>
        <w:fldChar w:fldCharType="separate"/>
      </w:r>
      <w:r>
        <w:rPr>
          <w:noProof/>
        </w:rPr>
        <w:t>49</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NIET-NATUURLIJK PERSOON</w:t>
      </w:r>
      <w:r>
        <w:rPr>
          <w:noProof/>
        </w:rPr>
        <w:tab/>
      </w:r>
      <w:r>
        <w:rPr>
          <w:noProof/>
        </w:rPr>
        <w:fldChar w:fldCharType="begin"/>
      </w:r>
      <w:r>
        <w:rPr>
          <w:noProof/>
        </w:rPr>
        <w:instrText xml:space="preserve"> PAGEREF _Toc392157292 \h </w:instrText>
      </w:r>
      <w:r>
        <w:rPr>
          <w:noProof/>
        </w:rPr>
      </w:r>
      <w:r>
        <w:rPr>
          <w:noProof/>
        </w:rPr>
        <w:fldChar w:fldCharType="separate"/>
      </w:r>
      <w:r>
        <w:rPr>
          <w:noProof/>
        </w:rPr>
        <w:t>51</w:t>
      </w:r>
      <w:r>
        <w:rPr>
          <w:noProof/>
        </w:rPr>
        <w:fldChar w:fldCharType="end"/>
      </w:r>
    </w:p>
    <w:p w:rsidR="00060AC4" w:rsidRDefault="00060AC4">
      <w:pPr>
        <w:pStyle w:val="Inhopg2"/>
        <w:rPr>
          <w:noProof/>
        </w:rPr>
      </w:pPr>
      <w:r w:rsidRPr="00B8320A">
        <w:rPr>
          <w:rFonts w:ascii="Calibri" w:eastAsia="Times New Roman" w:hAnsi="Calibri" w:cs="Calibri"/>
          <w:noProof/>
          <w:color w:val="0F0F0F"/>
        </w:rPr>
        <w:t xml:space="preserve">«Objecttype» </w:t>
      </w:r>
      <w:r>
        <w:rPr>
          <w:noProof/>
        </w:rPr>
        <w:t>OBJECT</w:t>
      </w:r>
      <w:r w:rsidRPr="00B8320A">
        <w:rPr>
          <w:rFonts w:ascii="Calibri" w:eastAsia="Times New Roman" w:hAnsi="Calibri" w:cs="Calibri"/>
          <w:noProof/>
          <w:color w:val="0F0F0F"/>
        </w:rPr>
        <w:t xml:space="preserve"> (client)</w:t>
      </w:r>
      <w:r>
        <w:rPr>
          <w:noProof/>
        </w:rPr>
        <w:tab/>
      </w:r>
      <w:r>
        <w:rPr>
          <w:noProof/>
        </w:rPr>
        <w:fldChar w:fldCharType="begin"/>
      </w:r>
      <w:r>
        <w:rPr>
          <w:noProof/>
        </w:rPr>
        <w:instrText xml:space="preserve"> PAGEREF _Toc392157293 \h </w:instrText>
      </w:r>
      <w:r>
        <w:rPr>
          <w:noProof/>
        </w:rPr>
      </w:r>
      <w:r>
        <w:rPr>
          <w:noProof/>
        </w:rPr>
        <w:fldChar w:fldCharType="separate"/>
      </w:r>
      <w:r>
        <w:rPr>
          <w:noProof/>
        </w:rPr>
        <w:t>52</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OBJECT: NATUURLIJK PERSOON</w:t>
      </w:r>
      <w:r>
        <w:rPr>
          <w:noProof/>
        </w:rPr>
        <w:tab/>
      </w:r>
      <w:r>
        <w:rPr>
          <w:noProof/>
        </w:rPr>
        <w:fldChar w:fldCharType="begin"/>
      </w:r>
      <w:r>
        <w:rPr>
          <w:noProof/>
        </w:rPr>
        <w:instrText xml:space="preserve"> PAGEREF _Toc392157294 \h </w:instrText>
      </w:r>
      <w:r>
        <w:rPr>
          <w:noProof/>
        </w:rPr>
      </w:r>
      <w:r>
        <w:rPr>
          <w:noProof/>
        </w:rPr>
        <w:fldChar w:fldCharType="separate"/>
      </w:r>
      <w:r>
        <w:rPr>
          <w:noProof/>
        </w:rPr>
        <w:t>54</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Relatieklasse</w:t>
      </w:r>
      <w:r w:rsidRPr="00B8320A">
        <w:rPr>
          <w:rFonts w:ascii="Calibri" w:eastAsia="Times New Roman" w:hAnsi="Calibri" w:cs="Calibri"/>
          <w:noProof/>
          <w:color w:val="0F0F0F"/>
        </w:rPr>
        <w:t>» ROL</w:t>
      </w:r>
      <w:r>
        <w:rPr>
          <w:noProof/>
        </w:rPr>
        <w:tab/>
      </w:r>
      <w:r>
        <w:rPr>
          <w:noProof/>
        </w:rPr>
        <w:fldChar w:fldCharType="begin"/>
      </w:r>
      <w:r>
        <w:rPr>
          <w:noProof/>
        </w:rPr>
        <w:instrText xml:space="preserve"> PAGEREF _Toc392157295 \h </w:instrText>
      </w:r>
      <w:r>
        <w:rPr>
          <w:noProof/>
        </w:rPr>
      </w:r>
      <w:r>
        <w:rPr>
          <w:noProof/>
        </w:rPr>
        <w:fldChar w:fldCharType="separate"/>
      </w:r>
      <w:r>
        <w:rPr>
          <w:noProof/>
        </w:rPr>
        <w:t>57</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VERZOEK</w:t>
      </w:r>
      <w:r>
        <w:rPr>
          <w:noProof/>
        </w:rPr>
        <w:tab/>
      </w:r>
      <w:r>
        <w:rPr>
          <w:noProof/>
        </w:rPr>
        <w:fldChar w:fldCharType="begin"/>
      </w:r>
      <w:r>
        <w:rPr>
          <w:noProof/>
        </w:rPr>
        <w:instrText xml:space="preserve"> PAGEREF _Toc392157296 \h </w:instrText>
      </w:r>
      <w:r>
        <w:rPr>
          <w:noProof/>
        </w:rPr>
      </w:r>
      <w:r>
        <w:rPr>
          <w:noProof/>
        </w:rPr>
        <w:fldChar w:fldCharType="separate"/>
      </w:r>
      <w:r>
        <w:rPr>
          <w:noProof/>
        </w:rPr>
        <w:t>61</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Groepattribuutsoort</w:t>
      </w:r>
      <w:r w:rsidRPr="00B8320A">
        <w:rPr>
          <w:rFonts w:ascii="Calibri" w:eastAsia="Times New Roman" w:hAnsi="Calibri" w:cs="Calibri"/>
          <w:noProof/>
          <w:color w:val="0F0F0F"/>
        </w:rPr>
        <w:t>» Verblijfsadres SUBJECT</w:t>
      </w:r>
      <w:r>
        <w:rPr>
          <w:noProof/>
        </w:rPr>
        <w:tab/>
      </w:r>
      <w:r>
        <w:rPr>
          <w:noProof/>
        </w:rPr>
        <w:fldChar w:fldCharType="begin"/>
      </w:r>
      <w:r>
        <w:rPr>
          <w:noProof/>
        </w:rPr>
        <w:instrText xml:space="preserve"> PAGEREF _Toc392157297 \h </w:instrText>
      </w:r>
      <w:r>
        <w:rPr>
          <w:noProof/>
        </w:rPr>
      </w:r>
      <w:r>
        <w:rPr>
          <w:noProof/>
        </w:rPr>
        <w:fldChar w:fldCharType="separate"/>
      </w:r>
      <w:r>
        <w:rPr>
          <w:noProof/>
        </w:rPr>
        <w:t>62</w:t>
      </w:r>
      <w:r>
        <w:rPr>
          <w:noProof/>
        </w:rPr>
        <w:fldChar w:fldCharType="end"/>
      </w:r>
    </w:p>
    <w:p w:rsidR="00060AC4" w:rsidRDefault="00060AC4">
      <w:pPr>
        <w:pStyle w:val="Inhopg2"/>
        <w:rPr>
          <w:noProof/>
        </w:rPr>
      </w:pPr>
      <w:r w:rsidRPr="00B8320A">
        <w:rPr>
          <w:rFonts w:ascii="Calibri" w:eastAsia="Times New Roman" w:hAnsi="Calibri" w:cs="Calibri"/>
          <w:noProof/>
          <w:color w:val="0F0F0F"/>
        </w:rPr>
        <w:t>«Objecttype» VESTIGING</w:t>
      </w:r>
      <w:r>
        <w:rPr>
          <w:noProof/>
        </w:rPr>
        <w:tab/>
      </w:r>
      <w:r>
        <w:rPr>
          <w:noProof/>
        </w:rPr>
        <w:fldChar w:fldCharType="begin"/>
      </w:r>
      <w:r>
        <w:rPr>
          <w:noProof/>
        </w:rPr>
        <w:instrText xml:space="preserve"> PAGEREF _Toc392157298 \h </w:instrText>
      </w:r>
      <w:r>
        <w:rPr>
          <w:noProof/>
        </w:rPr>
      </w:r>
      <w:r>
        <w:rPr>
          <w:noProof/>
        </w:rPr>
        <w:fldChar w:fldCharType="separate"/>
      </w:r>
      <w:r>
        <w:rPr>
          <w:noProof/>
        </w:rPr>
        <w:t>64</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ZAAK (RvdK)</w:t>
      </w:r>
      <w:r>
        <w:rPr>
          <w:noProof/>
        </w:rPr>
        <w:tab/>
      </w:r>
      <w:r>
        <w:rPr>
          <w:noProof/>
        </w:rPr>
        <w:fldChar w:fldCharType="begin"/>
      </w:r>
      <w:r>
        <w:rPr>
          <w:noProof/>
        </w:rPr>
        <w:instrText xml:space="preserve"> PAGEREF _Toc392157299 \h </w:instrText>
      </w:r>
      <w:r>
        <w:rPr>
          <w:noProof/>
        </w:rPr>
      </w:r>
      <w:r>
        <w:rPr>
          <w:noProof/>
        </w:rPr>
        <w:fldChar w:fldCharType="separate"/>
      </w:r>
      <w:r>
        <w:rPr>
          <w:noProof/>
        </w:rPr>
        <w:t>65</w:t>
      </w:r>
      <w:r>
        <w:rPr>
          <w:noProof/>
        </w:rPr>
        <w:fldChar w:fldCharType="end"/>
      </w:r>
    </w:p>
    <w:p w:rsidR="00060AC4" w:rsidRDefault="00060AC4">
      <w:pPr>
        <w:pStyle w:val="Inhopg2"/>
        <w:rPr>
          <w:noProof/>
        </w:rPr>
      </w:pPr>
      <w:r w:rsidRPr="00B8320A">
        <w:rPr>
          <w:rFonts w:ascii="Calibri" w:eastAsia="Times New Roman" w:hAnsi="Calibri" w:cs="Calibri"/>
          <w:noProof/>
          <w:color w:val="0F0F0F"/>
        </w:rPr>
        <w:t xml:space="preserve">«Objecttype» </w:t>
      </w:r>
      <w:r>
        <w:rPr>
          <w:noProof/>
        </w:rPr>
        <w:t>ZAAK</w:t>
      </w:r>
      <w:r w:rsidRPr="00B8320A">
        <w:rPr>
          <w:rFonts w:ascii="Calibri" w:eastAsia="Times New Roman" w:hAnsi="Calibri" w:cs="Calibri"/>
          <w:noProof/>
          <w:color w:val="0F0F0F"/>
        </w:rPr>
        <w:t xml:space="preserve"> (gemeente)</w:t>
      </w:r>
      <w:r>
        <w:rPr>
          <w:noProof/>
        </w:rPr>
        <w:tab/>
      </w:r>
      <w:r>
        <w:rPr>
          <w:noProof/>
        </w:rPr>
        <w:fldChar w:fldCharType="begin"/>
      </w:r>
      <w:r>
        <w:rPr>
          <w:noProof/>
        </w:rPr>
        <w:instrText xml:space="preserve"> PAGEREF _Toc392157300 \h </w:instrText>
      </w:r>
      <w:r>
        <w:rPr>
          <w:noProof/>
        </w:rPr>
      </w:r>
      <w:r>
        <w:rPr>
          <w:noProof/>
        </w:rPr>
        <w:fldChar w:fldCharType="separate"/>
      </w:r>
      <w:r>
        <w:rPr>
          <w:noProof/>
        </w:rPr>
        <w:t>68</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Relatieklasse</w:t>
      </w:r>
      <w:r w:rsidRPr="00B8320A">
        <w:rPr>
          <w:rFonts w:ascii="Calibri" w:eastAsia="Times New Roman" w:hAnsi="Calibri" w:cs="Calibri"/>
          <w:noProof/>
          <w:color w:val="0F0F0F"/>
        </w:rPr>
        <w:t>» ZAAKOBJECT</w:t>
      </w:r>
      <w:r>
        <w:rPr>
          <w:noProof/>
        </w:rPr>
        <w:tab/>
      </w:r>
      <w:r>
        <w:rPr>
          <w:noProof/>
        </w:rPr>
        <w:fldChar w:fldCharType="begin"/>
      </w:r>
      <w:r>
        <w:rPr>
          <w:noProof/>
        </w:rPr>
        <w:instrText xml:space="preserve"> PAGEREF _Toc392157301 \h </w:instrText>
      </w:r>
      <w:r>
        <w:rPr>
          <w:noProof/>
        </w:rPr>
      </w:r>
      <w:r>
        <w:rPr>
          <w:noProof/>
        </w:rPr>
        <w:fldChar w:fldCharType="separate"/>
      </w:r>
      <w:r>
        <w:rPr>
          <w:noProof/>
        </w:rPr>
        <w:t>72</w:t>
      </w:r>
      <w:r>
        <w:rPr>
          <w:noProof/>
        </w:rPr>
        <w:fldChar w:fldCharType="end"/>
      </w:r>
    </w:p>
    <w:p w:rsidR="00060AC4" w:rsidRDefault="00060AC4">
      <w:pPr>
        <w:pStyle w:val="Inhopg2"/>
        <w:rPr>
          <w:noProof/>
        </w:rPr>
      </w:pPr>
      <w:r w:rsidRPr="00B8320A">
        <w:rPr>
          <w:rFonts w:ascii="Calibri" w:eastAsia="Times New Roman" w:hAnsi="Calibri" w:cs="Calibri"/>
          <w:noProof/>
          <w:color w:val="0F0F0F"/>
        </w:rPr>
        <w:t>«</w:t>
      </w:r>
      <w:r>
        <w:rPr>
          <w:noProof/>
        </w:rPr>
        <w:t>Objecttype</w:t>
      </w:r>
      <w:r w:rsidRPr="00B8320A">
        <w:rPr>
          <w:rFonts w:ascii="Calibri" w:eastAsia="Times New Roman" w:hAnsi="Calibri" w:cs="Calibri"/>
          <w:noProof/>
          <w:color w:val="0F0F0F"/>
        </w:rPr>
        <w:t>» ZAAKTYPE</w:t>
      </w:r>
      <w:r>
        <w:rPr>
          <w:noProof/>
        </w:rPr>
        <w:tab/>
      </w:r>
      <w:r>
        <w:rPr>
          <w:noProof/>
        </w:rPr>
        <w:fldChar w:fldCharType="begin"/>
      </w:r>
      <w:r>
        <w:rPr>
          <w:noProof/>
        </w:rPr>
        <w:instrText xml:space="preserve"> PAGEREF _Toc392157302 \h </w:instrText>
      </w:r>
      <w:r>
        <w:rPr>
          <w:noProof/>
        </w:rPr>
      </w:r>
      <w:r>
        <w:rPr>
          <w:noProof/>
        </w:rPr>
        <w:fldChar w:fldCharType="separate"/>
      </w:r>
      <w:r>
        <w:rPr>
          <w:noProof/>
        </w:rPr>
        <w:t>73</w:t>
      </w:r>
      <w:r>
        <w:rPr>
          <w:noProof/>
        </w:rPr>
        <w:fldChar w:fldCharType="end"/>
      </w:r>
    </w:p>
    <w:p w:rsidR="008B7713" w:rsidRDefault="0081663F" w:rsidP="008B7713">
      <w:pPr>
        <w:pStyle w:val="Inhopg1"/>
        <w:rPr>
          <w:rFonts w:asciiTheme="minorHAnsi" w:eastAsiaTheme="minorEastAsia" w:hAnsiTheme="minorHAnsi" w:cstheme="minorBidi"/>
          <w:sz w:val="22"/>
          <w:szCs w:val="22"/>
        </w:rPr>
      </w:pPr>
      <w:r>
        <w:rPr>
          <w:b w:val="0"/>
        </w:rPr>
        <w:fldChar w:fldCharType="end"/>
      </w:r>
      <w:r w:rsidRPr="0081663F">
        <w:fldChar w:fldCharType="begin"/>
      </w:r>
      <w:r w:rsidR="008B7713">
        <w:instrText xml:space="preserve"> TOC \t "K-Kop hoofdstuk;1;K- kop paragraaf;2" </w:instrText>
      </w:r>
      <w:r w:rsidRPr="0081663F">
        <w:fldChar w:fldCharType="separate"/>
      </w:r>
    </w:p>
    <w:p w:rsidR="008B7713" w:rsidRPr="006C0403" w:rsidRDefault="0081663F" w:rsidP="008B7713">
      <w:pPr>
        <w:rPr>
          <w:rFonts w:eastAsiaTheme="minorEastAsia"/>
        </w:rPr>
      </w:pPr>
      <w:r>
        <w:fldChar w:fldCharType="end"/>
      </w:r>
      <w:r w:rsidR="008B7713">
        <w:t xml:space="preserve"> </w:t>
      </w:r>
    </w:p>
    <w:p w:rsidR="005D015D" w:rsidRPr="002E480C" w:rsidRDefault="00C950BC" w:rsidP="00520125">
      <w:pPr>
        <w:pStyle w:val="Kop1"/>
      </w:pPr>
      <w:bookmarkStart w:id="9" w:name="_Toc184810009"/>
      <w:bookmarkStart w:id="10" w:name="_Toc392157264"/>
      <w:r>
        <w:lastRenderedPageBreak/>
        <w:t>Inleiding</w:t>
      </w:r>
      <w:bookmarkEnd w:id="10"/>
    </w:p>
    <w:bookmarkEnd w:id="9"/>
    <w:p w:rsidR="006861D3" w:rsidRDefault="00C950BC" w:rsidP="00C950BC">
      <w:r w:rsidRPr="00D04DD8">
        <w:t xml:space="preserve">In het Jeugdzorg-domein werken diverse partijen samen. Met de decentralisatie van onder andere de Jeugdzorg per 1-1-2015 wordt de gemeente één van deze partijen. In een uitvoeringsbesluit van de Jeugdzorgwetgeving is gesteld dat de informatie-uitwisseling tussen deze partijen, ter ondersteuning van de samenwerking, digitaal dient plaats te vinden. </w:t>
      </w:r>
      <w:r w:rsidR="006861D3">
        <w:t xml:space="preserve">Afgesproken is dat de gegevensuitwisseling tussen een gemeente en andere partijen plaats vindt op basis van </w:t>
      </w:r>
      <w:r w:rsidR="006861D3" w:rsidRPr="00D04DD8">
        <w:t xml:space="preserve">de berichtenstandaard </w:t>
      </w:r>
      <w:proofErr w:type="spellStart"/>
      <w:r w:rsidR="006861D3" w:rsidRPr="00D04DD8">
        <w:t>StUF</w:t>
      </w:r>
      <w:proofErr w:type="spellEnd"/>
      <w:r w:rsidR="006861D3">
        <w:t>.</w:t>
      </w:r>
    </w:p>
    <w:p w:rsidR="00A548F9" w:rsidRDefault="00C950BC" w:rsidP="0051118F">
      <w:pPr>
        <w:rPr>
          <w:ins w:id="11" w:author="Arjan" w:date="2014-06-13T13:15:00Z"/>
        </w:rPr>
      </w:pPr>
      <w:r w:rsidRPr="00D04DD8">
        <w:t>Eén van de samenwerkingsgebieden betreft het door de Raad voor de Kinderbescherming (</w:t>
      </w:r>
      <w:proofErr w:type="spellStart"/>
      <w:r w:rsidRPr="00D04DD8">
        <w:t>RvdK</w:t>
      </w:r>
      <w:proofErr w:type="spellEnd"/>
      <w:r w:rsidRPr="00D04DD8">
        <w:t xml:space="preserve">) uit te voeren onderzoek naar het al dan niet opleggen van een kinderbeschermingsmaatregel. </w:t>
      </w:r>
      <w:r w:rsidR="0051118F" w:rsidRPr="00D04DD8">
        <w:t xml:space="preserve">De gemeente (of een door haar gemandateerde partij) kan hiertoe een verzoek doen aan de </w:t>
      </w:r>
      <w:proofErr w:type="spellStart"/>
      <w:r w:rsidR="0051118F" w:rsidRPr="00D04DD8">
        <w:t>RvdK</w:t>
      </w:r>
      <w:proofErr w:type="spellEnd"/>
      <w:r w:rsidR="0051118F" w:rsidRPr="00D04DD8">
        <w:t xml:space="preserve">. Een dergelijk verzoek leidt tot de uitvoering van een proces bij de </w:t>
      </w:r>
      <w:proofErr w:type="spellStart"/>
      <w:r w:rsidR="0051118F" w:rsidRPr="00D04DD8">
        <w:t>RvdK</w:t>
      </w:r>
      <w:proofErr w:type="spellEnd"/>
      <w:r w:rsidR="0051118F" w:rsidRPr="00D04DD8">
        <w:t xml:space="preserve">. Zij bepaalt allereerst of zij een onderzoek wil doen. Indien zij een onderzoek doet, dan leidt dat tot het voorstel een jeugdbeschermingsmaatregel op te leggen, of niet. Ook kan de </w:t>
      </w:r>
      <w:proofErr w:type="spellStart"/>
      <w:r w:rsidR="0051118F" w:rsidRPr="00D04DD8">
        <w:t>RvdK</w:t>
      </w:r>
      <w:proofErr w:type="spellEnd"/>
      <w:r w:rsidR="0051118F" w:rsidRPr="00D04DD8">
        <w:t xml:space="preserve"> ambtshalve besluiten een onderzoek in te stellen. Het daadwerkelijk opleggen van een jeugdbeschermingsmaatregel vindt plaats door de Rechtbank. </w:t>
      </w:r>
    </w:p>
    <w:p w:rsidR="00A548F9" w:rsidRPr="00D04DD8" w:rsidRDefault="00A548F9" w:rsidP="0051118F">
      <w:ins w:id="12" w:author="Arjan" w:date="2014-06-13T13:15:00Z">
        <w:r>
          <w:t xml:space="preserve">Daarnaast is het van belang dat de gemeente, in haar rol als regisseur, signalen krijgt van situaties </w:t>
        </w:r>
        <w:proofErr w:type="spellStart"/>
        <w:r>
          <w:t>waarim</w:t>
        </w:r>
        <w:proofErr w:type="spellEnd"/>
        <w:r>
          <w:t xml:space="preserve"> zorg voor een jeugdige door de overheid relevant kan zijn. </w:t>
        </w:r>
      </w:ins>
      <w:ins w:id="13" w:author="Arjan" w:date="2014-06-13T13:16:00Z">
        <w:r>
          <w:t>Deze signalen kunnen door diverse partijen</w:t>
        </w:r>
      </w:ins>
      <w:ins w:id="14" w:author="Arjan" w:date="2014-06-13T13:17:00Z">
        <w:r>
          <w:t xml:space="preserve"> gedaan worden</w:t>
        </w:r>
      </w:ins>
      <w:ins w:id="15" w:author="Arjan" w:date="2014-06-13T13:16:00Z">
        <w:r>
          <w:t>, waaronder de Politie (de. zgn.</w:t>
        </w:r>
      </w:ins>
      <w:ins w:id="16" w:author="Arjan" w:date="2014-06-13T13:17:00Z">
        <w:r>
          <w:t xml:space="preserve"> Zorgmelding). Een dergelijk signaal wordt behandeld in een daartoe </w:t>
        </w:r>
      </w:ins>
      <w:ins w:id="17" w:author="Arjan" w:date="2014-06-13T13:18:00Z">
        <w:r>
          <w:t>geëigend</w:t>
        </w:r>
      </w:ins>
      <w:ins w:id="18" w:author="Arjan" w:date="2014-06-13T13:17:00Z">
        <w:r>
          <w:t xml:space="preserve"> proces door de gemeente. </w:t>
        </w:r>
      </w:ins>
    </w:p>
    <w:p w:rsidR="00CF283D" w:rsidRDefault="009B7607" w:rsidP="00C950BC">
      <w:r w:rsidRPr="00D04DD8">
        <w:t xml:space="preserve">In deze notitie ontwerpen we de desbetreffende </w:t>
      </w:r>
      <w:proofErr w:type="spellStart"/>
      <w:r w:rsidRPr="00D04DD8">
        <w:t>StUF-berichten</w:t>
      </w:r>
      <w:proofErr w:type="spellEnd"/>
      <w:r w:rsidRPr="00D04DD8">
        <w:t xml:space="preserve">. En we geven  aan welke standaard </w:t>
      </w:r>
      <w:proofErr w:type="spellStart"/>
      <w:r w:rsidRPr="00D04DD8">
        <w:t>StUF-berichten</w:t>
      </w:r>
      <w:proofErr w:type="spellEnd"/>
      <w:r w:rsidRPr="00D04DD8">
        <w:t xml:space="preserve"> gebruikt kunnen worden om de resultaten van de verwerking of van fouten te communiceren. Tevens geven we een aanzet tot de processen bij gemeenten. Dit dient als referentie voor de te ontwerpen informatie-uitwisseling. Een gedegen analyse van deze processen, de informatiebehoefte daarvan en van de samenwerking tussen partijen bij deze processen, heeft niet plaatsgevonden. Dit is door de opdrachtgever buiten scope gehouden. De implementatie van de gegevensuitwisseling op basis van de ontworpen berichten kan dientengevolge tot problemen leiden indien de feitelijke situatie bij een gemeente afwijkt van de veronderstelde situatie. Dit is een door de opdrac</w:t>
      </w:r>
      <w:r>
        <w:t xml:space="preserve">htgever bewust genomen risico. </w:t>
      </w:r>
    </w:p>
    <w:p w:rsidR="00CF283D" w:rsidRPr="006861D3" w:rsidRDefault="006861D3" w:rsidP="006861D3">
      <w:pPr>
        <w:pStyle w:val="2kopjevet"/>
        <w:rPr>
          <w:sz w:val="20"/>
          <w:szCs w:val="20"/>
        </w:rPr>
      </w:pPr>
      <w:r w:rsidRPr="006861D3">
        <w:rPr>
          <w:sz w:val="20"/>
          <w:szCs w:val="20"/>
        </w:rPr>
        <w:t>Doel</w:t>
      </w:r>
      <w:r>
        <w:rPr>
          <w:sz w:val="20"/>
          <w:szCs w:val="20"/>
        </w:rPr>
        <w:t>stelling</w:t>
      </w:r>
    </w:p>
    <w:p w:rsidR="006861D3" w:rsidRDefault="006861D3" w:rsidP="00C950BC">
      <w:r>
        <w:t xml:space="preserve">Dit document beschrijft de berichten en de daaraan voorafgaande analyse voor de communicatie tussen enerzijds een gemeente en anderzijds de Raad voor de Kinderbescherming </w:t>
      </w:r>
      <w:r w:rsidR="0051118F">
        <w:t>(</w:t>
      </w:r>
      <w:proofErr w:type="spellStart"/>
      <w:r w:rsidR="0051118F">
        <w:t>RvdK</w:t>
      </w:r>
      <w:proofErr w:type="spellEnd"/>
      <w:r w:rsidR="0051118F">
        <w:t xml:space="preserve">) </w:t>
      </w:r>
      <w:r>
        <w:t xml:space="preserve">inzake het al dan niet opleggen van een </w:t>
      </w:r>
      <w:r w:rsidRPr="00D04DD8">
        <w:t>kinderbeschermingsmaatregel</w:t>
      </w:r>
      <w:ins w:id="19" w:author="Arjan" w:date="2014-06-13T13:19:00Z">
        <w:r w:rsidR="00A548F9">
          <w:t xml:space="preserve"> en de politie inzake het doen van zorgmeldingen</w:t>
        </w:r>
      </w:ins>
      <w:r>
        <w:t>.</w:t>
      </w:r>
    </w:p>
    <w:p w:rsidR="006861D3" w:rsidRPr="006861D3" w:rsidRDefault="006861D3" w:rsidP="006861D3">
      <w:pPr>
        <w:pStyle w:val="2kopjevet"/>
        <w:rPr>
          <w:sz w:val="20"/>
          <w:szCs w:val="20"/>
        </w:rPr>
      </w:pPr>
      <w:r w:rsidRPr="006861D3">
        <w:rPr>
          <w:sz w:val="20"/>
          <w:szCs w:val="20"/>
        </w:rPr>
        <w:t>Werkingsgebied</w:t>
      </w:r>
    </w:p>
    <w:p w:rsidR="0051118F" w:rsidRDefault="0051118F" w:rsidP="00C950BC">
      <w:r>
        <w:t xml:space="preserve">De berichten ontwerpen we voor het doen van een ‘verzoek tot onderzoek’ (VTO) door een gemeente of een door haar gemandateerde partij aan de </w:t>
      </w:r>
      <w:proofErr w:type="spellStart"/>
      <w:r>
        <w:t>RvdK</w:t>
      </w:r>
      <w:proofErr w:type="spellEnd"/>
      <w:r>
        <w:t xml:space="preserve"> en voor het informeren door de </w:t>
      </w:r>
      <w:proofErr w:type="spellStart"/>
      <w:r>
        <w:t>RvdK</w:t>
      </w:r>
      <w:proofErr w:type="spellEnd"/>
      <w:r>
        <w:t xml:space="preserve"> aan de indiener van het verzoek over de voortgang van behandeling van het verzoek. </w:t>
      </w:r>
      <w:del w:id="20" w:author="Arjan" w:date="2014-06-13T13:20:00Z">
        <w:r w:rsidDel="00A548F9">
          <w:delText xml:space="preserve">Tevens </w:delText>
        </w:r>
      </w:del>
      <w:ins w:id="21" w:author="Arjan" w:date="2014-06-13T13:20:00Z">
        <w:r w:rsidR="00A548F9">
          <w:t xml:space="preserve">Verder </w:t>
        </w:r>
      </w:ins>
      <w:r>
        <w:t xml:space="preserve">ontwerpen we berichten voor het informeren van een gemeente door de </w:t>
      </w:r>
      <w:proofErr w:type="spellStart"/>
      <w:r>
        <w:t>RvdK</w:t>
      </w:r>
      <w:proofErr w:type="spellEnd"/>
      <w:r>
        <w:t xml:space="preserve"> over een door haar ambtshalve in gang gezet onderzoek.</w:t>
      </w:r>
      <w:ins w:id="22" w:author="Arjan" w:date="2014-06-13T13:20:00Z">
        <w:r w:rsidR="00A548F9">
          <w:t xml:space="preserve"> Tevens ontwerpen we het bericht voor het doen van een zorgmelding door de Politie.</w:t>
        </w:r>
      </w:ins>
      <w:r>
        <w:t xml:space="preserve"> </w:t>
      </w:r>
    </w:p>
    <w:p w:rsidR="009B7607" w:rsidRPr="00D04DD8" w:rsidRDefault="009B7607" w:rsidP="009B7607">
      <w:r w:rsidRPr="00D04DD8">
        <w:t>Gedurende de looptijd van het ontwikkelen van dit koppelvlak heeft de opdrachtgever besloten om de informatie-uitwisseling met de Rechtbank buiten scope te plaatsen. Dit maakt derhalve geen deel uit van het koppelvlak.</w:t>
      </w:r>
    </w:p>
    <w:p w:rsidR="006861D3" w:rsidRPr="0051118F" w:rsidRDefault="0051118F" w:rsidP="0051118F">
      <w:pPr>
        <w:pStyle w:val="2kopjevet"/>
        <w:rPr>
          <w:sz w:val="20"/>
          <w:szCs w:val="20"/>
        </w:rPr>
      </w:pPr>
      <w:r w:rsidRPr="0051118F">
        <w:rPr>
          <w:sz w:val="20"/>
          <w:szCs w:val="20"/>
        </w:rPr>
        <w:t>Totstandkoming</w:t>
      </w:r>
      <w:r w:rsidR="006861D3" w:rsidRPr="0051118F">
        <w:rPr>
          <w:sz w:val="20"/>
          <w:szCs w:val="20"/>
        </w:rPr>
        <w:t xml:space="preserve"> </w:t>
      </w:r>
    </w:p>
    <w:p w:rsidR="00CF283D" w:rsidRDefault="009B7607" w:rsidP="00C950BC">
      <w:r>
        <w:lastRenderedPageBreak/>
        <w:t xml:space="preserve">De analyse is uitgevoerd en de berichten zijn ontworpen door medewerkers van de afdeling e-Diensten van KING Gemeenten in samenwerking met vertegenwoordigers van het </w:t>
      </w:r>
      <w:r w:rsidR="00CA3762">
        <w:t>deelproject Keteninformatisering dat een onderdeel is van het project Beleidsinformatie van het programma Stelselherziening Jeugd</w:t>
      </w:r>
      <w:r w:rsidR="00785F99" w:rsidRPr="00D04DD8">
        <w:t xml:space="preserve"> van het ministerie van </w:t>
      </w:r>
      <w:proofErr w:type="spellStart"/>
      <w:r w:rsidR="00785F99" w:rsidRPr="00D04DD8">
        <w:t>VenJ</w:t>
      </w:r>
      <w:proofErr w:type="spellEnd"/>
      <w:r w:rsidR="00785F99">
        <w:t xml:space="preserve">. </w:t>
      </w:r>
      <w:r w:rsidR="00CA3762">
        <w:t xml:space="preserve">Opdrachtgever is het </w:t>
      </w:r>
      <w:r w:rsidR="00CA3762" w:rsidRPr="00D04DD8">
        <w:t xml:space="preserve">ministerie van </w:t>
      </w:r>
      <w:proofErr w:type="spellStart"/>
      <w:r w:rsidR="00CA3762" w:rsidRPr="00D04DD8">
        <w:t>VenJ</w:t>
      </w:r>
      <w:proofErr w:type="spellEnd"/>
      <w:r w:rsidR="00CA3762">
        <w:t>.</w:t>
      </w:r>
    </w:p>
    <w:p w:rsidR="00C950BC" w:rsidRPr="00D04DD8" w:rsidRDefault="0051118F" w:rsidP="00C950BC">
      <w:pPr>
        <w:pStyle w:val="Kop1"/>
      </w:pPr>
      <w:bookmarkStart w:id="23" w:name="_Toc392157265"/>
      <w:r>
        <w:lastRenderedPageBreak/>
        <w:t>Architectuur</w:t>
      </w:r>
      <w:bookmarkEnd w:id="23"/>
    </w:p>
    <w:p w:rsidR="0051118F" w:rsidRDefault="0051118F" w:rsidP="00C950BC">
      <w:r>
        <w:t>De architectuur van het werkingsgebied belichten we voor wat betreft twee deelgebieden: informatie-architectuur en procesarchitectuur.</w:t>
      </w:r>
    </w:p>
    <w:p w:rsidR="0051118F" w:rsidRDefault="0051118F" w:rsidP="0051118F">
      <w:pPr>
        <w:pStyle w:val="Kop2"/>
      </w:pPr>
      <w:bookmarkStart w:id="24" w:name="_Toc392157266"/>
      <w:r>
        <w:t>Informatie-architectuur</w:t>
      </w:r>
      <w:bookmarkEnd w:id="24"/>
    </w:p>
    <w:p w:rsidR="0051118F" w:rsidRPr="00D04DD8" w:rsidRDefault="0051118F" w:rsidP="0051118F">
      <w:r>
        <w:rPr>
          <w:noProof/>
        </w:rPr>
        <w:drawing>
          <wp:anchor distT="0" distB="0" distL="114300" distR="114300" simplePos="0" relativeHeight="251676672" behindDoc="0" locked="0" layoutInCell="1" allowOverlap="1">
            <wp:simplePos x="0" y="0"/>
            <wp:positionH relativeFrom="column">
              <wp:posOffset>2967355</wp:posOffset>
            </wp:positionH>
            <wp:positionV relativeFrom="paragraph">
              <wp:posOffset>826135</wp:posOffset>
            </wp:positionV>
            <wp:extent cx="3171825" cy="2286000"/>
            <wp:effectExtent l="19050" t="0" r="9525" b="0"/>
            <wp:wrapSquare wrapText="bothSides"/>
            <wp:docPr id="7"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9" cstate="print"/>
                    <a:stretch>
                      <a:fillRect/>
                    </a:stretch>
                  </pic:blipFill>
                  <pic:spPr>
                    <a:xfrm>
                      <a:off x="0" y="0"/>
                      <a:ext cx="3171825" cy="2286000"/>
                    </a:xfrm>
                    <a:prstGeom prst="rect">
                      <a:avLst/>
                    </a:prstGeom>
                  </pic:spPr>
                </pic:pic>
              </a:graphicData>
            </a:graphic>
          </wp:anchor>
        </w:drawing>
      </w:r>
      <w:r w:rsidRPr="00D04DD8">
        <w:t xml:space="preserve">Een en ander betekent het uitwisselen van digitale berichten tussen </w:t>
      </w:r>
      <w:ins w:id="25" w:author="Arjan" w:date="2014-06-13T13:25:00Z">
        <w:r w:rsidR="00DA4E58">
          <w:t xml:space="preserve">enerzijds de </w:t>
        </w:r>
      </w:ins>
      <w:r w:rsidR="00DA4E58">
        <w:t>gemeente</w:t>
      </w:r>
      <w:r w:rsidRPr="00D04DD8">
        <w:t xml:space="preserve"> en </w:t>
      </w:r>
      <w:ins w:id="26" w:author="Arjan" w:date="2014-06-13T13:24:00Z">
        <w:r w:rsidR="00DA4E58">
          <w:t>andere partijen</w:t>
        </w:r>
      </w:ins>
      <w:r w:rsidR="00DA4E58">
        <w:t xml:space="preserve"> </w:t>
      </w:r>
      <w:ins w:id="27" w:author="Arjan" w:date="2014-06-13T13:25:00Z">
        <w:r w:rsidR="00DA4E58">
          <w:t xml:space="preserve">anderzijds (in deze versie beperkt tot de </w:t>
        </w:r>
      </w:ins>
      <w:proofErr w:type="spellStart"/>
      <w:r w:rsidRPr="00D04DD8">
        <w:t>RvdK</w:t>
      </w:r>
      <w:proofErr w:type="spellEnd"/>
      <w:r w:rsidRPr="00D04DD8">
        <w:t xml:space="preserve"> </w:t>
      </w:r>
      <w:del w:id="28" w:author="Arjan" w:date="2014-06-13T13:26:00Z">
        <w:r w:rsidRPr="00D04DD8" w:rsidDel="00DA4E58">
          <w:delText>(t.b.v. het indienen van het verzoek tot onderzoek door de gemeenten en t.b.v. het melden van de voortgang van de behandeling van dit verzoek door de RvdK)</w:delText>
        </w:r>
      </w:del>
      <w:ins w:id="29" w:author="Arjan" w:date="2014-06-13T13:26:00Z">
        <w:r w:rsidR="00DA4E58">
          <w:t>en de Politie</w:t>
        </w:r>
      </w:ins>
      <w:r w:rsidRPr="00D04DD8">
        <w:t xml:space="preserve">. De </w:t>
      </w:r>
      <w:proofErr w:type="spellStart"/>
      <w:r w:rsidRPr="00D04DD8">
        <w:t>informatieuitwisseling</w:t>
      </w:r>
      <w:proofErr w:type="spellEnd"/>
      <w:r w:rsidRPr="00D04DD8">
        <w:t xml:space="preserve"> naar en van de gemeente vindt plaats op basis van de berichtenstandaard </w:t>
      </w:r>
      <w:proofErr w:type="spellStart"/>
      <w:r w:rsidRPr="00D04DD8">
        <w:t>StUF</w:t>
      </w:r>
      <w:proofErr w:type="spellEnd"/>
      <w:r w:rsidRPr="00D04DD8">
        <w:t xml:space="preserve">. Tussen de andere partijen in het Jeugdzorg-domein wordt een andere berichtenstandaard gehanteerd (EBV). Teneinde interoperabiliteit te bereiken, verloopt alle informatie-uitwisseling via een centrale voorziening: CORV (Centrale Opdracht Routeer Voorziening) (zie nevenstaande figuur). </w:t>
      </w:r>
      <w:proofErr w:type="spellStart"/>
      <w:r w:rsidRPr="00D04DD8">
        <w:t>StUF-berichten</w:t>
      </w:r>
      <w:proofErr w:type="spellEnd"/>
      <w:r w:rsidRPr="00D04DD8">
        <w:t xml:space="preserve"> worden uitgewisseld tussen de ICT-omgeving van de gemeente  en CORV. CORV zorgt voor de ‘vertaling ‘ van </w:t>
      </w:r>
      <w:proofErr w:type="spellStart"/>
      <w:r w:rsidRPr="00D04DD8">
        <w:t>StUF</w:t>
      </w:r>
      <w:proofErr w:type="spellEnd"/>
      <w:r w:rsidRPr="00D04DD8">
        <w:t xml:space="preserve"> naar EBV en </w:t>
      </w:r>
      <w:proofErr w:type="spellStart"/>
      <w:r w:rsidRPr="00D04DD8">
        <w:t>vice</w:t>
      </w:r>
      <w:proofErr w:type="spellEnd"/>
      <w:r w:rsidRPr="00D04DD8">
        <w:t xml:space="preserve"> versa. Dit wordt gerealiseerd in het project Keteninformatie van het ministerie van </w:t>
      </w:r>
      <w:proofErr w:type="spellStart"/>
      <w:r w:rsidRPr="00D04DD8">
        <w:t>VenJ</w:t>
      </w:r>
      <w:proofErr w:type="spellEnd"/>
      <w:r w:rsidRPr="00D04DD8" w:rsidDel="000F44FD">
        <w:t xml:space="preserve"> </w:t>
      </w:r>
      <w:r w:rsidRPr="00D04DD8">
        <w:t xml:space="preserve">. </w:t>
      </w:r>
    </w:p>
    <w:p w:rsidR="0051118F" w:rsidRDefault="009B7607" w:rsidP="009B7607">
      <w:pPr>
        <w:pStyle w:val="Bijschrift"/>
        <w:ind w:left="4820" w:firstLine="708"/>
      </w:pPr>
      <w:proofErr w:type="spellStart"/>
      <w:r w:rsidRPr="00D04DD8">
        <w:t>F</w:t>
      </w:r>
      <w:r>
        <w:t>f</w:t>
      </w:r>
      <w:r w:rsidRPr="00D04DD8">
        <w:t>i</w:t>
      </w:r>
      <w:r w:rsidR="000212EF">
        <w:t>Fi</w:t>
      </w:r>
      <w:r w:rsidRPr="00D04DD8">
        <w:t>guur</w:t>
      </w:r>
      <w:proofErr w:type="spellEnd"/>
      <w:r w:rsidRPr="00D04DD8">
        <w:t xml:space="preserve"> </w:t>
      </w:r>
      <w:r w:rsidR="0081663F">
        <w:fldChar w:fldCharType="begin"/>
      </w:r>
      <w:r w:rsidRPr="00D04DD8">
        <w:instrText xml:space="preserve"> SEQ Figuur \* ARABIC </w:instrText>
      </w:r>
      <w:r w:rsidR="0081663F">
        <w:fldChar w:fldCharType="separate"/>
      </w:r>
      <w:r w:rsidR="00F20C36">
        <w:rPr>
          <w:noProof/>
        </w:rPr>
        <w:t>1</w:t>
      </w:r>
      <w:r w:rsidR="0081663F">
        <w:rPr>
          <w:noProof/>
        </w:rPr>
        <w:fldChar w:fldCharType="end"/>
      </w:r>
    </w:p>
    <w:p w:rsidR="0051118F" w:rsidRDefault="0051118F" w:rsidP="0051118F">
      <w:pPr>
        <w:pStyle w:val="Kop2"/>
      </w:pPr>
      <w:bookmarkStart w:id="30" w:name="_Toc392157267"/>
      <w:r>
        <w:t>Procesarchitectuur</w:t>
      </w:r>
      <w:bookmarkEnd w:id="30"/>
    </w:p>
    <w:p w:rsidR="00C950BC" w:rsidRPr="00D04DD8" w:rsidRDefault="00DA4E58" w:rsidP="00C950BC">
      <w:ins w:id="31" w:author="Arjan" w:date="2014-06-13T13:23:00Z">
        <w:r>
          <w:t>In het Jeugdzorg domein werkt de gemeente samen met diverse andere partijen. E</w:t>
        </w:r>
      </w:ins>
      <w:ins w:id="32" w:author="Arjan" w:date="2014-06-13T13:24:00Z">
        <w:r>
          <w:t xml:space="preserve">én daarvan is de Raad voor de Kinderbescherming. </w:t>
        </w:r>
      </w:ins>
      <w:r w:rsidR="00C950BC" w:rsidRPr="00D04DD8">
        <w:t xml:space="preserve">De samenwerking tussen gemeente  en </w:t>
      </w:r>
      <w:proofErr w:type="spellStart"/>
      <w:r w:rsidR="00C950BC" w:rsidRPr="00D04DD8">
        <w:t>RvdK</w:t>
      </w:r>
      <w:proofErr w:type="spellEnd"/>
      <w:r w:rsidR="00C950BC" w:rsidRPr="00D04DD8">
        <w:t xml:space="preserve"> is beschreven in de Handreiking voor samenwerking ‘</w:t>
      </w:r>
      <w:r w:rsidR="00C950BC" w:rsidRPr="00D04DD8">
        <w:rPr>
          <w:i/>
        </w:rPr>
        <w:t xml:space="preserve">Jeugdhulp onder dwang: Terughoudend waar het kan, doorpakken waar nodig’ </w:t>
      </w:r>
      <w:r w:rsidR="00C950BC" w:rsidRPr="00D04DD8">
        <w:t xml:space="preserve">(VNG &amp; </w:t>
      </w:r>
      <w:proofErr w:type="spellStart"/>
      <w:r w:rsidR="00C950BC" w:rsidRPr="00D04DD8">
        <w:t>RvdK</w:t>
      </w:r>
      <w:proofErr w:type="spellEnd"/>
      <w:r w:rsidR="00C950BC" w:rsidRPr="00D04DD8">
        <w:t xml:space="preserve">; 1 november 2013). Eén van de onderwerpen waarop de samenwerking betrekking heeft, is het verzoek tot onderzoek (naar het opleggen van een kinderbeschermingsmaatregel). De handreiking geeft een indruk van de activiteiten die de gemeente in dit kader uitvoert. Dit is evenwel in dat document niet uitgewerkt naar processen. </w:t>
      </w:r>
    </w:p>
    <w:p w:rsidR="00C950BC" w:rsidRDefault="00C950BC" w:rsidP="00C950BC">
      <w:pPr>
        <w:rPr>
          <w:ins w:id="33" w:author="Arjan" w:date="2014-06-13T13:27:00Z"/>
        </w:rPr>
      </w:pPr>
      <w:r w:rsidRPr="00D04DD8">
        <w:t>Daarnaast vindt momenteel een uitwerking plaats van de interacties tussen de partijen in het Jeugdzorg-domein. Dit wordt vastgelegd in het document ‘</w:t>
      </w:r>
      <w:r w:rsidRPr="00D04DD8">
        <w:rPr>
          <w:i/>
        </w:rPr>
        <w:t>Stelselherziening Jeugdbescherming</w:t>
      </w:r>
      <w:r w:rsidRPr="00D04DD8">
        <w:t>’ (auteur: Justid). De meest recente versie is 0.6 (concept) van 10-3-2014. De in dit kader relevante interacties hebben we overgenomen in bijlage 1. Het gaat om de interacties waarbij de gemeente betrokken is als ‘Verzoeker VTO’ en als ‘Regisseur zorgaanbod’. Ook in dat document worden de processen niet uitgewerkt, waartussen de interacties plaatsvinden.</w:t>
      </w:r>
    </w:p>
    <w:p w:rsidR="00DA4E58" w:rsidRPr="00D04DD8" w:rsidRDefault="00DA4E58" w:rsidP="00C950BC">
      <w:ins w:id="34" w:author="Arjan" w:date="2014-06-13T13:27:00Z">
        <w:r>
          <w:t xml:space="preserve">De samenwerking tussen gemeente en Politie is beschreven in het document </w:t>
        </w:r>
      </w:ins>
      <w:ins w:id="35" w:author="Arjan" w:date="2014-06-13T13:28:00Z">
        <w:r>
          <w:t>“</w:t>
        </w:r>
        <w:r w:rsidRPr="00DA4E58">
          <w:t>Procesanalyse zorgmelding</w:t>
        </w:r>
        <w:r>
          <w:t xml:space="preserve">” (auteur: </w:t>
        </w:r>
        <w:proofErr w:type="spellStart"/>
        <w:r>
          <w:t>JustID</w:t>
        </w:r>
        <w:proofErr w:type="spellEnd"/>
        <w:r>
          <w:t xml:space="preserve">; versie 0.3 </w:t>
        </w:r>
        <w:proofErr w:type="spellStart"/>
        <w:r>
          <w:t>dd</w:t>
        </w:r>
        <w:proofErr w:type="spellEnd"/>
        <w:r>
          <w:t xml:space="preserve">. 3-6-2014) v.w.b. het indien van een zorgmelding door de Politie. </w:t>
        </w:r>
      </w:ins>
    </w:p>
    <w:p w:rsidR="00701B69" w:rsidRDefault="00C950BC" w:rsidP="009B7607">
      <w:pPr>
        <w:rPr>
          <w:ins w:id="36" w:author="Arjan" w:date="2014-06-13T13:43:00Z"/>
        </w:rPr>
      </w:pPr>
      <w:r w:rsidRPr="00D04DD8">
        <w:t xml:space="preserve">Hieronder doen we een aanzet voor de processen bij gemeente waarin informatie uitgewisseld wordt met de </w:t>
      </w:r>
      <w:del w:id="37" w:author="Arjan" w:date="2014-06-13T13:42:00Z">
        <w:r w:rsidRPr="00D04DD8" w:rsidDel="00701B69">
          <w:delText>RvdK</w:delText>
        </w:r>
      </w:del>
      <w:ins w:id="38" w:author="Arjan" w:date="2014-06-13T13:42:00Z">
        <w:r w:rsidR="00701B69">
          <w:t>andere partijen</w:t>
        </w:r>
      </w:ins>
      <w:r w:rsidRPr="00D04DD8">
        <w:t xml:space="preserve">. We gaan er van uit dat de wederzijds partijen het naar elkaar doen overkomen als dat hun processen zaakgericht worden uitgevoerd. Uitgangspunt is derhalve dat informatie zaakgericht wordt uitgewisseld. </w:t>
      </w:r>
    </w:p>
    <w:p w:rsidR="00701B69" w:rsidRDefault="00F4700C" w:rsidP="00F4700C">
      <w:pPr>
        <w:pStyle w:val="2kopjevet"/>
        <w:keepNext/>
      </w:pPr>
      <w:ins w:id="39" w:author="Arjan" w:date="2014-06-13T13:43:00Z">
        <w:r>
          <w:lastRenderedPageBreak/>
          <w:t>Onderzoek kinderbeschermingsmaatregel</w:t>
        </w:r>
      </w:ins>
    </w:p>
    <w:p w:rsidR="00701B69" w:rsidRDefault="00701B69" w:rsidP="00701B69">
      <w:r>
        <w:rPr>
          <w:noProof/>
        </w:rPr>
        <w:drawing>
          <wp:anchor distT="0" distB="0" distL="114300" distR="114300" simplePos="0" relativeHeight="251670528" behindDoc="0" locked="0" layoutInCell="1" allowOverlap="1">
            <wp:simplePos x="0" y="0"/>
            <wp:positionH relativeFrom="column">
              <wp:posOffset>16510</wp:posOffset>
            </wp:positionH>
            <wp:positionV relativeFrom="paragraph">
              <wp:posOffset>1808480</wp:posOffset>
            </wp:positionV>
            <wp:extent cx="5155565" cy="4023360"/>
            <wp:effectExtent l="19050" t="0" r="6985" b="0"/>
            <wp:wrapTopAndBottom/>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155565" cy="4023360"/>
                    </a:xfrm>
                    <a:prstGeom prst="rect">
                      <a:avLst/>
                    </a:prstGeom>
                    <a:noFill/>
                    <a:ln w="9525">
                      <a:noFill/>
                      <a:miter lim="800000"/>
                      <a:headEnd/>
                      <a:tailEnd/>
                    </a:ln>
                  </pic:spPr>
                </pic:pic>
              </a:graphicData>
            </a:graphic>
          </wp:anchor>
        </w:drawing>
      </w:r>
      <w:r w:rsidR="00C950BC" w:rsidRPr="00D04DD8">
        <w:t>Het indienen van een verzoek tot onderzoek bij de Raad voor de Kinderbescherming door de gemeente vindt plaats door vanuit een gemeentelijke zaak van het zaaktype “Overwegen kinderbeschermings</w:t>
      </w:r>
      <w:r w:rsidR="00C950BC" w:rsidRPr="00D04DD8">
        <w:softHyphen/>
        <w:t>maatregel”</w:t>
      </w:r>
      <w:r w:rsidR="00C950BC" w:rsidRPr="009B7607" w:rsidDel="000A5E24">
        <w:t xml:space="preserve"> </w:t>
      </w:r>
      <w:r w:rsidR="00C950BC" w:rsidRPr="00CA3762" w:rsidDel="000A5E24">
        <w:rPr>
          <w:vertAlign w:val="superscript"/>
        </w:rPr>
        <w:footnoteReference w:id="1"/>
      </w:r>
      <w:r w:rsidR="00C950BC" w:rsidRPr="009B7607">
        <w:t xml:space="preserve"> </w:t>
      </w:r>
      <w:r w:rsidR="00C950BC" w:rsidRPr="00D04DD8">
        <w:t xml:space="preserve"> te verzoeken een zaak in behandeling  te nemen (bij de Raad van Kinderbescherming) van het type “Uitvoeren onderzoek</w:t>
      </w:r>
      <w:r w:rsidR="009B7607" w:rsidRPr="00D04DD8">
        <w:t xml:space="preserve"> </w:t>
      </w:r>
      <w:proofErr w:type="spellStart"/>
      <w:r w:rsidR="009B7607" w:rsidRPr="00D04DD8">
        <w:t>kinder</w:t>
      </w:r>
      <w:r w:rsidR="009B7607">
        <w:t>bescher</w:t>
      </w:r>
      <w:proofErr w:type="spellEnd"/>
      <w:r w:rsidR="009B7607">
        <w:t>-</w:t>
      </w:r>
      <w:r w:rsidRPr="00701B69">
        <w:t xml:space="preserve"> </w:t>
      </w:r>
      <w:proofErr w:type="spellStart"/>
      <w:r w:rsidRPr="00D04DD8">
        <w:t>mingsmaatregel</w:t>
      </w:r>
      <w:proofErr w:type="spellEnd"/>
      <w:r w:rsidRPr="00D04DD8">
        <w:t xml:space="preserve">”, zoals afgebeeld in figuur 2. Dit betreft interactie A; dit komt overeen met interactie BT-050001 in bijlage 1. De </w:t>
      </w:r>
      <w:proofErr w:type="spellStart"/>
      <w:r w:rsidRPr="00D04DD8">
        <w:t>RvdK</w:t>
      </w:r>
      <w:proofErr w:type="spellEnd"/>
      <w:r w:rsidRPr="00D04DD8">
        <w:t xml:space="preserve"> toetst of zij een onderzoek kan en wil uitvoeren. De uitkomst daarvan deelt zij mee met interactie B (notificatie </w:t>
      </w:r>
      <w:proofErr w:type="spellStart"/>
      <w:r w:rsidRPr="00D04DD8">
        <w:t>cq</w:t>
      </w:r>
      <w:proofErr w:type="spellEnd"/>
      <w:r w:rsidRPr="00D04DD8">
        <w:t xml:space="preserve">. interactie BT-050002 in bijlage 1). Indien zij geen onderzoek gaat uitvoeren, worden verder geen notificaties meer ontvangen van de </w:t>
      </w:r>
      <w:proofErr w:type="spellStart"/>
      <w:r w:rsidRPr="00D04DD8">
        <w:t>RvdK</w:t>
      </w:r>
      <w:proofErr w:type="spellEnd"/>
      <w:r w:rsidRPr="00D04DD8">
        <w:t xml:space="preserve"> inzake dit verzoek </w:t>
      </w:r>
      <w:proofErr w:type="spellStart"/>
      <w:r w:rsidRPr="00D04DD8">
        <w:t>cq</w:t>
      </w:r>
      <w:proofErr w:type="spellEnd"/>
      <w:r w:rsidRPr="00D04DD8">
        <w:t xml:space="preserve">. deze zaak. Voert de </w:t>
      </w:r>
      <w:proofErr w:type="spellStart"/>
      <w:r w:rsidRPr="00D04DD8">
        <w:t>RvdK</w:t>
      </w:r>
      <w:proofErr w:type="spellEnd"/>
      <w:r w:rsidRPr="00D04DD8">
        <w:t xml:space="preserve"> wel een onderzoek uit, dan deelt zij bij afronding daarvan de uitkomst mee met interactie C (notificatie </w:t>
      </w:r>
      <w:proofErr w:type="spellStart"/>
      <w:r w:rsidRPr="00D04DD8">
        <w:t>cq</w:t>
      </w:r>
      <w:proofErr w:type="spellEnd"/>
      <w:r w:rsidRPr="00D04DD8">
        <w:t>. interactie BT-050003 in bijlage 1).</w:t>
      </w:r>
    </w:p>
    <w:p w:rsidR="009B7607" w:rsidRPr="00D04DD8" w:rsidRDefault="009B7607" w:rsidP="009B7607">
      <w:pPr>
        <w:pStyle w:val="Bijschrift"/>
      </w:pPr>
      <w:r w:rsidRPr="00D04DD8">
        <w:t xml:space="preserve">Figuur </w:t>
      </w:r>
      <w:r w:rsidR="0081663F">
        <w:fldChar w:fldCharType="begin"/>
      </w:r>
      <w:r w:rsidRPr="00D04DD8">
        <w:instrText xml:space="preserve"> SEQ Figuur \* ARABIC </w:instrText>
      </w:r>
      <w:r w:rsidR="0081663F">
        <w:fldChar w:fldCharType="separate"/>
      </w:r>
      <w:r w:rsidR="00F20C36">
        <w:rPr>
          <w:noProof/>
        </w:rPr>
        <w:t>2</w:t>
      </w:r>
      <w:r w:rsidR="0081663F">
        <w:rPr>
          <w:noProof/>
        </w:rPr>
        <w:fldChar w:fldCharType="end"/>
      </w:r>
      <w:r w:rsidR="00F4700C">
        <w:rPr>
          <w:noProof/>
        </w:rPr>
        <w:t>: zaaktype ‘Overwegen kinderbeschermingsmaatregel’ met interacties</w:t>
      </w:r>
    </w:p>
    <w:p w:rsidR="009B7607" w:rsidRDefault="00C950BC" w:rsidP="00C950BC">
      <w:r w:rsidRPr="00D04DD8">
        <w:t xml:space="preserve">Indien de </w:t>
      </w:r>
      <w:proofErr w:type="spellStart"/>
      <w:r w:rsidRPr="00D04DD8">
        <w:t>RvdK</w:t>
      </w:r>
      <w:proofErr w:type="spellEnd"/>
      <w:r w:rsidRPr="00D04DD8">
        <w:t xml:space="preserve"> n.a.v. het verzoek geen onderzoek instelt of geen maatregel voorstelt, dan kan de gemeente bij monde van de burgemeester alsnog een onderzoek afdwingen. Deze interactie valt vooralsnog buiten scope. </w:t>
      </w:r>
    </w:p>
    <w:p w:rsidR="009B7607" w:rsidRDefault="00C950BC" w:rsidP="00C950BC">
      <w:r w:rsidRPr="00D04DD8">
        <w:t xml:space="preserve">Overigens, indien niet de gemeente zelf het verzoek indient maar een door haar gemandateerde partij (zie de partijen in het gemeente-domein in de figuur 1), dan wordt de gemeente niet op de hoogte gesteld van de behandeling van het verzoek. De interacties vinden alleen plaats tussen de verzoekende partij en de </w:t>
      </w:r>
      <w:proofErr w:type="spellStart"/>
      <w:r w:rsidRPr="00D04DD8">
        <w:t>RvdK</w:t>
      </w:r>
      <w:proofErr w:type="spellEnd"/>
      <w:r w:rsidRPr="00D04DD8">
        <w:t xml:space="preserve">. </w:t>
      </w:r>
    </w:p>
    <w:p w:rsidR="00C950BC" w:rsidRPr="00D04DD8" w:rsidRDefault="00C950BC" w:rsidP="00C950BC">
      <w:r w:rsidRPr="00D04DD8">
        <w:t xml:space="preserve">De </w:t>
      </w:r>
      <w:proofErr w:type="spellStart"/>
      <w:r w:rsidRPr="00D04DD8">
        <w:t>RvdK</w:t>
      </w:r>
      <w:proofErr w:type="spellEnd"/>
      <w:r w:rsidRPr="00D04DD8">
        <w:t xml:space="preserve"> kan ook ambtshalve een onderzoek instellen. Zij deelt dit mee d.m.v.  interactie </w:t>
      </w:r>
      <w:ins w:id="40" w:author="Arjan" w:date="2014-06-13T13:47:00Z">
        <w:r w:rsidR="00F4700C">
          <w:t>D</w:t>
        </w:r>
      </w:ins>
      <w:ins w:id="41" w:author="Arjan" w:date="2014-06-13T13:46:00Z">
        <w:r w:rsidR="00F4700C">
          <w:t xml:space="preserve">, overeenkomend met interactie </w:t>
        </w:r>
      </w:ins>
      <w:r w:rsidRPr="00D04DD8">
        <w:t xml:space="preserve">BT-050009 in bijlage 1. Ook daarop volgt een mededeling van de uitkomst van het onderzoek </w:t>
      </w:r>
      <w:ins w:id="42" w:author="Arjan" w:date="2014-06-13T13:47:00Z">
        <w:r w:rsidR="00F4700C">
          <w:t xml:space="preserve">d.m.v. interactie E </w:t>
        </w:r>
      </w:ins>
      <w:r w:rsidRPr="00D04DD8">
        <w:t xml:space="preserve">(notificatie </w:t>
      </w:r>
      <w:proofErr w:type="spellStart"/>
      <w:r w:rsidRPr="00D04DD8">
        <w:t>cq</w:t>
      </w:r>
      <w:proofErr w:type="spellEnd"/>
      <w:r w:rsidRPr="00D04DD8">
        <w:t xml:space="preserve">. interactie BT-050010 in bijlage 1). </w:t>
      </w:r>
      <w:del w:id="43" w:author="Arjan" w:date="2014-06-13T13:49:00Z">
        <w:r w:rsidRPr="00D04DD8" w:rsidDel="00F4700C">
          <w:delText xml:space="preserve">Voor </w:delText>
        </w:r>
      </w:del>
      <w:ins w:id="44" w:author="Arjan" w:date="2014-06-13T13:49:00Z">
        <w:r w:rsidR="00F4700C">
          <w:t>We gaan er van uit dat</w:t>
        </w:r>
        <w:r w:rsidR="00F4700C" w:rsidRPr="00D04DD8">
          <w:t xml:space="preserve"> </w:t>
        </w:r>
      </w:ins>
      <w:r w:rsidRPr="00D04DD8">
        <w:t xml:space="preserve">beide interacties </w:t>
      </w:r>
      <w:ins w:id="45" w:author="Arjan" w:date="2014-06-13T13:49:00Z">
        <w:r w:rsidR="00F4700C">
          <w:t>leiden tot zaken van het type ‘Signaal behandelen</w:t>
        </w:r>
      </w:ins>
      <w:ins w:id="46" w:author="Arjan" w:date="2014-06-13T13:50:00Z">
        <w:r w:rsidR="00F4700C">
          <w:t>’</w:t>
        </w:r>
      </w:ins>
      <w:ins w:id="47" w:author="Arjan" w:date="2014-06-13T13:53:00Z">
        <w:r w:rsidR="00F4700C">
          <w:t xml:space="preserve"> </w:t>
        </w:r>
        <w:r w:rsidR="00F4700C">
          <w:lastRenderedPageBreak/>
          <w:t>(zie figuur 3)</w:t>
        </w:r>
      </w:ins>
      <w:ins w:id="48" w:author="Arjan" w:date="2014-06-13T13:50:00Z">
        <w:r w:rsidR="00F4700C">
          <w:t xml:space="preserve"> aangezien de gemeente </w:t>
        </w:r>
      </w:ins>
      <w:ins w:id="49" w:author="Arjan" w:date="2014-06-13T13:51:00Z">
        <w:r w:rsidR="00F4700C">
          <w:t xml:space="preserve">bij ontvangst van de eerste notificatie </w:t>
        </w:r>
      </w:ins>
      <w:del w:id="50" w:author="Arjan" w:date="2014-06-13T13:50:00Z">
        <w:r w:rsidRPr="00D04DD8" w:rsidDel="00F4700C">
          <w:delText xml:space="preserve">is </w:delText>
        </w:r>
      </w:del>
      <w:r w:rsidRPr="00D04DD8">
        <w:t xml:space="preserve">nog </w:t>
      </w:r>
      <w:ins w:id="51" w:author="Arjan" w:date="2014-06-13T13:50:00Z">
        <w:r w:rsidR="00F4700C">
          <w:t>geen kennis had van het instellen van een onderzoek</w:t>
        </w:r>
      </w:ins>
      <w:ins w:id="52" w:author="Arjan" w:date="2014-06-13T13:52:00Z">
        <w:r w:rsidR="00F4700C">
          <w:t>,</w:t>
        </w:r>
      </w:ins>
      <w:ins w:id="53" w:author="Arjan" w:date="2014-06-13T13:50:00Z">
        <w:r w:rsidR="00F4700C">
          <w:t xml:space="preserve"> zij nog moet bepalen hoe met deze kennis om te gaan</w:t>
        </w:r>
      </w:ins>
      <w:del w:id="54" w:author="Arjan" w:date="2014-06-13T13:51:00Z">
        <w:r w:rsidRPr="00D04DD8" w:rsidDel="00F4700C">
          <w:delText>onbekend welk proces cq. zaak dit aan gemeentezijde betreft</w:delText>
        </w:r>
      </w:del>
      <w:ins w:id="55" w:author="Arjan" w:date="2014-06-13T13:52:00Z">
        <w:r w:rsidR="00F4700C">
          <w:t xml:space="preserve"> en er niet voorzien is in een interactie van gemeente naar </w:t>
        </w:r>
        <w:proofErr w:type="spellStart"/>
        <w:r w:rsidR="00F4700C">
          <w:t>RvdK</w:t>
        </w:r>
        <w:proofErr w:type="spellEnd"/>
        <w:r w:rsidR="00F4700C">
          <w:t xml:space="preserve"> waarmee beide partijen op de hoogte zouden zijn van elkaars zaken</w:t>
        </w:r>
      </w:ins>
      <w:r w:rsidRPr="00D04DD8">
        <w:t xml:space="preserve">. </w:t>
      </w:r>
    </w:p>
    <w:p w:rsidR="00F4700C" w:rsidRDefault="00C950BC" w:rsidP="00C950BC">
      <w:pPr>
        <w:rPr>
          <w:ins w:id="56" w:author="Arjan" w:date="2014-06-13T13:44:00Z"/>
        </w:rPr>
      </w:pPr>
      <w:r w:rsidRPr="00D04DD8">
        <w:t xml:space="preserve">Indien de </w:t>
      </w:r>
      <w:proofErr w:type="spellStart"/>
      <w:r w:rsidRPr="00D04DD8">
        <w:t>RvdK</w:t>
      </w:r>
      <w:proofErr w:type="spellEnd"/>
      <w:r w:rsidRPr="00D04DD8">
        <w:t xml:space="preserve"> wel een maatregel voorstelt (n.a.v. van het verzoek of ambtshalve), dan moet de Rechtbank hierover een uitspraak doen. De beslissing van de Rechtbank wordt medegedeeld aan belanghebbenden (notificatie </w:t>
      </w:r>
      <w:proofErr w:type="spellStart"/>
      <w:r w:rsidRPr="00D04DD8">
        <w:t>cq</w:t>
      </w:r>
      <w:proofErr w:type="spellEnd"/>
      <w:r w:rsidRPr="00D04DD8">
        <w:t xml:space="preserve">. interactie BT-05008 in bijlage 1). Nog niet duidelijk is of de gemeente één van de belanghebbenden is en dit bericht ontvangt. Deze interactie valt buiten scope.   </w:t>
      </w:r>
    </w:p>
    <w:p w:rsidR="00F4700C" w:rsidRDefault="00F4700C" w:rsidP="00F4700C">
      <w:pPr>
        <w:pStyle w:val="2kopjevet"/>
        <w:rPr>
          <w:ins w:id="57" w:author="Arjan" w:date="2014-06-13T13:44:00Z"/>
        </w:rPr>
      </w:pPr>
      <w:ins w:id="58" w:author="Arjan" w:date="2014-06-13T13:44:00Z">
        <w:r>
          <w:t>Behandelen zorgmelding</w:t>
        </w:r>
      </w:ins>
    </w:p>
    <w:p w:rsidR="004B5DF8" w:rsidRDefault="00712C1B" w:rsidP="004B5DF8">
      <w:pPr>
        <w:rPr>
          <w:ins w:id="59" w:author="Arjan" w:date="2014-06-13T14:08:00Z"/>
        </w:rPr>
      </w:pPr>
      <w:ins w:id="60" w:author="Arjan" w:date="2014-06-13T14:03:00Z">
        <w:r>
          <w:t>Een zorgmelding (i.c. door de Politie</w:t>
        </w:r>
      </w:ins>
      <w:ins w:id="61" w:author="Arjan" w:date="2014-06-13T14:04:00Z">
        <w:r w:rsidR="004B5DF8">
          <w:t>; interactie F</w:t>
        </w:r>
      </w:ins>
      <w:ins w:id="62" w:author="Arjan" w:date="2014-06-13T14:03:00Z">
        <w:r>
          <w:t xml:space="preserve">) is voor de gemeente een signaal dat ‘er iets aan de hand is’ met een jeugdige. Dit behoeft aandacht. We gaan er van uit dat dit door de gemeente opgepakt wordt als </w:t>
        </w:r>
      </w:ins>
      <w:ins w:id="63" w:author="Arjan" w:date="2014-06-13T14:05:00Z">
        <w:r w:rsidR="004B5DF8">
          <w:t xml:space="preserve">zaak van het type ‘Signaal behandelen’ (zie ook het </w:t>
        </w:r>
      </w:ins>
      <w:ins w:id="64" w:author="Arjan" w:date="2014-06-13T14:09:00Z">
        <w:r w:rsidR="004B5DF8">
          <w:t>werkproces ‘Ontvangen s</w:t>
        </w:r>
      </w:ins>
      <w:ins w:id="65" w:author="Arjan" w:date="2014-06-13T14:10:00Z">
        <w:r w:rsidR="004B5DF8">
          <w:t>i</w:t>
        </w:r>
      </w:ins>
      <w:ins w:id="66" w:author="Arjan" w:date="2014-06-13T14:09:00Z">
        <w:r w:rsidR="004B5DF8">
          <w:t xml:space="preserve">gnaal’ in het </w:t>
        </w:r>
      </w:ins>
      <w:ins w:id="67" w:author="Arjan" w:date="2014-06-13T14:05:00Z">
        <w:r w:rsidR="004B5DF8">
          <w:t xml:space="preserve">bedrijfsproces </w:t>
        </w:r>
      </w:ins>
      <w:ins w:id="68" w:author="Arjan" w:date="2014-06-13T14:06:00Z">
        <w:r w:rsidR="004B5DF8">
          <w:t xml:space="preserve">‘Meervoudig ondersteunen’ in bijlage </w:t>
        </w:r>
      </w:ins>
      <w:ins w:id="69" w:author="Arjan" w:date="2014-06-13T14:07:00Z">
        <w:r w:rsidR="004B5DF8">
          <w:t xml:space="preserve">9.1 –  ‘Globaal procesmodel sociaal domein’ van het </w:t>
        </w:r>
      </w:ins>
      <w:ins w:id="70" w:author="Arjan" w:date="2014-06-13T14:08:00Z">
        <w:r w:rsidR="004B5DF8">
          <w:t>‘</w:t>
        </w:r>
      </w:ins>
      <w:ins w:id="71" w:author="Arjan" w:date="2014-06-13T14:07:00Z">
        <w:r w:rsidR="004B5DF8">
          <w:t>Ein</w:t>
        </w:r>
      </w:ins>
      <w:ins w:id="72" w:author="Arjan" w:date="2014-06-13T14:10:00Z">
        <w:r w:rsidR="004B5DF8">
          <w:t>d</w:t>
        </w:r>
      </w:ins>
      <w:ins w:id="73" w:author="Arjan" w:date="2014-06-13T14:07:00Z">
        <w:r w:rsidR="004B5DF8">
          <w:t>advies</w:t>
        </w:r>
      </w:ins>
      <w:ins w:id="74" w:author="Arjan" w:date="2014-06-13T14:08:00Z">
        <w:r w:rsidR="004B5DF8">
          <w:t xml:space="preserve"> </w:t>
        </w:r>
      </w:ins>
      <w:ins w:id="75" w:author="Arjan" w:date="2014-06-13T14:07:00Z">
        <w:r w:rsidR="004B5DF8">
          <w:t>Verkenning</w:t>
        </w:r>
      </w:ins>
      <w:ins w:id="76" w:author="Arjan" w:date="2014-06-13T14:08:00Z">
        <w:r w:rsidR="004B5DF8">
          <w:t xml:space="preserve"> </w:t>
        </w:r>
      </w:ins>
      <w:ins w:id="77" w:author="Arjan" w:date="2014-06-13T14:07:00Z">
        <w:r w:rsidR="004B5DF8">
          <w:t>Informatievoorziening Sociaal domein</w:t>
        </w:r>
      </w:ins>
      <w:ins w:id="78" w:author="Arjan" w:date="2014-06-13T14:08:00Z">
        <w:r w:rsidR="004B5DF8">
          <w:t xml:space="preserve"> (VISD)’ (KING; versie 1.0 </w:t>
        </w:r>
        <w:proofErr w:type="spellStart"/>
        <w:r w:rsidR="004B5DF8">
          <w:t>dd</w:t>
        </w:r>
        <w:proofErr w:type="spellEnd"/>
        <w:r w:rsidR="004B5DF8">
          <w:t>. 29-7-2013)).</w:t>
        </w:r>
      </w:ins>
    </w:p>
    <w:p w:rsidR="00F4700C" w:rsidRDefault="004B5DF8" w:rsidP="004B5DF8">
      <w:pPr>
        <w:rPr>
          <w:ins w:id="79" w:author="Arjan" w:date="2014-06-13T13:53:00Z"/>
        </w:rPr>
      </w:pPr>
      <w:ins w:id="80" w:author="Arjan" w:date="2014-06-13T14:10:00Z">
        <w:r>
          <w:t>[figuur nog toe te voegen]</w:t>
        </w:r>
      </w:ins>
      <w:ins w:id="81" w:author="Arjan" w:date="2014-06-13T14:06:00Z">
        <w:r>
          <w:t xml:space="preserve"> </w:t>
        </w:r>
      </w:ins>
      <w:ins w:id="82" w:author="Arjan" w:date="2014-06-13T14:03:00Z">
        <w:r w:rsidR="00712C1B">
          <w:t xml:space="preserve"> </w:t>
        </w:r>
      </w:ins>
    </w:p>
    <w:p w:rsidR="00F4700C" w:rsidRPr="00D04DD8" w:rsidRDefault="00F4700C" w:rsidP="00F4700C">
      <w:pPr>
        <w:pStyle w:val="Bijschrift"/>
        <w:rPr>
          <w:ins w:id="83" w:author="Arjan" w:date="2014-06-13T13:53:00Z"/>
        </w:rPr>
      </w:pPr>
      <w:ins w:id="84" w:author="Arjan" w:date="2014-06-13T13:53:00Z">
        <w:r w:rsidRPr="00D04DD8">
          <w:t xml:space="preserve">Figuur </w:t>
        </w:r>
      </w:ins>
      <w:r w:rsidR="0081663F">
        <w:fldChar w:fldCharType="begin"/>
      </w:r>
      <w:r w:rsidRPr="00D04DD8">
        <w:instrText xml:space="preserve"> SEQ Figuur \* ARABIC </w:instrText>
      </w:r>
      <w:r w:rsidR="0081663F">
        <w:fldChar w:fldCharType="separate"/>
      </w:r>
      <w:ins w:id="85" w:author="Arjan" w:date="2014-06-13T13:54:00Z">
        <w:r w:rsidR="00712C1B">
          <w:rPr>
            <w:noProof/>
          </w:rPr>
          <w:t>3</w:t>
        </w:r>
      </w:ins>
      <w:r w:rsidR="0081663F">
        <w:rPr>
          <w:noProof/>
        </w:rPr>
        <w:fldChar w:fldCharType="end"/>
      </w:r>
      <w:ins w:id="86" w:author="Arjan" w:date="2014-06-13T13:53:00Z">
        <w:r>
          <w:rPr>
            <w:noProof/>
          </w:rPr>
          <w:t>: zaaktype ‘Overwegen kinderbeschermingsmaatregel’ met interacties</w:t>
        </w:r>
      </w:ins>
    </w:p>
    <w:p w:rsidR="00F4700C" w:rsidRPr="00D04DD8" w:rsidRDefault="00F4700C" w:rsidP="00C950BC"/>
    <w:p w:rsidR="00C950BC" w:rsidRPr="00D04DD8" w:rsidRDefault="00C950BC" w:rsidP="00C950BC">
      <w:pPr>
        <w:pStyle w:val="Kop1"/>
      </w:pPr>
      <w:bookmarkStart w:id="87" w:name="_Toc392157268"/>
      <w:r w:rsidRPr="00D04DD8">
        <w:lastRenderedPageBreak/>
        <w:t>Informatiebehoefte</w:t>
      </w:r>
      <w:bookmarkEnd w:id="87"/>
    </w:p>
    <w:p w:rsidR="00C950BC" w:rsidRPr="00D04DD8" w:rsidRDefault="00C950BC" w:rsidP="00C950BC">
      <w:r w:rsidRPr="00D04DD8">
        <w:t xml:space="preserve">Het gaat hier vooralsnog om </w:t>
      </w:r>
      <w:del w:id="88" w:author="Arjan" w:date="2014-06-13T14:16:00Z">
        <w:r w:rsidRPr="00D04DD8" w:rsidDel="00A42946">
          <w:delText xml:space="preserve">twee </w:delText>
        </w:r>
      </w:del>
      <w:proofErr w:type="spellStart"/>
      <w:ins w:id="89" w:author="Arjan" w:date="2014-06-13T14:16:00Z">
        <w:r w:rsidR="00A42946">
          <w:t>drie</w:t>
        </w:r>
        <w:r w:rsidR="00A42946" w:rsidRPr="00D04DD8">
          <w:t>e</w:t>
        </w:r>
        <w:proofErr w:type="spellEnd"/>
        <w:r w:rsidR="00A42946" w:rsidRPr="00D04DD8">
          <w:t xml:space="preserve"> </w:t>
        </w:r>
      </w:ins>
      <w:r w:rsidRPr="00D04DD8">
        <w:t>soorten interacties: het verzoek tot onderzoek</w:t>
      </w:r>
      <w:ins w:id="90" w:author="Arjan" w:date="2014-06-13T14:17:00Z">
        <w:r w:rsidR="00A42946">
          <w:t>,</w:t>
        </w:r>
      </w:ins>
      <w:del w:id="91" w:author="Arjan" w:date="2014-06-13T14:17:00Z">
        <w:r w:rsidRPr="00D04DD8" w:rsidDel="00A42946">
          <w:delText xml:space="preserve"> en</w:delText>
        </w:r>
      </w:del>
      <w:r w:rsidRPr="00D04DD8">
        <w:t xml:space="preserve"> notificaties</w:t>
      </w:r>
      <w:ins w:id="92" w:author="Arjan" w:date="2014-06-13T14:17:00Z">
        <w:r w:rsidR="00A42946">
          <w:t xml:space="preserve"> omtrent een onderzoek door de </w:t>
        </w:r>
        <w:proofErr w:type="spellStart"/>
        <w:r w:rsidR="00A42946">
          <w:t>RvdK</w:t>
        </w:r>
        <w:proofErr w:type="spellEnd"/>
        <w:r w:rsidR="00A42946">
          <w:t xml:space="preserve"> en zorgmeldingen door de Politie</w:t>
        </w:r>
      </w:ins>
      <w:r w:rsidRPr="00D04DD8">
        <w:t>.</w:t>
      </w:r>
    </w:p>
    <w:p w:rsidR="00C950BC" w:rsidRPr="00D04DD8" w:rsidRDefault="00C950BC" w:rsidP="00C950BC">
      <w:r w:rsidRPr="00D04DD8">
        <w:t xml:space="preserve">De informatie die benodigd is voor het indienen van  een ‘Verzoek tot Raadsonderzoek’  (VTO) is beschreven in bijlage 5 van </w:t>
      </w:r>
      <w:r w:rsidR="00CA3762">
        <w:t xml:space="preserve">de hiervoor </w:t>
      </w:r>
      <w:r w:rsidRPr="00D04DD8">
        <w:t>genoemde handreiking</w:t>
      </w:r>
      <w:r w:rsidRPr="00D04DD8">
        <w:rPr>
          <w:i/>
        </w:rPr>
        <w:t xml:space="preserve">. </w:t>
      </w:r>
      <w:r w:rsidRPr="00D04DD8">
        <w:t>Het VTO-formulier in genoemde bijlage bevat veel gegevens die nog niet zijn uitgemodelleerd of nog niet bekend zijn bij gemeenten. Evenmin is het gemeentelijk proces uitgewerkt waar van uit het verzoek tot onderzoek wordt gedaan. We hebben dan ook de indruk dat het nu uitwerken van een bericht, waarin al deze gegevens als gestructureerde XML-elementen zijn opgenomen op basis van dit formulier, prematuur is. Er kan nog veel veranderen. Er is daarom afgesproken (met vertegenwoordigers van het Project Keteninformati</w:t>
      </w:r>
      <w:r w:rsidR="00CA3762">
        <w:t>s</w:t>
      </w:r>
      <w:r w:rsidRPr="00D04DD8">
        <w:t>e</w:t>
      </w:r>
      <w:r w:rsidR="00CA3762">
        <w:t>ring</w:t>
      </w:r>
      <w:r w:rsidRPr="00D04DD8">
        <w:t>) om te beginnen met een beperkt bericht met alleen de gegevens waarvan de structuur al wel vast staat en waarin een document meegeleverd wordt (het formulier) met daarin de overige (ongestructureerde) gegevens. De wel te structureren gegevens zijn vooral de niet-jeugdzorg-specifieke gegevens zoals NAW van het kind en betrokkenen (behandelaar, ouders, etc.).</w:t>
      </w:r>
    </w:p>
    <w:p w:rsidR="00C950BC" w:rsidRDefault="00C950BC" w:rsidP="00C950BC">
      <w:pPr>
        <w:rPr>
          <w:ins w:id="93" w:author="Arjan" w:date="2014-06-13T14:18:00Z"/>
        </w:rPr>
      </w:pPr>
      <w:r w:rsidRPr="00D04DD8">
        <w:t>Omtrent notificaties is afgesproken (tu</w:t>
      </w:r>
      <w:r w:rsidR="00CA3762">
        <w:t>ssen het Project Keteninformatisering</w:t>
      </w:r>
      <w:r w:rsidRPr="00D04DD8">
        <w:t xml:space="preserve"> en KING) dat deze vooral moeten gaan over het ‘dat’ (dat er iets gebeurd is) en in mindere mate over het ‘wat’ (de context waarin dat gebeurd is). De informatiebehoefte omtrent notificaties is dan ook gering: de gebeurtenis die het betreft, het proces </w:t>
      </w:r>
      <w:proofErr w:type="spellStart"/>
      <w:r w:rsidRPr="00D04DD8">
        <w:t>cq</w:t>
      </w:r>
      <w:proofErr w:type="spellEnd"/>
      <w:r w:rsidRPr="00D04DD8">
        <w:t xml:space="preserve">. de zaak waarin die gebeurtenis optreed, de partij waarbij dat proces </w:t>
      </w:r>
      <w:proofErr w:type="spellStart"/>
      <w:r w:rsidRPr="00D04DD8">
        <w:t>cq</w:t>
      </w:r>
      <w:proofErr w:type="spellEnd"/>
      <w:r w:rsidRPr="00D04DD8">
        <w:t xml:space="preserve">. die zaak in uitvoering is en het kind dat het betreft. </w:t>
      </w:r>
    </w:p>
    <w:p w:rsidR="00A42946" w:rsidRDefault="00A42946" w:rsidP="00C950BC">
      <w:pPr>
        <w:rPr>
          <w:ins w:id="94" w:author="Arjan" w:date="2014-06-13T14:25:00Z"/>
        </w:rPr>
      </w:pPr>
      <w:ins w:id="95" w:author="Arjan" w:date="2014-06-13T14:18:00Z">
        <w:r>
          <w:t xml:space="preserve">Over de zorgmelding door de Politie is door de </w:t>
        </w:r>
        <w:proofErr w:type="spellStart"/>
        <w:r>
          <w:t>Politie-organisatie</w:t>
        </w:r>
        <w:proofErr w:type="spellEnd"/>
        <w:r>
          <w:t xml:space="preserve"> aangegeven dat dit vooralsnog pla</w:t>
        </w:r>
      </w:ins>
      <w:ins w:id="96" w:author="Arjan" w:date="2014-06-13T14:19:00Z">
        <w:r>
          <w:t>a</w:t>
        </w:r>
      </w:ins>
      <w:ins w:id="97" w:author="Arjan" w:date="2014-06-13T14:18:00Z">
        <w:r>
          <w:t>tsvindt</w:t>
        </w:r>
      </w:ins>
      <w:ins w:id="98" w:author="Arjan" w:date="2014-06-13T14:19:00Z">
        <w:r>
          <w:t xml:space="preserve"> door het digitaal overdragen van een document waarin de zorgmelding beschreven is. Er is derhalve (nog) geen sprake van gestructureerde gegevens van een zorgmelding.</w:t>
        </w:r>
      </w:ins>
      <w:ins w:id="99" w:author="Arjan" w:date="2014-06-13T14:21:00Z">
        <w:r>
          <w:t xml:space="preserve"> </w:t>
        </w:r>
      </w:ins>
      <w:ins w:id="100" w:author="Arjan" w:date="2014-06-13T14:23:00Z">
        <w:r>
          <w:t>Consequentie hiervan is dat een zorgmelding grotend</w:t>
        </w:r>
      </w:ins>
      <w:ins w:id="101" w:author="Arjan" w:date="2014-06-13T14:24:00Z">
        <w:r>
          <w:t xml:space="preserve">eels handmatig verwerkt moet worden, door de gemeente, tot een zaak. </w:t>
        </w:r>
      </w:ins>
      <w:ins w:id="102" w:author="Arjan" w:date="2014-06-13T14:21:00Z">
        <w:r>
          <w:t xml:space="preserve">We gaan er </w:t>
        </w:r>
      </w:ins>
      <w:ins w:id="103" w:author="Arjan" w:date="2014-06-13T14:24:00Z">
        <w:r>
          <w:t>dan ook</w:t>
        </w:r>
      </w:ins>
      <w:ins w:id="104" w:author="Arjan" w:date="2014-06-13T14:21:00Z">
        <w:r>
          <w:t xml:space="preserve"> </w:t>
        </w:r>
      </w:ins>
      <w:ins w:id="105" w:author="Arjan" w:date="2014-06-13T14:22:00Z">
        <w:r>
          <w:t xml:space="preserve">van uit </w:t>
        </w:r>
      </w:ins>
      <w:ins w:id="106" w:author="Arjan" w:date="2014-06-13T14:21:00Z">
        <w:r>
          <w:t xml:space="preserve">dat op termijn </w:t>
        </w:r>
      </w:ins>
      <w:ins w:id="107" w:author="Arjan" w:date="2014-06-13T14:22:00Z">
        <w:r>
          <w:t xml:space="preserve">een zorgmelding met gestructureerde gegevens ingediend wordt zodat de gemeente een dergelijke melding eenvoudig </w:t>
        </w:r>
      </w:ins>
      <w:ins w:id="108" w:author="Arjan" w:date="2014-06-13T14:24:00Z">
        <w:r>
          <w:t xml:space="preserve">en </w:t>
        </w:r>
      </w:ins>
      <w:ins w:id="109" w:author="Arjan" w:date="2014-06-13T14:25:00Z">
        <w:r>
          <w:t>efficiënt</w:t>
        </w:r>
      </w:ins>
      <w:ins w:id="110" w:author="Arjan" w:date="2014-06-13T14:24:00Z">
        <w:r>
          <w:t xml:space="preserve"> </w:t>
        </w:r>
      </w:ins>
      <w:ins w:id="111" w:author="Arjan" w:date="2014-06-13T14:22:00Z">
        <w:r>
          <w:t>als zaak kan oppakken en verwerken</w:t>
        </w:r>
      </w:ins>
      <w:ins w:id="112" w:author="Arjan" w:date="2014-06-13T14:21:00Z">
        <w:r>
          <w:t>.</w:t>
        </w:r>
      </w:ins>
      <w:ins w:id="113" w:author="Arjan" w:date="2014-06-13T14:18:00Z">
        <w:r>
          <w:t xml:space="preserve"> </w:t>
        </w:r>
      </w:ins>
    </w:p>
    <w:p w:rsidR="00A42946" w:rsidRPr="00D04DD8" w:rsidRDefault="00A42946" w:rsidP="00C950BC"/>
    <w:p w:rsidR="00C950BC" w:rsidRPr="00D04DD8" w:rsidRDefault="00C950BC" w:rsidP="00C950BC">
      <w:pPr>
        <w:pStyle w:val="Kop1"/>
        <w:widowControl w:val="0"/>
      </w:pPr>
      <w:bookmarkStart w:id="114" w:name="_Toc392157269"/>
      <w:r w:rsidRPr="00D04DD8">
        <w:lastRenderedPageBreak/>
        <w:t>Informatiemodel</w:t>
      </w:r>
      <w:bookmarkEnd w:id="114"/>
    </w:p>
    <w:p w:rsidR="0003352F" w:rsidRDefault="00C950BC" w:rsidP="00C950BC">
      <w:pPr>
        <w:widowControl w:val="0"/>
      </w:pPr>
      <w:r w:rsidRPr="00D04DD8">
        <w:t xml:space="preserve">Het informatiemodel is gebaseerd op de zojuist verwoorde informatiebehoefte. Om eerder genoemde redenen heeft geen analyse van processen en desbetreffende informatiebehoefte plaatsgevonden. </w:t>
      </w:r>
    </w:p>
    <w:p w:rsidR="0003352F" w:rsidRDefault="0003352F" w:rsidP="00C950BC">
      <w:pPr>
        <w:widowControl w:val="0"/>
      </w:pPr>
      <w:r>
        <w:t xml:space="preserve">Allereerst specificeren we het informatiemodel voor het onderhavige domein: de communicatie tussen partijen in de Jeugdzorg over onderzoeken door de </w:t>
      </w:r>
      <w:proofErr w:type="spellStart"/>
      <w:r>
        <w:t>RvdK</w:t>
      </w:r>
      <w:proofErr w:type="spellEnd"/>
      <w:ins w:id="115" w:author="Arjan" w:date="2014-06-13T15:18:00Z">
        <w:r w:rsidR="005938B6">
          <w:t xml:space="preserve"> en over zorgmeldingen</w:t>
        </w:r>
      </w:ins>
      <w:r>
        <w:t>. Vervolgens positioneren we dit model in het informatiemodel van het RGBZ met het oog op het zaakgericht uitwisselen van de domeininformatie.</w:t>
      </w:r>
    </w:p>
    <w:p w:rsidR="0003352F" w:rsidRDefault="0003352F" w:rsidP="0003352F">
      <w:pPr>
        <w:pStyle w:val="Kop2"/>
      </w:pPr>
      <w:bookmarkStart w:id="116" w:name="_Toc392157270"/>
      <w:r>
        <w:t>Domein-informatiemodel</w:t>
      </w:r>
      <w:bookmarkEnd w:id="116"/>
    </w:p>
    <w:p w:rsidR="00A564F2" w:rsidRDefault="00A564F2" w:rsidP="00C950BC">
      <w:pPr>
        <w:widowControl w:val="0"/>
      </w:pPr>
      <w:r>
        <w:t>Het informatiemodel voor het onderhavige domein visualiseren we in onderstaande figuur en lichten dat vervolgens toe.</w:t>
      </w:r>
    </w:p>
    <w:p w:rsidR="00A564F2" w:rsidRDefault="00E51BE1" w:rsidP="00712C1B">
      <w:pPr>
        <w:pStyle w:val="Bijschrift"/>
      </w:pPr>
      <w:r>
        <w:rPr>
          <w:noProof/>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5971540" cy="3325495"/>
            <wp:effectExtent l="19050" t="0" r="0" b="0"/>
            <wp:wrapTopAndBottom/>
            <wp:docPr id="1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971540" cy="3325495"/>
                    </a:xfrm>
                    <a:prstGeom prst="rect">
                      <a:avLst/>
                    </a:prstGeom>
                    <a:noFill/>
                    <a:ln w="9525">
                      <a:noFill/>
                      <a:miter lim="800000"/>
                      <a:headEnd/>
                      <a:tailEnd/>
                    </a:ln>
                  </pic:spPr>
                </pic:pic>
              </a:graphicData>
            </a:graphic>
          </wp:anchor>
        </w:drawing>
      </w:r>
      <w:ins w:id="117" w:author="Arjan" w:date="2014-06-13T13:55:00Z">
        <w:r w:rsidR="00712C1B" w:rsidRPr="00D04DD8">
          <w:t xml:space="preserve">Figuur </w:t>
        </w:r>
      </w:ins>
      <w:r w:rsidR="0081663F">
        <w:fldChar w:fldCharType="begin"/>
      </w:r>
      <w:r w:rsidR="00712C1B" w:rsidRPr="00D04DD8">
        <w:instrText xml:space="preserve"> SEQ Figuur \* ARABIC </w:instrText>
      </w:r>
      <w:r w:rsidR="0081663F">
        <w:fldChar w:fldCharType="separate"/>
      </w:r>
      <w:ins w:id="118" w:author="Arjan" w:date="2014-06-13T13:55:00Z">
        <w:r w:rsidR="00712C1B">
          <w:rPr>
            <w:noProof/>
          </w:rPr>
          <w:t>4</w:t>
        </w:r>
      </w:ins>
      <w:r w:rsidR="0081663F">
        <w:rPr>
          <w:noProof/>
        </w:rPr>
        <w:fldChar w:fldCharType="end"/>
      </w:r>
      <w:ins w:id="119" w:author="Arjan" w:date="2014-06-13T13:55:00Z">
        <w:r w:rsidR="00712C1B">
          <w:rPr>
            <w:noProof/>
          </w:rPr>
          <w:t xml:space="preserve">: </w:t>
        </w:r>
      </w:ins>
      <w:ins w:id="120" w:author="Arjan" w:date="2014-06-13T15:32:00Z">
        <w:r>
          <w:rPr>
            <w:noProof/>
          </w:rPr>
          <w:t>Domein-informatiemodel op hoofdlijnen</w:t>
        </w:r>
      </w:ins>
    </w:p>
    <w:p w:rsidR="00EF4891" w:rsidRDefault="00C950BC" w:rsidP="00C950BC">
      <w:pPr>
        <w:widowControl w:val="0"/>
        <w:rPr>
          <w:ins w:id="121" w:author="Arjan" w:date="2014-06-13T15:25:00Z"/>
        </w:rPr>
      </w:pPr>
      <w:r w:rsidRPr="00D04DD8">
        <w:t>Zoals eerder vermeld is</w:t>
      </w:r>
      <w:ins w:id="122" w:author="Arjan" w:date="2014-06-13T15:20:00Z">
        <w:r w:rsidR="005938B6">
          <w:t>, als de gemeente een onderzoek initieert,</w:t>
        </w:r>
      </w:ins>
      <w:r w:rsidRPr="00D04DD8">
        <w:t xml:space="preserve"> het uitgangspunt dat er een </w:t>
      </w:r>
      <w:r w:rsidR="00EF4891">
        <w:t xml:space="preserve">proces bij de gemeente gaande is dat als </w:t>
      </w:r>
      <w:r w:rsidR="005938B6">
        <w:t>ZAAK</w:t>
      </w:r>
      <w:r w:rsidR="007B2684">
        <w:t xml:space="preserve"> (van het type</w:t>
      </w:r>
      <w:del w:id="123" w:author="Arjan" w:date="2014-06-13T15:20:00Z">
        <w:r w:rsidR="007B2684" w:rsidDel="005938B6">
          <w:delText xml:space="preserve"> </w:delText>
        </w:r>
        <w:r w:rsidRPr="00D04DD8" w:rsidDel="005938B6">
          <w:delText xml:space="preserve">ZAAK </w:delText>
        </w:r>
        <w:r w:rsidR="007B2684" w:rsidDel="005938B6">
          <w:delText>OVERWEGEN ONDERZOEK</w:delText>
        </w:r>
      </w:del>
      <w:ins w:id="124" w:author="Arjan" w:date="2014-06-13T15:20:00Z">
        <w:r w:rsidR="005938B6">
          <w:t xml:space="preserve"> ‘Overwegen kinderbeschermingsmaatregel</w:t>
        </w:r>
      </w:ins>
      <w:ins w:id="125" w:author="Arjan" w:date="2014-06-13T15:21:00Z">
        <w:r w:rsidR="005938B6">
          <w:t>’</w:t>
        </w:r>
      </w:ins>
      <w:r w:rsidR="007B2684">
        <w:t xml:space="preserve">) </w:t>
      </w:r>
      <w:r w:rsidR="00EF4891">
        <w:t>word</w:t>
      </w:r>
      <w:r w:rsidR="00EF4891" w:rsidRPr="00D04DD8">
        <w:t xml:space="preserve">t </w:t>
      </w:r>
      <w:r w:rsidR="00EF4891">
        <w:t>uitgevoerd</w:t>
      </w:r>
      <w:r w:rsidR="00F03F6F">
        <w:t>.</w:t>
      </w:r>
      <w:r w:rsidR="00EF4891">
        <w:t xml:space="preserve"> </w:t>
      </w:r>
      <w:r w:rsidR="00F03F6F">
        <w:t>V</w:t>
      </w:r>
      <w:r w:rsidRPr="00D04DD8">
        <w:t xml:space="preserve">anuit </w:t>
      </w:r>
      <w:r w:rsidR="00F03F6F">
        <w:t xml:space="preserve">dit proces </w:t>
      </w:r>
      <w:proofErr w:type="spellStart"/>
      <w:r w:rsidR="00F03F6F">
        <w:t>cq</w:t>
      </w:r>
      <w:proofErr w:type="spellEnd"/>
      <w:r w:rsidR="00F03F6F">
        <w:t xml:space="preserve">. deze zaak wordt </w:t>
      </w:r>
      <w:r w:rsidRPr="00D04DD8">
        <w:t xml:space="preserve">het VERZOEK tot onderzoek gedaan. </w:t>
      </w:r>
      <w:r w:rsidR="00EF4891" w:rsidRPr="00D04DD8">
        <w:t xml:space="preserve">Het </w:t>
      </w:r>
      <w:r w:rsidR="00BE0320">
        <w:t xml:space="preserve">(eventueel) </w:t>
      </w:r>
      <w:r w:rsidR="00EF4891" w:rsidRPr="00D04DD8">
        <w:t xml:space="preserve">doen van het VERZOEK leidt tot een gerelateerde </w:t>
      </w:r>
      <w:r w:rsidR="00EF4891">
        <w:t>zaak (van het type</w:t>
      </w:r>
      <w:del w:id="126" w:author="Arjan" w:date="2014-06-13T15:22:00Z">
        <w:r w:rsidR="00EF4891" w:rsidDel="005938B6">
          <w:delText xml:space="preserve"> </w:delText>
        </w:r>
        <w:r w:rsidR="00EF4891" w:rsidRPr="00D04DD8" w:rsidDel="005938B6">
          <w:delText xml:space="preserve">ZAAK </w:delText>
        </w:r>
        <w:r w:rsidR="00EF4891" w:rsidDel="005938B6">
          <w:delText>ONDERZOEK</w:delText>
        </w:r>
      </w:del>
      <w:ins w:id="127" w:author="Arjan" w:date="2014-06-13T15:23:00Z">
        <w:r w:rsidR="005938B6">
          <w:t xml:space="preserve"> ‘</w:t>
        </w:r>
        <w:r w:rsidR="005938B6" w:rsidRPr="005938B6">
          <w:t>Uitvoeren onderzoek kinderbeschermings</w:t>
        </w:r>
      </w:ins>
      <w:ins w:id="128" w:author="Arjan" w:date="2014-06-13T15:25:00Z">
        <w:r w:rsidR="005938B6">
          <w:softHyphen/>
        </w:r>
      </w:ins>
      <w:ins w:id="129" w:author="Arjan" w:date="2014-06-13T15:23:00Z">
        <w:r w:rsidR="005938B6" w:rsidRPr="005938B6">
          <w:t>maatregel</w:t>
        </w:r>
        <w:r w:rsidR="005938B6">
          <w:t>’</w:t>
        </w:r>
      </w:ins>
      <w:r w:rsidR="00EF4891">
        <w:t>)</w:t>
      </w:r>
      <w:r w:rsidR="00EF4891" w:rsidRPr="00D04DD8">
        <w:t xml:space="preserve"> bij de Raad voor de Kinderbescherming</w:t>
      </w:r>
      <w:r w:rsidR="00EF4891">
        <w:t xml:space="preserve"> die de uitvoering van het onderzoek </w:t>
      </w:r>
      <w:r w:rsidR="00BE0320">
        <w:t xml:space="preserve">(door de </w:t>
      </w:r>
      <w:proofErr w:type="spellStart"/>
      <w:r w:rsidR="00BE0320">
        <w:t>RvdK</w:t>
      </w:r>
      <w:proofErr w:type="spellEnd"/>
      <w:r w:rsidR="00BE0320">
        <w:t xml:space="preserve">) </w:t>
      </w:r>
      <w:r w:rsidR="00EF4891">
        <w:t>betreft</w:t>
      </w:r>
      <w:r w:rsidR="00EF4891" w:rsidRPr="00D04DD8">
        <w:t>.</w:t>
      </w:r>
    </w:p>
    <w:p w:rsidR="005938B6" w:rsidRDefault="005938B6" w:rsidP="00C950BC">
      <w:pPr>
        <w:widowControl w:val="0"/>
      </w:pPr>
      <w:ins w:id="130" w:author="Arjan" w:date="2014-06-13T15:25:00Z">
        <w:r>
          <w:t xml:space="preserve">Als de gemeente een zorgmelding heeft ontvangen (van de Politie), dan wordt dit signaal als </w:t>
        </w:r>
      </w:ins>
      <w:ins w:id="131" w:author="Arjan" w:date="2014-06-13T15:26:00Z">
        <w:r>
          <w:t>ZAAK</w:t>
        </w:r>
      </w:ins>
      <w:ins w:id="132" w:author="Arjan" w:date="2014-06-13T15:25:00Z">
        <w:r>
          <w:t xml:space="preserve"> behandeld (van het type </w:t>
        </w:r>
      </w:ins>
      <w:ins w:id="133" w:author="Arjan" w:date="2014-06-13T15:26:00Z">
        <w:r>
          <w:t>‘Signaal behandelen’).</w:t>
        </w:r>
      </w:ins>
    </w:p>
    <w:p w:rsidR="00BE0320" w:rsidRPr="00BE0320" w:rsidRDefault="00EF4891" w:rsidP="00BE0320">
      <w:pPr>
        <w:widowControl w:val="0"/>
      </w:pPr>
      <w:del w:id="134" w:author="Arjan" w:date="2014-06-13T15:26:00Z">
        <w:r w:rsidRPr="00D04DD8" w:rsidDel="005938B6">
          <w:delText>Het VERZOEK en dus d</w:delText>
        </w:r>
      </w:del>
      <w:ins w:id="135" w:author="Arjan" w:date="2014-06-13T15:26:00Z">
        <w:r w:rsidR="005938B6">
          <w:t>D</w:t>
        </w:r>
      </w:ins>
      <w:r w:rsidRPr="00D04DD8">
        <w:t xml:space="preserve">e ZAAK </w:t>
      </w:r>
      <w:del w:id="136" w:author="Arjan" w:date="2014-06-13T15:23:00Z">
        <w:r w:rsidDel="005938B6">
          <w:delText>OVERWEGEN ONDERZOEK</w:delText>
        </w:r>
      </w:del>
      <w:ins w:id="137" w:author="Arjan" w:date="2014-06-13T15:23:00Z">
        <w:r w:rsidR="005938B6">
          <w:t>bij de gemeente</w:t>
        </w:r>
      </w:ins>
      <w:r>
        <w:t xml:space="preserve"> </w:t>
      </w:r>
      <w:r w:rsidRPr="00D04DD8">
        <w:t>betref</w:t>
      </w:r>
      <w:ins w:id="138" w:author="Arjan" w:date="2014-06-13T15:26:00Z">
        <w:r w:rsidR="005938B6">
          <w:t>t</w:t>
        </w:r>
      </w:ins>
      <w:del w:id="139" w:author="Arjan" w:date="2014-06-13T15:26:00Z">
        <w:r w:rsidRPr="00D04DD8" w:rsidDel="005938B6">
          <w:delText>fen</w:delText>
        </w:r>
      </w:del>
      <w:r w:rsidRPr="00D04DD8">
        <w:t xml:space="preserve"> één of meer </w:t>
      </w:r>
      <w:proofErr w:type="spellStart"/>
      <w:r w:rsidRPr="00D04DD8">
        <w:t>CLIENTen</w:t>
      </w:r>
      <w:proofErr w:type="spellEnd"/>
      <w:r w:rsidRPr="00D04DD8">
        <w:t>: het kind (of de kinderen) waarover het VERZOEK gaat</w:t>
      </w:r>
      <w:ins w:id="140" w:author="Arjan" w:date="2014-06-13T15:26:00Z">
        <w:r w:rsidR="005938B6">
          <w:t xml:space="preserve"> dan wel waarop de zorgmelding betrekking heeft</w:t>
        </w:r>
      </w:ins>
      <w:r w:rsidRPr="00D04DD8">
        <w:t xml:space="preserve">. Een </w:t>
      </w:r>
      <w:proofErr w:type="spellStart"/>
      <w:r w:rsidRPr="00D04DD8">
        <w:t>client</w:t>
      </w:r>
      <w:proofErr w:type="spellEnd"/>
      <w:r w:rsidRPr="00D04DD8">
        <w:t xml:space="preserve"> kan zowel een (geboren) kind als een ongeboren kind betreffen.</w:t>
      </w:r>
      <w:r w:rsidR="00BE0320">
        <w:t xml:space="preserve"> </w:t>
      </w:r>
      <w:r w:rsidR="00BE0320" w:rsidRPr="00BE0320">
        <w:t xml:space="preserve">De gezinssituatie van </w:t>
      </w:r>
      <w:r w:rsidR="005133CC">
        <w:t>het kind (</w:t>
      </w:r>
      <w:r w:rsidR="00BE0320" w:rsidRPr="00BE0320">
        <w:t>CLIENT</w:t>
      </w:r>
      <w:r w:rsidR="005133CC">
        <w:t>)</w:t>
      </w:r>
      <w:r w:rsidR="00BE0320" w:rsidRPr="00BE0320">
        <w:t xml:space="preserve">, eventuele hulpverleningsrapportages en diagnostische onderzoeken omtrent CLIENT kunnen als </w:t>
      </w:r>
      <w:r w:rsidR="00BE0320">
        <w:t>RAPPORTAGE</w:t>
      </w:r>
      <w:r w:rsidR="00BE0320" w:rsidRPr="00BE0320">
        <w:t xml:space="preserve"> vastgelegd zijn.</w:t>
      </w:r>
    </w:p>
    <w:p w:rsidR="00BE0320" w:rsidRDefault="00BE0320" w:rsidP="00C950BC">
      <w:pPr>
        <w:widowControl w:val="0"/>
      </w:pPr>
      <w:r>
        <w:t xml:space="preserve">Een </w:t>
      </w:r>
      <w:r w:rsidR="005133CC">
        <w:t>kind (</w:t>
      </w:r>
      <w:r>
        <w:t>CLIENT</w:t>
      </w:r>
      <w:r w:rsidR="005133CC">
        <w:t>)</w:t>
      </w:r>
      <w:r>
        <w:t xml:space="preserve"> kan in de loop der tijd betrokken zijn in meerdere overwegingen tot onderzoek</w:t>
      </w:r>
      <w:ins w:id="141" w:author="Arjan" w:date="2014-06-13T15:27:00Z">
        <w:r w:rsidR="005938B6">
          <w:t>,</w:t>
        </w:r>
      </w:ins>
      <w:r w:rsidR="00F03F6F">
        <w:t xml:space="preserve"> </w:t>
      </w:r>
      <w:del w:id="142" w:author="Arjan" w:date="2014-06-13T15:27:00Z">
        <w:r w:rsidR="00F03F6F" w:rsidDel="005938B6">
          <w:delText xml:space="preserve">en </w:delText>
        </w:r>
      </w:del>
      <w:r w:rsidR="00F03F6F">
        <w:t>in meerdere onderzoeken</w:t>
      </w:r>
      <w:ins w:id="143" w:author="Arjan" w:date="2014-06-13T15:27:00Z">
        <w:r w:rsidR="005938B6">
          <w:t xml:space="preserve"> en/of in meerdere zorgmeldingen</w:t>
        </w:r>
      </w:ins>
      <w:r>
        <w:t xml:space="preserve">. </w:t>
      </w:r>
    </w:p>
    <w:p w:rsidR="00F03F6F" w:rsidRDefault="00F03F6F" w:rsidP="00C950BC">
      <w:pPr>
        <w:widowControl w:val="0"/>
      </w:pPr>
      <w:r>
        <w:t xml:space="preserve">Een onderzoek van de </w:t>
      </w:r>
      <w:proofErr w:type="spellStart"/>
      <w:r>
        <w:t>RvdK</w:t>
      </w:r>
      <w:proofErr w:type="spellEnd"/>
      <w:r>
        <w:t xml:space="preserve"> </w:t>
      </w:r>
      <w:proofErr w:type="spellStart"/>
      <w:r>
        <w:t>cq</w:t>
      </w:r>
      <w:proofErr w:type="spellEnd"/>
      <w:r>
        <w:t xml:space="preserve">. zaak van het type </w:t>
      </w:r>
      <w:ins w:id="144" w:author="Arjan" w:date="2014-06-13T15:28:00Z">
        <w:r w:rsidR="005938B6">
          <w:t>‘</w:t>
        </w:r>
        <w:r w:rsidR="005938B6" w:rsidRPr="005938B6">
          <w:t>Uitvoeren onderzoek kinderbeschermings</w:t>
        </w:r>
        <w:r w:rsidR="005938B6">
          <w:softHyphen/>
        </w:r>
        <w:r w:rsidR="005938B6" w:rsidRPr="005938B6">
          <w:lastRenderedPageBreak/>
          <w:t>maatregel</w:t>
        </w:r>
        <w:r w:rsidR="005938B6">
          <w:t>’</w:t>
        </w:r>
      </w:ins>
      <w:del w:id="145" w:author="Arjan" w:date="2014-06-13T15:28:00Z">
        <w:r w:rsidDel="005938B6">
          <w:delText>ZAAK ONDERZOEK</w:delText>
        </w:r>
      </w:del>
      <w:r>
        <w:t xml:space="preserve"> heeft betrekking op één kind. Indien het VERZOEK meerdere kinderen betreft, dan leidt </w:t>
      </w:r>
      <w:r w:rsidR="006470CD">
        <w:t xml:space="preserve">dat </w:t>
      </w:r>
      <w:r>
        <w:t xml:space="preserve">tot evenzoveel zaken bij de </w:t>
      </w:r>
      <w:proofErr w:type="spellStart"/>
      <w:r>
        <w:t>RvdK</w:t>
      </w:r>
      <w:proofErr w:type="spellEnd"/>
      <w:del w:id="146" w:author="Arjan" w:date="2014-06-13T15:28:00Z">
        <w:r w:rsidDel="00E51BE1">
          <w:delText xml:space="preserve"> (van het type ZAAK ONDERZOEK)</w:delText>
        </w:r>
      </w:del>
      <w:r>
        <w:t>.</w:t>
      </w:r>
    </w:p>
    <w:p w:rsidR="00F03F6F" w:rsidRDefault="00F03F6F" w:rsidP="00C950BC">
      <w:pPr>
        <w:widowControl w:val="0"/>
      </w:pPr>
      <w:r>
        <w:t xml:space="preserve">De </w:t>
      </w:r>
      <w:proofErr w:type="spellStart"/>
      <w:r>
        <w:t>RvdK</w:t>
      </w:r>
      <w:proofErr w:type="spellEnd"/>
      <w:r>
        <w:t xml:space="preserve"> kan ook een ambtshalve onderzoek uitvoeren </w:t>
      </w:r>
      <w:r w:rsidR="00A564F2">
        <w:t>(</w:t>
      </w:r>
      <w:ins w:id="147" w:author="Arjan" w:date="2014-06-13T15:28:00Z">
        <w:r w:rsidR="00E51BE1">
          <w:t xml:space="preserve">met een </w:t>
        </w:r>
      </w:ins>
      <w:r w:rsidR="00A564F2">
        <w:t>zaak van het</w:t>
      </w:r>
      <w:ins w:id="148" w:author="Arjan" w:date="2014-06-13T15:28:00Z">
        <w:r w:rsidR="00E51BE1">
          <w:t>zelfde</w:t>
        </w:r>
      </w:ins>
      <w:r w:rsidR="00A564F2">
        <w:t xml:space="preserve"> type</w:t>
      </w:r>
      <w:del w:id="149" w:author="Arjan" w:date="2014-06-13T15:29:00Z">
        <w:r w:rsidR="00A564F2" w:rsidDel="00E51BE1">
          <w:delText xml:space="preserve"> ZAAK ONDERZOEK</w:delText>
        </w:r>
      </w:del>
      <w:r w:rsidR="00A564F2">
        <w:t xml:space="preserve">) </w:t>
      </w:r>
      <w:r>
        <w:t xml:space="preserve">d.w.z. zonder verzoek vanuit een gemeente of gemandateerde organisatie. </w:t>
      </w:r>
    </w:p>
    <w:p w:rsidR="00EF4891" w:rsidRDefault="005133CC" w:rsidP="00C950BC">
      <w:pPr>
        <w:widowControl w:val="0"/>
      </w:pPr>
      <w:r>
        <w:t>E</w:t>
      </w:r>
      <w:r w:rsidR="00BE0320">
        <w:t xml:space="preserve">en </w:t>
      </w:r>
      <w:r>
        <w:t>kind (</w:t>
      </w:r>
      <w:r w:rsidR="00BE0320">
        <w:t>CLIENT</w:t>
      </w:r>
      <w:r>
        <w:t>)</w:t>
      </w:r>
      <w:r w:rsidR="00BE0320">
        <w:t xml:space="preserve"> </w:t>
      </w:r>
      <w:r>
        <w:t>heeft</w:t>
      </w:r>
      <w:r w:rsidR="00BE0320">
        <w:t xml:space="preserve"> </w:t>
      </w:r>
      <w:proofErr w:type="spellStart"/>
      <w:r w:rsidR="00BE0320">
        <w:t>GEZAGHEBBENDEn</w:t>
      </w:r>
      <w:proofErr w:type="spellEnd"/>
      <w:r w:rsidR="00BE0320">
        <w:t xml:space="preserve"> zoals ouders en een voogd. Van elke GEZAGHEBBENDE </w:t>
      </w:r>
      <w:r>
        <w:t xml:space="preserve">is bekend of hij of zij geïnformeerd is over het </w:t>
      </w:r>
      <w:r w:rsidRPr="00D04DD8">
        <w:t xml:space="preserve">indienen van een verzoek tot onderzoek </w:t>
      </w:r>
      <w:r w:rsidR="006F5576">
        <w:t xml:space="preserve">(vanuit de ZAAK) </w:t>
      </w:r>
      <w:r w:rsidRPr="00D04DD8">
        <w:t>voor een kind (</w:t>
      </w:r>
      <w:r>
        <w:t>CLIENT</w:t>
      </w:r>
      <w:r w:rsidRPr="00D04DD8">
        <w:t>)</w:t>
      </w:r>
      <w:r>
        <w:t xml:space="preserve"> waarover hij/zij gezaghebbende is. </w:t>
      </w:r>
      <w:r w:rsidR="00BE0320">
        <w:tab/>
      </w:r>
    </w:p>
    <w:p w:rsidR="00C950BC" w:rsidRPr="00D04DD8" w:rsidRDefault="0003352F" w:rsidP="0003352F">
      <w:pPr>
        <w:pStyle w:val="Kop2"/>
      </w:pPr>
      <w:bookmarkStart w:id="150" w:name="_Toc392157271"/>
      <w:r>
        <w:t>Domein-</w:t>
      </w:r>
      <w:r w:rsidR="00C950BC" w:rsidRPr="00D04DD8">
        <w:t xml:space="preserve">informatiemodel </w:t>
      </w:r>
      <w:r w:rsidR="00672F90">
        <w:t>in het</w:t>
      </w:r>
      <w:r w:rsidR="00C950BC" w:rsidRPr="00D04DD8">
        <w:t xml:space="preserve"> RGBZ</w:t>
      </w:r>
      <w:bookmarkEnd w:id="150"/>
    </w:p>
    <w:p w:rsidR="00EF1DD7" w:rsidRDefault="00C950BC" w:rsidP="00C950BC">
      <w:r w:rsidRPr="00D04DD8">
        <w:t xml:space="preserve">Beoogd is om gegevens zaakgericht uit te wisselen. We maken daartoe gebruik van </w:t>
      </w:r>
      <w:proofErr w:type="spellStart"/>
      <w:r w:rsidRPr="00D04DD8">
        <w:t>StUF-ZKN</w:t>
      </w:r>
      <w:proofErr w:type="spellEnd"/>
      <w:r w:rsidRPr="00D04DD8">
        <w:t xml:space="preserve"> dat is afgeleid van het informatiemodel RGBZ. Hiertoe is het noodzakelijk om het zojuist beschreven </w:t>
      </w:r>
      <w:r w:rsidR="00A564F2">
        <w:t>domein</w:t>
      </w:r>
      <w:r w:rsidRPr="00D04DD8">
        <w:t xml:space="preserve">-informatiemodel uit te drukken in het RGBZ. We visualiseren dat met </w:t>
      </w:r>
      <w:del w:id="151" w:author="Arjan" w:date="2014-06-14T00:11:00Z">
        <w:r w:rsidRPr="00D04DD8" w:rsidDel="00A21D28">
          <w:delText xml:space="preserve">de </w:delText>
        </w:r>
      </w:del>
      <w:r w:rsidRPr="00D04DD8">
        <w:t>figuur</w:t>
      </w:r>
      <w:r w:rsidR="00917673">
        <w:t xml:space="preserve"> </w:t>
      </w:r>
      <w:ins w:id="152" w:author="Arjan" w:date="2014-06-14T00:13:00Z">
        <w:r w:rsidR="0081663F">
          <w:fldChar w:fldCharType="begin"/>
        </w:r>
        <w:r w:rsidR="00A21D28">
          <w:instrText xml:space="preserve"> REF _Ref390468113 \h </w:instrText>
        </w:r>
      </w:ins>
      <w:r w:rsidR="0081663F">
        <w:fldChar w:fldCharType="separate"/>
      </w:r>
      <w:ins w:id="153" w:author="Arjan" w:date="2014-06-14T00:13:00Z">
        <w:r w:rsidR="00A21D28" w:rsidRPr="00D04DD8">
          <w:t xml:space="preserve"> </w:t>
        </w:r>
        <w:r w:rsidR="00A21D28">
          <w:rPr>
            <w:noProof/>
          </w:rPr>
          <w:t>5</w:t>
        </w:r>
        <w:r w:rsidR="0081663F">
          <w:fldChar w:fldCharType="end"/>
        </w:r>
        <w:r w:rsidR="00A21D28">
          <w:t xml:space="preserve"> </w:t>
        </w:r>
      </w:ins>
      <w:r w:rsidR="00917673">
        <w:t>achteraan deze paragraaf.</w:t>
      </w:r>
      <w:r w:rsidRPr="00D04DD8">
        <w:t xml:space="preserve"> </w:t>
      </w:r>
    </w:p>
    <w:p w:rsidR="00F36832" w:rsidRDefault="00F36832" w:rsidP="00EF1DD7">
      <w:pPr>
        <w:widowControl w:val="0"/>
      </w:pPr>
      <w:r>
        <w:t xml:space="preserve">ZAAK </w:t>
      </w:r>
      <w:r w:rsidR="00EA2215">
        <w:t xml:space="preserve">(gemeente) </w:t>
      </w:r>
      <w:r>
        <w:t xml:space="preserve">betreft het proces, met de bijbehorende informatie, bij de gemeente </w:t>
      </w:r>
      <w:del w:id="154" w:author="Arjan" w:date="2014-06-14T00:14:00Z">
        <w:r w:rsidR="00F24B4E" w:rsidRPr="00D04DD8" w:rsidDel="00A21D28">
          <w:delText xml:space="preserve">(of gemandateerde organisatie) </w:delText>
        </w:r>
      </w:del>
      <w:r>
        <w:t xml:space="preserve">waarin wordt overwogen een onderzoek te laten uitvoeren en waarmee de voortgang en uitkomst van dat onderzoek, indien van toepassing, wordt gevolgd. </w:t>
      </w:r>
      <w:ins w:id="155" w:author="Arjan" w:date="2014-06-14T00:13:00Z">
        <w:r w:rsidR="00A21D28">
          <w:t xml:space="preserve">Of het betreft het proces, </w:t>
        </w:r>
      </w:ins>
      <w:ins w:id="156" w:author="Arjan" w:date="2014-06-14T00:14:00Z">
        <w:r w:rsidR="00A21D28">
          <w:t xml:space="preserve">met de bijbehorende informatie, bij de gemeente waarmee een signaal (i.c. een zorgmelding) wordt behandeld. </w:t>
        </w:r>
      </w:ins>
      <w:r w:rsidR="00260EB4">
        <w:t>Deze zaak is van het generieke type “</w:t>
      </w:r>
      <w:r w:rsidR="00260EB4" w:rsidRPr="00D04DD8">
        <w:t>Overwegen kinderbeschermings</w:t>
      </w:r>
      <w:r w:rsidR="00260EB4" w:rsidRPr="00D04DD8">
        <w:softHyphen/>
        <w:t>maatregel</w:t>
      </w:r>
      <w:r w:rsidR="00260EB4">
        <w:t>”</w:t>
      </w:r>
      <w:ins w:id="157" w:author="Arjan" w:date="2014-06-14T00:15:00Z">
        <w:r w:rsidR="00A21D28">
          <w:t xml:space="preserve"> dan wel “Signaal behandelen”</w:t>
        </w:r>
      </w:ins>
      <w:r w:rsidR="00260EB4">
        <w:t xml:space="preserve">. </w:t>
      </w:r>
      <w:r>
        <w:t xml:space="preserve"> </w:t>
      </w:r>
    </w:p>
    <w:p w:rsidR="00F24B4E" w:rsidRDefault="00A21D28" w:rsidP="00EF1DD7">
      <w:pPr>
        <w:widowControl w:val="0"/>
      </w:pPr>
      <w:ins w:id="158" w:author="Arjan" w:date="2014-06-14T00:16:00Z">
        <w:r>
          <w:t xml:space="preserve">De ZAAK </w:t>
        </w:r>
      </w:ins>
      <w:ins w:id="159" w:author="Arjan" w:date="2014-06-14T00:19:00Z">
        <w:r>
          <w:t xml:space="preserve">(gemeente) </w:t>
        </w:r>
      </w:ins>
      <w:ins w:id="160" w:author="Arjan" w:date="2014-06-14T00:16:00Z">
        <w:r>
          <w:t xml:space="preserve">kent een initiator, in het geval van </w:t>
        </w:r>
      </w:ins>
      <w:ins w:id="161" w:author="Arjan" w:date="2014-06-14T00:17:00Z">
        <w:r>
          <w:t xml:space="preserve">“Signaal behandelen” de </w:t>
        </w:r>
        <w:proofErr w:type="spellStart"/>
        <w:r>
          <w:t>Politie-VESTIGING</w:t>
        </w:r>
        <w:proofErr w:type="spellEnd"/>
        <w:r>
          <w:t xml:space="preserve"> die de zorgmelding heeft ingediend. </w:t>
        </w:r>
      </w:ins>
      <w:r w:rsidR="00EF1DD7" w:rsidRPr="00D04DD8">
        <w:t xml:space="preserve">De ZAAK </w:t>
      </w:r>
      <w:ins w:id="162" w:author="Arjan" w:date="2014-06-14T00:19:00Z">
        <w:r>
          <w:t xml:space="preserve">(gemeente) </w:t>
        </w:r>
      </w:ins>
      <w:r w:rsidR="00EF1DD7" w:rsidRPr="00D04DD8">
        <w:t xml:space="preserve">is in  behandeling bij een </w:t>
      </w:r>
      <w:r w:rsidR="00F24B4E">
        <w:t xml:space="preserve">BETROKKENE, in de generieke rol van </w:t>
      </w:r>
      <w:r w:rsidR="00260EB4">
        <w:t>“</w:t>
      </w:r>
      <w:del w:id="163" w:author="Arjan" w:date="2014-06-14T00:15:00Z">
        <w:r w:rsidR="00F24B4E" w:rsidDel="00A21D28">
          <w:delText>Behandelaar</w:delText>
        </w:r>
      </w:del>
      <w:ins w:id="164" w:author="Arjan" w:date="2014-06-14T00:15:00Z">
        <w:r>
          <w:t>Uitvoerder</w:t>
        </w:r>
      </w:ins>
      <w:r w:rsidR="00260EB4">
        <w:t>”</w:t>
      </w:r>
      <w:r w:rsidR="00F24B4E">
        <w:t xml:space="preserve">, zijnde een </w:t>
      </w:r>
      <w:r w:rsidR="00EF1DD7" w:rsidRPr="00D04DD8">
        <w:t xml:space="preserve">MEDEWERKER die werkzaam is bij gemeente zijnde een NIET-NATUURLIJK PERSOON. </w:t>
      </w:r>
      <w:r w:rsidR="00F24B4E">
        <w:t xml:space="preserve">De relatie ‘MEDEWERKER werkt voor NIET-NATUURLIJK PERSOON’ is een vereenvoudiging van de relatie in het RGBZ ‘MEDEWERKER hoort bij ORGANISATORISCHE EENHEID is gehuisvest in </w:t>
      </w:r>
      <w:r w:rsidR="00F24B4E" w:rsidRPr="00F24B4E">
        <w:t>VESTIGING VAN ZAAKBEHANDELENDE ORGANISATIE</w:t>
      </w:r>
      <w:r w:rsidR="00F24B4E">
        <w:t xml:space="preserve"> is specialisatie van VESTIGING van MAATSCHAPPELIJKE ACTIVITEIT van NIET-NATUURLIJK PERSOON’. In deze context zijn alleen MEDEWERKER  en NIET-NATUURLIJK PERSOON relevant.</w:t>
      </w:r>
    </w:p>
    <w:p w:rsidR="00260EB4" w:rsidRDefault="00A21D28" w:rsidP="00EF1DD7">
      <w:pPr>
        <w:widowControl w:val="0"/>
      </w:pPr>
      <w:ins w:id="165" w:author="Arjan" w:date="2014-06-14T00:18:00Z">
        <w:r>
          <w:t xml:space="preserve">Bij een zaak van het </w:t>
        </w:r>
      </w:ins>
      <w:ins w:id="166" w:author="Arjan" w:date="2014-06-14T00:22:00Z">
        <w:r w:rsidR="00911453">
          <w:t xml:space="preserve">generieke </w:t>
        </w:r>
      </w:ins>
      <w:ins w:id="167" w:author="Arjan" w:date="2014-06-14T00:18:00Z">
        <w:r>
          <w:t>type “</w:t>
        </w:r>
        <w:r w:rsidRPr="00D04DD8">
          <w:t>Overwegen kinderbeschermings</w:t>
        </w:r>
        <w:r w:rsidRPr="00D04DD8">
          <w:softHyphen/>
          <w:t>maatregel</w:t>
        </w:r>
        <w:r>
          <w:t>” is d</w:t>
        </w:r>
      </w:ins>
      <w:del w:id="168" w:author="Arjan" w:date="2014-06-14T00:18:00Z">
        <w:r w:rsidR="00EF1DD7" w:rsidRPr="00D04DD8" w:rsidDel="00A21D28">
          <w:delText>D</w:delText>
        </w:r>
      </w:del>
      <w:r w:rsidR="00EF1DD7" w:rsidRPr="00D04DD8">
        <w:t xml:space="preserve">ie MEDEWERKER </w:t>
      </w:r>
      <w:del w:id="169" w:author="Arjan" w:date="2014-06-14T00:18:00Z">
        <w:r w:rsidR="00EF1DD7" w:rsidRPr="00D04DD8" w:rsidDel="00A21D28">
          <w:delText xml:space="preserve">is </w:delText>
        </w:r>
      </w:del>
      <w:r w:rsidR="00EF1DD7" w:rsidRPr="00D04DD8">
        <w:t>contactpersoon voor het VERZOEK</w:t>
      </w:r>
      <w:r w:rsidR="00EA2215">
        <w:t xml:space="preserve"> tot onderzoek aan de </w:t>
      </w:r>
      <w:proofErr w:type="spellStart"/>
      <w:r w:rsidR="00EA2215">
        <w:t>RvdK</w:t>
      </w:r>
      <w:proofErr w:type="spellEnd"/>
      <w:r w:rsidR="00EF1DD7" w:rsidRPr="00D04DD8">
        <w:t xml:space="preserve">. Het VERZOEK is nader onderbouwd </w:t>
      </w:r>
      <w:r w:rsidR="003304F6">
        <w:t xml:space="preserve">(het ingevulde VTO-formulier) </w:t>
      </w:r>
      <w:r w:rsidR="00EF1DD7" w:rsidRPr="00D04DD8">
        <w:t>in een DOCUMENT</w:t>
      </w:r>
      <w:r w:rsidR="003304F6">
        <w:t xml:space="preserve"> van het type</w:t>
      </w:r>
      <w:r w:rsidR="00EA2215">
        <w:t xml:space="preserve"> </w:t>
      </w:r>
      <w:r w:rsidR="00EA2215" w:rsidRPr="00EA2215">
        <w:t xml:space="preserve">"Verzoek tot onderzoek </w:t>
      </w:r>
      <w:proofErr w:type="spellStart"/>
      <w:r w:rsidR="00EA2215" w:rsidRPr="00EA2215">
        <w:t>RvdK</w:t>
      </w:r>
      <w:proofErr w:type="spellEnd"/>
      <w:r w:rsidR="00EA2215" w:rsidRPr="00EA2215">
        <w:t>"</w:t>
      </w:r>
      <w:r w:rsidR="00EA2215">
        <w:t xml:space="preserve"> bij de ZAAK (gemeente)</w:t>
      </w:r>
      <w:r w:rsidR="00EF1DD7" w:rsidRPr="00D04DD8">
        <w:t xml:space="preserve">. </w:t>
      </w:r>
    </w:p>
    <w:p w:rsidR="00834B2D" w:rsidRDefault="00260EB4" w:rsidP="00EF1DD7">
      <w:pPr>
        <w:widowControl w:val="0"/>
      </w:pPr>
      <w:r>
        <w:t>Het verzoek leidt tot een gerelateerde ZAAK (</w:t>
      </w:r>
      <w:proofErr w:type="spellStart"/>
      <w:r>
        <w:t>RvdK</w:t>
      </w:r>
      <w:proofErr w:type="spellEnd"/>
      <w:r>
        <w:t>) van het generieke type “</w:t>
      </w:r>
      <w:r w:rsidRPr="00D04DD8">
        <w:t>Uitvoeren onderzoek kinderbeschermingsmaatregel</w:t>
      </w:r>
      <w:r w:rsidRPr="00D04DD8">
        <w:softHyphen/>
      </w:r>
      <w:r>
        <w:t xml:space="preserve">” waarmee het onderzoek </w:t>
      </w:r>
      <w:r w:rsidR="00CC0ABD">
        <w:t xml:space="preserve">door de </w:t>
      </w:r>
      <w:proofErr w:type="spellStart"/>
      <w:r w:rsidR="00CC0ABD">
        <w:t>RvdK</w:t>
      </w:r>
      <w:proofErr w:type="spellEnd"/>
      <w:r w:rsidR="00CC0ABD">
        <w:t xml:space="preserve"> </w:t>
      </w:r>
      <w:r>
        <w:t xml:space="preserve">uitgevoerd wordt. </w:t>
      </w:r>
      <w:r w:rsidR="00CC0ABD">
        <w:t>In het geval van een</w:t>
      </w:r>
      <w:r>
        <w:t xml:space="preserve"> ambtshalve</w:t>
      </w:r>
      <w:r w:rsidR="00CC0ABD">
        <w:t xml:space="preserve">, door de </w:t>
      </w:r>
      <w:proofErr w:type="spellStart"/>
      <w:r w:rsidR="00CC0ABD">
        <w:t>RvdK</w:t>
      </w:r>
      <w:proofErr w:type="spellEnd"/>
      <w:r w:rsidR="00CC0ABD">
        <w:t xml:space="preserve">, </w:t>
      </w:r>
      <w:r>
        <w:t xml:space="preserve">uitgevoerd </w:t>
      </w:r>
      <w:r w:rsidR="00CC0ABD">
        <w:t>onderzoek is er eveneens sprake van een gerelateerde gemeentelijke zaak</w:t>
      </w:r>
      <w:del w:id="170" w:author="Arjan" w:date="2014-06-14T00:20:00Z">
        <w:r w:rsidR="00CC0ABD" w:rsidDel="00A21D28">
          <w:delText>. Het</w:delText>
        </w:r>
      </w:del>
      <w:ins w:id="171" w:author="Arjan" w:date="2014-06-14T00:20:00Z">
        <w:r w:rsidR="00A21D28">
          <w:t>,</w:t>
        </w:r>
      </w:ins>
      <w:r w:rsidR="00CC0ABD">
        <w:t xml:space="preserve"> </w:t>
      </w:r>
      <w:ins w:id="172" w:author="Arjan" w:date="2014-06-14T00:20:00Z">
        <w:r w:rsidR="00A21D28">
          <w:t xml:space="preserve">van het </w:t>
        </w:r>
      </w:ins>
      <w:r w:rsidR="00CC0ABD">
        <w:t xml:space="preserve">generieke zaaktype </w:t>
      </w:r>
      <w:ins w:id="173" w:author="Arjan" w:date="2014-06-14T00:20:00Z">
        <w:r w:rsidR="00A21D28">
          <w:t>“Signaal behandelen”</w:t>
        </w:r>
      </w:ins>
      <w:del w:id="174" w:author="Arjan" w:date="2014-06-14T00:20:00Z">
        <w:r w:rsidR="00CC0ABD" w:rsidDel="00A21D28">
          <w:delText>daarvan is nog niet bepaald</w:delText>
        </w:r>
      </w:del>
      <w:r w:rsidR="00CC0ABD">
        <w:t xml:space="preserve">. </w:t>
      </w:r>
      <w:r>
        <w:t xml:space="preserve"> </w:t>
      </w:r>
      <w:r w:rsidR="00EF1DD7" w:rsidRPr="00D04DD8">
        <w:br/>
      </w:r>
      <w:r w:rsidR="00834B2D">
        <w:t xml:space="preserve">De </w:t>
      </w:r>
      <w:r w:rsidR="00672F90">
        <w:t>cliënt</w:t>
      </w:r>
      <w:r w:rsidR="00834B2D">
        <w:t xml:space="preserve"> </w:t>
      </w:r>
      <w:proofErr w:type="spellStart"/>
      <w:r w:rsidR="00834B2D">
        <w:t>cq</w:t>
      </w:r>
      <w:proofErr w:type="spellEnd"/>
      <w:r w:rsidR="00834B2D">
        <w:t xml:space="preserve">. het (geboren of ongeboren) kind waarop het (voornemen tot verzoek tot) onderzoek </w:t>
      </w:r>
      <w:ins w:id="175" w:author="Arjan" w:date="2014-06-14T00:21:00Z">
        <w:r w:rsidR="00A21D28">
          <w:t xml:space="preserve">dan wel het signaal </w:t>
        </w:r>
      </w:ins>
      <w:r w:rsidR="00834B2D">
        <w:t xml:space="preserve">betrekking heeft, betreft in het RGBZ het OBJECT waarop de ZAAK betrekking heeft. </w:t>
      </w:r>
      <w:r w:rsidR="00EF1DD7" w:rsidRPr="00D04DD8">
        <w:t xml:space="preserve">Een cliënt heeft een uniek volgnummer binnen de administratie waarin deze geregistreerd is. </w:t>
      </w:r>
    </w:p>
    <w:p w:rsidR="00EF1DD7" w:rsidRDefault="00EF1DD7" w:rsidP="00EF1DD7">
      <w:pPr>
        <w:widowControl w:val="0"/>
      </w:pPr>
      <w:r w:rsidRPr="00D04DD8">
        <w:t xml:space="preserve">Een </w:t>
      </w:r>
      <w:proofErr w:type="spellStart"/>
      <w:r w:rsidR="00834B2D">
        <w:t>client</w:t>
      </w:r>
      <w:proofErr w:type="spellEnd"/>
      <w:r w:rsidRPr="00D04DD8">
        <w:t xml:space="preserve"> is een NATUURLIJK PERSOON (ook een ongeboren</w:t>
      </w:r>
      <w:r w:rsidR="00834B2D">
        <w:t>e</w:t>
      </w:r>
      <w:r w:rsidRPr="00D04DD8">
        <w:t xml:space="preserve"> wisselen we uit als natuurlijk persoon). Een </w:t>
      </w:r>
      <w:proofErr w:type="spellStart"/>
      <w:r w:rsidR="00834B2D">
        <w:t>client</w:t>
      </w:r>
      <w:proofErr w:type="spellEnd"/>
      <w:r w:rsidRPr="00D04DD8">
        <w:t xml:space="preserve">, zijnde een geboren kind, wordt bij voorkeur </w:t>
      </w:r>
      <w:r w:rsidR="00672F90">
        <w:t>aangeduid</w:t>
      </w:r>
      <w:r w:rsidRPr="00D04DD8">
        <w:t xml:space="preserve"> met het BSN. Indien dit niet mogelijk is dan met het RNI-nummer of het Vreemdelingennummer. Indien dit ook niet mogelijk is (‘Schipholkinderen’), dan met een Beschrijvende identificatie. </w:t>
      </w:r>
    </w:p>
    <w:p w:rsidR="00EF1DD7" w:rsidRPr="00BE0320" w:rsidRDefault="00672F90" w:rsidP="00EF1DD7">
      <w:pPr>
        <w:widowControl w:val="0"/>
        <w:rPr>
          <w:strike/>
        </w:rPr>
      </w:pPr>
      <w:r>
        <w:t xml:space="preserve">Relevante gezaghebbenden over het kind betreffen in het RGBZ de </w:t>
      </w:r>
      <w:proofErr w:type="spellStart"/>
      <w:r>
        <w:t>BETROKKENEn</w:t>
      </w:r>
      <w:proofErr w:type="spellEnd"/>
      <w:r>
        <w:t xml:space="preserve"> bij de ZAAK (gemeente) </w:t>
      </w:r>
      <w:ins w:id="176" w:author="Arjan" w:date="2014-06-14T00:21:00Z">
        <w:r w:rsidR="00911453">
          <w:t xml:space="preserve">van het generieke type </w:t>
        </w:r>
      </w:ins>
      <w:ins w:id="177" w:author="Arjan" w:date="2014-06-14T00:22:00Z">
        <w:r w:rsidR="00911453">
          <w:t>“</w:t>
        </w:r>
        <w:r w:rsidR="00911453" w:rsidRPr="00D04DD8">
          <w:t>Overwegen kinderbeschermings</w:t>
        </w:r>
        <w:r w:rsidR="00911453" w:rsidRPr="00D04DD8">
          <w:softHyphen/>
          <w:t>maatregel</w:t>
        </w:r>
        <w:r w:rsidR="00911453">
          <w:t xml:space="preserve">” </w:t>
        </w:r>
      </w:ins>
      <w:r>
        <w:t xml:space="preserve">in de generieke rol van “Belanghebbende”. Een gezaghebbende kan zowel een </w:t>
      </w:r>
      <w:r w:rsidR="00EF1DD7" w:rsidRPr="00D04DD8">
        <w:t xml:space="preserve">NATUURLIJK PERSOON </w:t>
      </w:r>
      <w:r>
        <w:t>als e</w:t>
      </w:r>
      <w:r w:rsidR="00EF1DD7" w:rsidRPr="00D04DD8">
        <w:t>en MAATSCHAPPELIJKE ACTIVITEIT</w:t>
      </w:r>
      <w:r>
        <w:t xml:space="preserve"> zijn</w:t>
      </w:r>
      <w:r w:rsidR="00EF1DD7" w:rsidRPr="00D04DD8">
        <w:t xml:space="preserve"> (een voogd hoeft geen natuurlijk persoon te zijn). </w:t>
      </w:r>
      <w:r w:rsidR="00965AB8">
        <w:t>Met  de relatie ‘ROL als gezaghebbende over ZAAKOBJECT’ is bekend over welk(e) kind(eren) (OBJECT (</w:t>
      </w:r>
      <w:proofErr w:type="spellStart"/>
      <w:r w:rsidR="00965AB8">
        <w:t>client</w:t>
      </w:r>
      <w:proofErr w:type="spellEnd"/>
      <w:r w:rsidR="00965AB8">
        <w:t xml:space="preserve">)) de BETROKKENE gezaghebbende is in relatie tot het verzoek tot onderzoek. Per kind per </w:t>
      </w:r>
      <w:r w:rsidR="00965AB8">
        <w:lastRenderedPageBreak/>
        <w:t xml:space="preserve">gezaghebbende is met INFORMERING bekend </w:t>
      </w:r>
      <w:r w:rsidR="00EF1DD7" w:rsidRPr="00D04DD8">
        <w:t xml:space="preserve">of </w:t>
      </w:r>
      <w:r w:rsidR="00965AB8">
        <w:t>de gezaghebbende</w:t>
      </w:r>
      <w:r w:rsidR="00EF1DD7" w:rsidRPr="00D04DD8">
        <w:t xml:space="preserve"> geïnformeerd is over het indienen van een verzoek tot onderzoek </w:t>
      </w:r>
      <w:r w:rsidR="00CC0440">
        <w:t>(vanuit de ZAAK (gemeente)</w:t>
      </w:r>
      <w:r w:rsidR="00810E2D">
        <w:t>)</w:t>
      </w:r>
      <w:r w:rsidR="00EF1DD7" w:rsidRPr="00D04DD8">
        <w:t xml:space="preserve">. </w:t>
      </w:r>
      <w:r w:rsidR="00EF1DD7" w:rsidRPr="00D04DD8">
        <w:br/>
      </w:r>
      <w:r w:rsidR="00CC0440">
        <w:t xml:space="preserve">Het ingevulde </w:t>
      </w:r>
      <w:proofErr w:type="spellStart"/>
      <w:r w:rsidR="00CC0440">
        <w:t>VTO-formulier</w:t>
      </w:r>
      <w:proofErr w:type="spellEnd"/>
      <w:r w:rsidR="00CC0440">
        <w:t>, d</w:t>
      </w:r>
      <w:r w:rsidR="00EF1DD7" w:rsidRPr="00CC0440">
        <w:t xml:space="preserve">e </w:t>
      </w:r>
      <w:r w:rsidR="00CC0440">
        <w:t xml:space="preserve">beschreven </w:t>
      </w:r>
      <w:r w:rsidR="00EF1DD7" w:rsidRPr="00CC0440">
        <w:t>gezinssituatie</w:t>
      </w:r>
      <w:ins w:id="178" w:author="Arjan" w:date="2014-06-14T00:22:00Z">
        <w:r w:rsidR="00911453">
          <w:t>,</w:t>
        </w:r>
      </w:ins>
      <w:del w:id="179" w:author="Arjan" w:date="2014-06-14T00:22:00Z">
        <w:r w:rsidR="00EF1DD7" w:rsidRPr="00CC0440" w:rsidDel="00911453">
          <w:delText xml:space="preserve"> </w:delText>
        </w:r>
        <w:r w:rsidR="00CC0440" w:rsidDel="00911453">
          <w:delText>en</w:delText>
        </w:r>
      </w:del>
      <w:r w:rsidR="00CC0440">
        <w:t xml:space="preserve"> </w:t>
      </w:r>
      <w:r w:rsidR="00EF1DD7" w:rsidRPr="00CC0440">
        <w:t>eventuele hulpverleningsrapportages en</w:t>
      </w:r>
      <w:ins w:id="180" w:author="Arjan" w:date="2014-06-14T00:24:00Z">
        <w:r w:rsidR="00911453">
          <w:t>/of</w:t>
        </w:r>
      </w:ins>
      <w:r w:rsidR="00EF1DD7" w:rsidRPr="00CC0440">
        <w:t xml:space="preserve"> diagnostische onderzoeken omtrent </w:t>
      </w:r>
      <w:r w:rsidR="00CC0440">
        <w:t>het kind (of de kinderen)</w:t>
      </w:r>
      <w:ins w:id="181" w:author="Arjan" w:date="2014-06-14T00:24:00Z">
        <w:r w:rsidR="00911453">
          <w:t xml:space="preserve"> en een beschrijving van een zorgmelding</w:t>
        </w:r>
      </w:ins>
      <w:r w:rsidR="00EF1DD7" w:rsidRPr="00CC0440">
        <w:t xml:space="preserve"> kunnen als DOCUMENT vastgelegd zijn</w:t>
      </w:r>
      <w:r w:rsidR="00790C3E">
        <w:t xml:space="preserve"> bij de ZAAK (gemeente)</w:t>
      </w:r>
      <w:r w:rsidR="00EF1DD7" w:rsidRPr="00CC0440">
        <w:t>.</w:t>
      </w:r>
    </w:p>
    <w:p w:rsidR="00EF1DD7" w:rsidRPr="00D04DD8" w:rsidRDefault="00790C3E" w:rsidP="00EF1DD7">
      <w:pPr>
        <w:widowControl w:val="0"/>
      </w:pPr>
      <w:r w:rsidRPr="00D04DD8">
        <w:t xml:space="preserve">De </w:t>
      </w:r>
      <w:ins w:id="182" w:author="Arjan" w:date="2014-06-14T00:24:00Z">
        <w:r w:rsidR="00911453">
          <w:t xml:space="preserve">gerelateerde </w:t>
        </w:r>
      </w:ins>
      <w:r w:rsidRPr="00D04DD8">
        <w:t>ZAAK (</w:t>
      </w:r>
      <w:proofErr w:type="spellStart"/>
      <w:r w:rsidRPr="00D04DD8">
        <w:t>RvdK</w:t>
      </w:r>
      <w:proofErr w:type="spellEnd"/>
      <w:r w:rsidRPr="00D04DD8">
        <w:t>) heeft betrekking op één geboren of ongeboren kind (</w:t>
      </w:r>
      <w:r>
        <w:t>OBJECT</w:t>
      </w:r>
      <w:r w:rsidRPr="00D04DD8">
        <w:t>), ook al had het verzoek dat aanleiding gaf tot deze zaak, betrekking op meerdere kinderen.</w:t>
      </w:r>
      <w:r>
        <w:t xml:space="preserve"> </w:t>
      </w:r>
      <w:r w:rsidR="00EF1DD7" w:rsidRPr="00D04DD8">
        <w:t>De ZAAK (</w:t>
      </w:r>
      <w:proofErr w:type="spellStart"/>
      <w:r w:rsidR="00EF1DD7" w:rsidRPr="00D04DD8">
        <w:t>RvdK</w:t>
      </w:r>
      <w:proofErr w:type="spellEnd"/>
      <w:r w:rsidR="00EF1DD7" w:rsidRPr="00D04DD8">
        <w:t xml:space="preserve">) kan leiden tot een beslissing (BESLUIT) i.c. het voorstel tot het opleggen van een kinderbeschermingsmaatregel. </w:t>
      </w:r>
    </w:p>
    <w:p w:rsidR="00790C3E" w:rsidRDefault="00790C3E" w:rsidP="00EF1DD7">
      <w:pPr>
        <w:widowControl w:val="0"/>
      </w:pPr>
    </w:p>
    <w:p w:rsidR="00C950BC" w:rsidRDefault="00C950BC" w:rsidP="002003F7">
      <w:pPr>
        <w:spacing w:line="276" w:lineRule="auto"/>
      </w:pPr>
      <w:r w:rsidRPr="00D04DD8">
        <w:t>Niet alle Jeugdzorg-</w:t>
      </w:r>
      <w:ins w:id="183" w:author="Arjan" w:date="2014-06-14T00:25:00Z">
        <w:r w:rsidR="00911453" w:rsidDel="00911453">
          <w:t xml:space="preserve"> </w:t>
        </w:r>
      </w:ins>
      <w:del w:id="184" w:author="Arjan" w:date="2014-06-14T00:25:00Z">
        <w:r w:rsidR="002003F7" w:rsidDel="00911453">
          <w:delText>onderzoek-</w:delText>
        </w:r>
      </w:del>
      <w:r w:rsidRPr="00D04DD8">
        <w:t xml:space="preserve">gegevens komen voor in het RGBZ. Deze spelen een rol als </w:t>
      </w:r>
      <w:proofErr w:type="spellStart"/>
      <w:r w:rsidRPr="00D04DD8">
        <w:t>zaaktypespecifieke</w:t>
      </w:r>
      <w:proofErr w:type="spellEnd"/>
      <w:r w:rsidRPr="00D04DD8">
        <w:t xml:space="preserve"> eigenschappen. </w:t>
      </w:r>
      <w:r>
        <w:t>Dit betreffen:</w:t>
      </w:r>
    </w:p>
    <w:p w:rsidR="002003F7" w:rsidRDefault="002003F7" w:rsidP="002003F7">
      <w:pPr>
        <w:pStyle w:val="Lijstalinea"/>
        <w:numPr>
          <w:ilvl w:val="0"/>
          <w:numId w:val="10"/>
        </w:numPr>
        <w:spacing w:after="200" w:line="276" w:lineRule="auto"/>
        <w:ind w:left="714" w:hanging="357"/>
      </w:pPr>
      <w:del w:id="185" w:author="Arjan" w:date="2014-06-14T00:25:00Z">
        <w:r w:rsidDel="00911453">
          <w:delText xml:space="preserve">het </w:delText>
        </w:r>
      </w:del>
      <w:ins w:id="186" w:author="Arjan" w:date="2014-06-14T00:25:00Z">
        <w:r w:rsidR="00911453">
          <w:t xml:space="preserve">de </w:t>
        </w:r>
      </w:ins>
      <w:r>
        <w:t>gegeven</w:t>
      </w:r>
      <w:ins w:id="187" w:author="Arjan" w:date="2014-06-14T00:25:00Z">
        <w:r w:rsidR="00911453">
          <w:t>s</w:t>
        </w:r>
      </w:ins>
      <w:r>
        <w:t xml:space="preserve"> ‘Gezinsgeschiedenis’ </w:t>
      </w:r>
      <w:ins w:id="188" w:author="Arjan" w:date="2014-06-14T00:25:00Z">
        <w:r w:rsidR="00911453">
          <w:t xml:space="preserve">en Signaaltype </w:t>
        </w:r>
      </w:ins>
      <w:r>
        <w:t>van ZAAK (gemeente);</w:t>
      </w:r>
    </w:p>
    <w:p w:rsidR="00C950BC" w:rsidRPr="00D04DD8" w:rsidRDefault="00C950BC" w:rsidP="002003F7">
      <w:pPr>
        <w:pStyle w:val="Lijstalinea"/>
        <w:numPr>
          <w:ilvl w:val="0"/>
          <w:numId w:val="10"/>
        </w:numPr>
        <w:spacing w:after="200" w:line="276" w:lineRule="auto"/>
        <w:ind w:left="714" w:hanging="357"/>
      </w:pPr>
      <w:r w:rsidRPr="00D04DD8">
        <w:t>de gegevens van VERZOEK m.u.v. ‘Datum indiening’ (dit is de Startdatu</w:t>
      </w:r>
      <w:r w:rsidR="002003F7">
        <w:t>m van de gerelateerde ZAAK zijn</w:t>
      </w:r>
      <w:r w:rsidRPr="00D04DD8">
        <w:t xml:space="preserve">de zaak van de </w:t>
      </w:r>
      <w:proofErr w:type="spellStart"/>
      <w:r w:rsidRPr="00D04DD8">
        <w:t>RvdK</w:t>
      </w:r>
      <w:proofErr w:type="spellEnd"/>
      <w:r w:rsidRPr="00D04DD8">
        <w:t xml:space="preserve">); dit zijn </w:t>
      </w:r>
      <w:proofErr w:type="spellStart"/>
      <w:r w:rsidRPr="00D04DD8">
        <w:t>zaaktypespecifieke</w:t>
      </w:r>
      <w:proofErr w:type="spellEnd"/>
      <w:r w:rsidRPr="00D04DD8">
        <w:t xml:space="preserve"> eigenschappen van de gerelateerde ZAAK (</w:t>
      </w:r>
      <w:proofErr w:type="spellStart"/>
      <w:r w:rsidRPr="00D04DD8">
        <w:t>RvdK</w:t>
      </w:r>
      <w:proofErr w:type="spellEnd"/>
      <w:r w:rsidRPr="00D04DD8">
        <w:t>);</w:t>
      </w:r>
    </w:p>
    <w:p w:rsidR="00C950BC" w:rsidRPr="00D04DD8" w:rsidRDefault="00C950BC" w:rsidP="002003F7">
      <w:pPr>
        <w:pStyle w:val="Lijstalinea"/>
        <w:numPr>
          <w:ilvl w:val="0"/>
          <w:numId w:val="10"/>
        </w:numPr>
        <w:spacing w:after="200" w:line="276" w:lineRule="auto"/>
      </w:pPr>
      <w:r w:rsidRPr="00D04DD8">
        <w:t>de vermelde gegevens van OBJECT (</w:t>
      </w:r>
      <w:proofErr w:type="spellStart"/>
      <w:r w:rsidR="002003F7">
        <w:t>client</w:t>
      </w:r>
      <w:proofErr w:type="spellEnd"/>
      <w:r w:rsidRPr="00D04DD8">
        <w:t xml:space="preserve">). </w:t>
      </w:r>
    </w:p>
    <w:p w:rsidR="00C950BC" w:rsidRDefault="00810E2D" w:rsidP="002003F7">
      <w:pPr>
        <w:pStyle w:val="Lijstalinea"/>
        <w:numPr>
          <w:ilvl w:val="0"/>
          <w:numId w:val="10"/>
        </w:numPr>
        <w:spacing w:after="200" w:line="276" w:lineRule="auto"/>
      </w:pPr>
      <w:r>
        <w:t xml:space="preserve">het groepattribuut </w:t>
      </w:r>
      <w:r w:rsidR="002003F7">
        <w:t>’</w:t>
      </w:r>
      <w:proofErr w:type="spellStart"/>
      <w:r w:rsidR="002003F7">
        <w:t>Informering</w:t>
      </w:r>
      <w:proofErr w:type="spellEnd"/>
      <w:r w:rsidR="002003F7">
        <w:t>’ van ROL waarmee geduid is of een gezaghebbende geïnformeerd is over het doen van het  verzoek tot onderzoek</w:t>
      </w:r>
      <w:r>
        <w:t xml:space="preserve"> voor een specifiek kind</w:t>
      </w:r>
      <w:r w:rsidR="00C950BC" w:rsidRPr="00D04DD8">
        <w:t xml:space="preserve">; </w:t>
      </w:r>
    </w:p>
    <w:p w:rsidR="00484EAE" w:rsidRPr="00D04DD8" w:rsidRDefault="00484EAE" w:rsidP="002003F7">
      <w:pPr>
        <w:pStyle w:val="Lijstalinea"/>
        <w:numPr>
          <w:ilvl w:val="0"/>
          <w:numId w:val="10"/>
        </w:numPr>
        <w:spacing w:after="200" w:line="276" w:lineRule="auto"/>
      </w:pPr>
      <w:r>
        <w:t>de gegevens van MAATSCHAPPELIJKE ACTIVITEIT als BETROKKENE;</w:t>
      </w:r>
    </w:p>
    <w:p w:rsidR="00C950BC" w:rsidRPr="00D04DD8" w:rsidRDefault="00484EAE" w:rsidP="002003F7">
      <w:pPr>
        <w:pStyle w:val="Lijstalinea"/>
        <w:numPr>
          <w:ilvl w:val="0"/>
          <w:numId w:val="10"/>
        </w:numPr>
        <w:spacing w:after="200" w:line="276" w:lineRule="auto"/>
      </w:pPr>
      <w:r>
        <w:t>d</w:t>
      </w:r>
      <w:r w:rsidR="00C950BC" w:rsidRPr="00D04DD8">
        <w:t>e gegevens ‘Indicatie ambtshalve’ en ‘Instantie’ van Zaak (</w:t>
      </w:r>
      <w:proofErr w:type="spellStart"/>
      <w:r w:rsidR="00C950BC" w:rsidRPr="00D04DD8">
        <w:t>RvdK</w:t>
      </w:r>
      <w:proofErr w:type="spellEnd"/>
      <w:r w:rsidR="00C950BC" w:rsidRPr="00D04DD8">
        <w:t xml:space="preserve">); </w:t>
      </w:r>
    </w:p>
    <w:p w:rsidR="00C950BC" w:rsidRDefault="00484EAE" w:rsidP="002003F7">
      <w:pPr>
        <w:pStyle w:val="Lijstalinea"/>
        <w:numPr>
          <w:ilvl w:val="0"/>
          <w:numId w:val="10"/>
        </w:numPr>
        <w:spacing w:after="200" w:line="276" w:lineRule="auto"/>
      </w:pPr>
      <w:r>
        <w:t>d</w:t>
      </w:r>
      <w:r w:rsidR="00C950BC" w:rsidRPr="00D04DD8">
        <w:t xml:space="preserve">e gegevens Periodeduur, Periodeduur eenheid, Kenmerk en Uitvoerende instantie; dit zijn </w:t>
      </w:r>
      <w:proofErr w:type="spellStart"/>
      <w:r w:rsidR="00C950BC" w:rsidRPr="00D04DD8">
        <w:t>zaaktypespecifieke</w:t>
      </w:r>
      <w:proofErr w:type="spellEnd"/>
      <w:r w:rsidR="00C950BC" w:rsidRPr="00D04DD8">
        <w:t xml:space="preserve"> gegevens van BESLUIT. </w:t>
      </w:r>
    </w:p>
    <w:p w:rsidR="00917673" w:rsidRDefault="00EC3663" w:rsidP="00712C1B">
      <w:pPr>
        <w:spacing w:after="200" w:line="276" w:lineRule="auto"/>
      </w:pPr>
      <w:r>
        <w:t xml:space="preserve">Het informatiemodel detailleren we in bijlage </w:t>
      </w:r>
      <w:r w:rsidR="00917673">
        <w:t>3</w:t>
      </w:r>
      <w:r>
        <w:t>.</w:t>
      </w:r>
    </w:p>
    <w:p w:rsidR="00712C1B" w:rsidRDefault="00712C1B" w:rsidP="00712C1B">
      <w:pPr>
        <w:spacing w:after="200" w:line="276" w:lineRule="auto"/>
      </w:pPr>
    </w:p>
    <w:p w:rsidR="00712C1B" w:rsidRDefault="00712C1B" w:rsidP="00712C1B">
      <w:pPr>
        <w:pStyle w:val="Bijschrift"/>
      </w:pPr>
      <w:bookmarkStart w:id="189" w:name="_Ref390468113"/>
      <w:ins w:id="190" w:author="Arjan" w:date="2014-06-13T13:57:00Z">
        <w:r>
          <w:t>Volgende bladzij</w:t>
        </w:r>
      </w:ins>
      <w:ins w:id="191" w:author="Arjan" w:date="2014-06-13T15:32:00Z">
        <w:r w:rsidR="004743AE">
          <w:t>,</w:t>
        </w:r>
      </w:ins>
      <w:ins w:id="192" w:author="Arjan" w:date="2014-06-13T13:57:00Z">
        <w:r>
          <w:t xml:space="preserve"> </w:t>
        </w:r>
        <w:r w:rsidRPr="00D04DD8">
          <w:t xml:space="preserve">Figuur </w:t>
        </w:r>
      </w:ins>
      <w:r w:rsidR="0081663F">
        <w:fldChar w:fldCharType="begin"/>
      </w:r>
      <w:r w:rsidRPr="00D04DD8">
        <w:instrText xml:space="preserve"> SEQ Figuur \* ARABIC </w:instrText>
      </w:r>
      <w:r w:rsidR="0081663F">
        <w:fldChar w:fldCharType="separate"/>
      </w:r>
      <w:ins w:id="193" w:author="Arjan" w:date="2014-06-13T13:58:00Z">
        <w:r>
          <w:rPr>
            <w:noProof/>
          </w:rPr>
          <w:t>5</w:t>
        </w:r>
      </w:ins>
      <w:r w:rsidR="0081663F">
        <w:rPr>
          <w:noProof/>
        </w:rPr>
        <w:fldChar w:fldCharType="end"/>
      </w:r>
      <w:bookmarkEnd w:id="189"/>
      <w:ins w:id="194" w:author="Arjan" w:date="2014-06-13T13:57:00Z">
        <w:r>
          <w:rPr>
            <w:noProof/>
          </w:rPr>
          <w:t>:</w:t>
        </w:r>
      </w:ins>
      <w:ins w:id="195" w:author="Arjan" w:date="2014-06-13T15:32:00Z">
        <w:r w:rsidR="004743AE">
          <w:rPr>
            <w:noProof/>
          </w:rPr>
          <w:t xml:space="preserve"> Zaakgericht domein-informatiemodel</w:t>
        </w:r>
      </w:ins>
    </w:p>
    <w:p w:rsidR="00917673" w:rsidRDefault="00917673">
      <w:pPr>
        <w:contextualSpacing w:val="0"/>
      </w:pPr>
    </w:p>
    <w:p w:rsidR="00570965" w:rsidRDefault="00570965">
      <w:pPr>
        <w:contextualSpacing w:val="0"/>
        <w:sectPr w:rsidR="00570965" w:rsidSect="006A425E">
          <w:headerReference w:type="even" r:id="rId12"/>
          <w:headerReference w:type="default" r:id="rId13"/>
          <w:footerReference w:type="even" r:id="rId14"/>
          <w:footerReference w:type="default" r:id="rId15"/>
          <w:headerReference w:type="first" r:id="rId16"/>
          <w:footerReference w:type="first" r:id="rId17"/>
          <w:pgSz w:w="11900" w:h="16840" w:code="9"/>
          <w:pgMar w:top="1985" w:right="1418" w:bottom="1077" w:left="1418" w:header="709" w:footer="709" w:gutter="0"/>
          <w:cols w:space="708"/>
        </w:sectPr>
      </w:pPr>
    </w:p>
    <w:p w:rsidR="00570965" w:rsidRDefault="008C5304">
      <w:pPr>
        <w:contextualSpacing w:val="0"/>
      </w:pPr>
      <w:r>
        <w:rPr>
          <w:noProof/>
        </w:rPr>
        <w:lastRenderedPageBreak/>
        <w:drawing>
          <wp:anchor distT="0" distB="0" distL="114300" distR="114300" simplePos="0" relativeHeight="251684864" behindDoc="0" locked="0" layoutInCell="1" allowOverlap="1">
            <wp:simplePos x="0" y="0"/>
            <wp:positionH relativeFrom="column">
              <wp:posOffset>-153670</wp:posOffset>
            </wp:positionH>
            <wp:positionV relativeFrom="paragraph">
              <wp:posOffset>95885</wp:posOffset>
            </wp:positionV>
            <wp:extent cx="9738995" cy="5233670"/>
            <wp:effectExtent l="19050" t="0" r="0" b="0"/>
            <wp:wrapTopAndBottom/>
            <wp:docPr id="1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9738995" cy="5233670"/>
                    </a:xfrm>
                    <a:prstGeom prst="rect">
                      <a:avLst/>
                    </a:prstGeom>
                    <a:noFill/>
                    <a:ln w="9525">
                      <a:noFill/>
                      <a:miter lim="800000"/>
                      <a:headEnd/>
                      <a:tailEnd/>
                    </a:ln>
                  </pic:spPr>
                </pic:pic>
              </a:graphicData>
            </a:graphic>
          </wp:anchor>
        </w:drawing>
      </w:r>
    </w:p>
    <w:p w:rsidR="00570965" w:rsidRDefault="00570965">
      <w:pPr>
        <w:contextualSpacing w:val="0"/>
        <w:sectPr w:rsidR="00570965" w:rsidSect="00570965">
          <w:pgSz w:w="16840" w:h="11900" w:orient="landscape" w:code="9"/>
          <w:pgMar w:top="1418" w:right="1985" w:bottom="1418" w:left="1077" w:header="709" w:footer="709" w:gutter="0"/>
          <w:cols w:space="708"/>
          <w:docGrid w:linePitch="245"/>
        </w:sectPr>
      </w:pPr>
    </w:p>
    <w:p w:rsidR="00C950BC" w:rsidRPr="00D04DD8" w:rsidRDefault="00CF283D" w:rsidP="00C950BC">
      <w:pPr>
        <w:pStyle w:val="Kop1"/>
      </w:pPr>
      <w:bookmarkStart w:id="196" w:name="_Toc392157272"/>
      <w:proofErr w:type="spellStart"/>
      <w:r>
        <w:lastRenderedPageBreak/>
        <w:t>StUF-berichten</w:t>
      </w:r>
      <w:bookmarkEnd w:id="196"/>
      <w:proofErr w:type="spellEnd"/>
    </w:p>
    <w:p w:rsidR="00A36F4D" w:rsidRDefault="00C950BC" w:rsidP="00C950BC">
      <w:r w:rsidRPr="00D04DD8">
        <w:rPr>
          <w:noProof/>
        </w:rPr>
        <w:t>Voor het digitaal indienen van een verzoek tot onderzoek</w:t>
      </w:r>
      <w:ins w:id="197" w:author="Arjan" w:date="2014-06-14T00:28:00Z">
        <w:r w:rsidR="008C5304">
          <w:rPr>
            <w:noProof/>
          </w:rPr>
          <w:t>,</w:t>
        </w:r>
      </w:ins>
      <w:del w:id="198" w:author="Arjan" w:date="2014-06-14T00:28:00Z">
        <w:r w:rsidRPr="00D04DD8" w:rsidDel="008C5304">
          <w:rPr>
            <w:noProof/>
          </w:rPr>
          <w:delText xml:space="preserve"> en</w:delText>
        </w:r>
      </w:del>
      <w:r w:rsidRPr="00D04DD8">
        <w:rPr>
          <w:noProof/>
        </w:rPr>
        <w:t xml:space="preserve"> voor het versturen van notificaties </w:t>
      </w:r>
      <w:ins w:id="199" w:author="Arjan" w:date="2014-06-14T00:28:00Z">
        <w:r w:rsidR="008C5304">
          <w:rPr>
            <w:noProof/>
          </w:rPr>
          <w:t xml:space="preserve">en voor het indienen van een zorgmelding </w:t>
        </w:r>
      </w:ins>
      <w:r w:rsidRPr="00D04DD8">
        <w:rPr>
          <w:noProof/>
        </w:rPr>
        <w:t xml:space="preserve">wordt gebruik gemaakt </w:t>
      </w:r>
      <w:r w:rsidRPr="00D04DD8">
        <w:t xml:space="preserve"> van het sectormodel </w:t>
      </w:r>
      <w:proofErr w:type="spellStart"/>
      <w:r w:rsidRPr="00D04DD8">
        <w:t>StUF-ZKN</w:t>
      </w:r>
      <w:proofErr w:type="spellEnd"/>
      <w:r w:rsidRPr="00D04DD8">
        <w:t xml:space="preserve"> 3.10. Dit sectormodel bevat berichtdefinities voor het uitwisselen van zaakgegevens. Op basis hiervan hebben we d</w:t>
      </w:r>
      <w:ins w:id="200" w:author="Arjan" w:date="2014-06-14T00:29:00Z">
        <w:r w:rsidR="008C5304">
          <w:t>ri</w:t>
        </w:r>
      </w:ins>
      <w:r w:rsidRPr="00D04DD8">
        <w:t xml:space="preserve">e </w:t>
      </w:r>
      <w:del w:id="201" w:author="Arjan" w:date="2014-06-14T00:29:00Z">
        <w:r w:rsidRPr="00D04DD8" w:rsidDel="008C5304">
          <w:delText xml:space="preserve">twee </w:delText>
        </w:r>
      </w:del>
      <w:r w:rsidRPr="00D04DD8">
        <w:t xml:space="preserve">berichten gedefinieerd: het </w:t>
      </w:r>
      <w:proofErr w:type="spellStart"/>
      <w:r w:rsidRPr="00D04DD8">
        <w:t>VTO-bericht</w:t>
      </w:r>
      <w:proofErr w:type="spellEnd"/>
      <w:ins w:id="202" w:author="Arjan" w:date="2014-06-14T00:29:00Z">
        <w:r w:rsidR="008C5304">
          <w:t>,</w:t>
        </w:r>
      </w:ins>
      <w:del w:id="203" w:author="Arjan" w:date="2014-06-14T00:29:00Z">
        <w:r w:rsidRPr="00D04DD8" w:rsidDel="008C5304">
          <w:delText xml:space="preserve"> en</w:delText>
        </w:r>
      </w:del>
      <w:r w:rsidRPr="00D04DD8">
        <w:t xml:space="preserve"> het </w:t>
      </w:r>
      <w:proofErr w:type="spellStart"/>
      <w:r w:rsidRPr="00D04DD8">
        <w:t>Notificatie-bericht</w:t>
      </w:r>
      <w:proofErr w:type="spellEnd"/>
      <w:ins w:id="204" w:author="Arjan" w:date="2014-06-14T00:29:00Z">
        <w:r w:rsidR="008C5304">
          <w:t xml:space="preserve"> en het </w:t>
        </w:r>
        <w:proofErr w:type="spellStart"/>
        <w:r w:rsidR="008C5304">
          <w:t>Zorgmelding-bericht</w:t>
        </w:r>
      </w:ins>
      <w:proofErr w:type="spellEnd"/>
      <w:r w:rsidRPr="00D04DD8">
        <w:t xml:space="preserve">. Deze specificeren we hieronder afzonderlijk. </w:t>
      </w:r>
      <w:r w:rsidR="00917673">
        <w:t xml:space="preserve">In bijlage 2 geven we van </w:t>
      </w:r>
      <w:del w:id="205" w:author="Arjan" w:date="2014-06-14T00:29:00Z">
        <w:r w:rsidR="00917673" w:rsidDel="008C5304">
          <w:delText>bei</w:delText>
        </w:r>
      </w:del>
      <w:r w:rsidR="00917673">
        <w:t>de</w:t>
      </w:r>
      <w:ins w:id="206" w:author="Arjan" w:date="2014-06-14T00:29:00Z">
        <w:r w:rsidR="008C5304">
          <w:t>ze</w:t>
        </w:r>
      </w:ins>
      <w:r w:rsidR="00917673">
        <w:t xml:space="preserve"> berichten een voorbeeld.</w:t>
      </w:r>
      <w:r w:rsidRPr="00D04DD8">
        <w:t xml:space="preserve"> </w:t>
      </w:r>
    </w:p>
    <w:p w:rsidR="00A36F4D" w:rsidRPr="00D04DD8" w:rsidRDefault="00A36F4D" w:rsidP="00C950BC"/>
    <w:p w:rsidR="00A36F4D" w:rsidRDefault="00A36F4D" w:rsidP="00C950BC">
      <w:pPr>
        <w:pStyle w:val="Kop2"/>
      </w:pPr>
      <w:bookmarkStart w:id="207" w:name="_Ref389225853"/>
      <w:bookmarkStart w:id="208" w:name="_Toc392157273"/>
      <w:r>
        <w:t>Tijdzone</w:t>
      </w:r>
      <w:bookmarkEnd w:id="208"/>
    </w:p>
    <w:p w:rsidR="004C3E93" w:rsidRDefault="00A36F4D">
      <w:r>
        <w:rPr>
          <w:lang w:eastAsia="en-US"/>
        </w:rPr>
        <w:t xml:space="preserve">Omdat in </w:t>
      </w:r>
      <w:r w:rsidR="00200F44">
        <w:rPr>
          <w:lang w:eastAsia="en-US"/>
        </w:rPr>
        <w:t>de huidige 3.01</w:t>
      </w:r>
      <w:r>
        <w:rPr>
          <w:lang w:eastAsia="en-US"/>
        </w:rPr>
        <w:t xml:space="preserve"> versie van </w:t>
      </w:r>
      <w:proofErr w:type="spellStart"/>
      <w:r>
        <w:rPr>
          <w:lang w:eastAsia="en-US"/>
        </w:rPr>
        <w:t>StUF</w:t>
      </w:r>
      <w:proofErr w:type="spellEnd"/>
      <w:r>
        <w:rPr>
          <w:lang w:eastAsia="en-US"/>
        </w:rPr>
        <w:t xml:space="preserve"> geen tijdzones worden ondersteund wordt ervan uitgegaan dat de berichten </w:t>
      </w:r>
      <w:r w:rsidR="00200F44">
        <w:rPr>
          <w:lang w:eastAsia="en-US"/>
        </w:rPr>
        <w:t xml:space="preserve">alleen </w:t>
      </w:r>
      <w:r>
        <w:rPr>
          <w:lang w:eastAsia="en-US"/>
        </w:rPr>
        <w:t xml:space="preserve">in de Nederlandse tijdzone worden verstuurd, te weten: </w:t>
      </w:r>
    </w:p>
    <w:p w:rsidR="004C3E93" w:rsidRDefault="00D13352">
      <w:pPr>
        <w:pStyle w:val="Lijstalinea"/>
        <w:numPr>
          <w:ilvl w:val="0"/>
          <w:numId w:val="65"/>
        </w:numPr>
        <w:rPr>
          <w:i/>
        </w:rPr>
      </w:pPr>
      <w:r w:rsidRPr="00D13352">
        <w:rPr>
          <w:i/>
          <w:lang w:eastAsia="en-US"/>
        </w:rPr>
        <w:t>(UTC+01:00) Amsterdam, Berlijn, Bern, Rome, Stockholm, Wenen</w:t>
      </w:r>
    </w:p>
    <w:p w:rsidR="004C3E93" w:rsidRDefault="004C3E93">
      <w:pPr>
        <w:pStyle w:val="Lijstalinea"/>
        <w:ind w:left="720"/>
      </w:pPr>
    </w:p>
    <w:p w:rsidR="00C950BC" w:rsidRPr="00D04DD8" w:rsidRDefault="00C950BC" w:rsidP="00C950BC">
      <w:pPr>
        <w:pStyle w:val="Kop2"/>
      </w:pPr>
      <w:bookmarkStart w:id="209" w:name="_Toc392157274"/>
      <w:r w:rsidRPr="00D04DD8">
        <w:t>Asynchroon dienstbericht VTO</w:t>
      </w:r>
      <w:bookmarkEnd w:id="207"/>
      <w:bookmarkEnd w:id="209"/>
    </w:p>
    <w:p w:rsidR="00C950BC" w:rsidRPr="00D04DD8" w:rsidRDefault="00C950BC" w:rsidP="00C950BC">
      <w:r w:rsidRPr="00D04DD8">
        <w:t xml:space="preserve">Voor het indienen van het verzoek tot onderzoek (VTO) is binnen </w:t>
      </w:r>
      <w:proofErr w:type="spellStart"/>
      <w:r w:rsidRPr="00D04DD8">
        <w:t>StUF-ZKN</w:t>
      </w:r>
      <w:proofErr w:type="spellEnd"/>
      <w:r w:rsidRPr="00D04DD8">
        <w:t xml:space="preserve"> een asynchroon dienstbericht (Di01) gedefinieerd. </w:t>
      </w:r>
      <w:r w:rsidR="0081663F">
        <w:fldChar w:fldCharType="begin"/>
      </w:r>
      <w:r w:rsidRPr="00D04DD8">
        <w:instrText xml:space="preserve"> REF _Ref371064839 \h </w:instrText>
      </w:r>
      <w:r w:rsidR="0081663F">
        <w:fldChar w:fldCharType="separate"/>
      </w:r>
      <w:r w:rsidR="00712C1B" w:rsidRPr="00D04DD8">
        <w:t xml:space="preserve">Figuur </w:t>
      </w:r>
      <w:r w:rsidR="00712C1B">
        <w:rPr>
          <w:noProof/>
        </w:rPr>
        <w:t>6</w:t>
      </w:r>
      <w:r w:rsidR="0081663F">
        <w:fldChar w:fldCharType="end"/>
      </w:r>
      <w:r w:rsidRPr="00D04DD8">
        <w:t xml:space="preserve"> geeft een grafische weergave van het XML schema.</w:t>
      </w:r>
    </w:p>
    <w:p w:rsidR="00C950BC" w:rsidRPr="00D04DD8" w:rsidRDefault="004C3E93" w:rsidP="00C950BC">
      <w:pPr>
        <w:keepNext/>
      </w:pPr>
      <w:r>
        <w:rPr>
          <w:noProof/>
        </w:rPr>
        <w:drawing>
          <wp:inline distT="0" distB="0" distL="0" distR="0">
            <wp:extent cx="4924425" cy="5136883"/>
            <wp:effectExtent l="1905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24619" cy="5137086"/>
                    </a:xfrm>
                    <a:prstGeom prst="rect">
                      <a:avLst/>
                    </a:prstGeom>
                    <a:noFill/>
                    <a:ln>
                      <a:noFill/>
                    </a:ln>
                  </pic:spPr>
                </pic:pic>
              </a:graphicData>
            </a:graphic>
          </wp:inline>
        </w:drawing>
      </w:r>
      <w:bookmarkStart w:id="210" w:name="_GoBack"/>
      <w:bookmarkEnd w:id="210"/>
    </w:p>
    <w:p w:rsidR="00C950BC" w:rsidRPr="00D04DD8" w:rsidRDefault="00C950BC" w:rsidP="00C950BC">
      <w:pPr>
        <w:pStyle w:val="Bijschrift"/>
      </w:pPr>
      <w:bookmarkStart w:id="211" w:name="_Ref371064839"/>
      <w:r w:rsidRPr="00D04DD8">
        <w:t xml:space="preserve">Figuur </w:t>
      </w:r>
      <w:r w:rsidR="0081663F">
        <w:fldChar w:fldCharType="begin"/>
      </w:r>
      <w:r w:rsidRPr="00D04DD8">
        <w:instrText xml:space="preserve"> SEQ Figuur \* ARABIC </w:instrText>
      </w:r>
      <w:r w:rsidR="0081663F">
        <w:fldChar w:fldCharType="separate"/>
      </w:r>
      <w:ins w:id="212" w:author="Arjan" w:date="2014-06-13T13:59:00Z">
        <w:r w:rsidR="00712C1B">
          <w:rPr>
            <w:noProof/>
          </w:rPr>
          <w:t>6</w:t>
        </w:r>
      </w:ins>
      <w:del w:id="213" w:author="Arjan" w:date="2014-06-13T13:59:00Z">
        <w:r w:rsidR="00F20C36" w:rsidDel="00712C1B">
          <w:rPr>
            <w:noProof/>
          </w:rPr>
          <w:delText>3</w:delText>
        </w:r>
      </w:del>
      <w:r w:rsidR="0081663F">
        <w:rPr>
          <w:noProof/>
        </w:rPr>
        <w:fldChar w:fldCharType="end"/>
      </w:r>
      <w:bookmarkEnd w:id="211"/>
    </w:p>
    <w:p w:rsidR="00C950BC" w:rsidRPr="00D04DD8" w:rsidRDefault="00C950BC" w:rsidP="00C950BC">
      <w:r w:rsidRPr="00D04DD8">
        <w:lastRenderedPageBreak/>
        <w:t xml:space="preserve">Het vtoDi01 bericht bevindt zich in de berichtcatalogus CORV van het sectormodel </w:t>
      </w:r>
      <w:proofErr w:type="spellStart"/>
      <w:r w:rsidRPr="00D04DD8">
        <w:t>StUF-ZKN</w:t>
      </w:r>
      <w:proofErr w:type="spellEnd"/>
      <w:r w:rsidRPr="00D04DD8">
        <w:t>.</w:t>
      </w:r>
      <w:r>
        <w:rPr>
          <w:rStyle w:val="Voetnootmarkering"/>
        </w:rPr>
        <w:footnoteReference w:id="2"/>
      </w:r>
      <w:r w:rsidRPr="00D04DD8">
        <w:t xml:space="preserve"> Dit bericht is gebaseerd op het </w:t>
      </w:r>
      <w:proofErr w:type="spellStart"/>
      <w:r w:rsidRPr="00D04DD8">
        <w:t>complexType</w:t>
      </w:r>
      <w:proofErr w:type="spellEnd"/>
      <w:r w:rsidRPr="00D04DD8">
        <w:t xml:space="preserve"> </w:t>
      </w:r>
      <w:proofErr w:type="spellStart"/>
      <w:r w:rsidRPr="00D04DD8">
        <w:t>ZAK-basis</w:t>
      </w:r>
      <w:proofErr w:type="spellEnd"/>
      <w:r w:rsidRPr="00D04DD8">
        <w:t xml:space="preserve"> uit de basisschema’s van </w:t>
      </w:r>
      <w:proofErr w:type="spellStart"/>
      <w:r w:rsidRPr="00D04DD8">
        <w:t>StUF-ZKN</w:t>
      </w:r>
      <w:proofErr w:type="spellEnd"/>
      <w:r w:rsidRPr="00D04DD8">
        <w:t xml:space="preserve">. Het </w:t>
      </w:r>
      <w:proofErr w:type="spellStart"/>
      <w:r w:rsidRPr="00D04DD8">
        <w:t>complexType</w:t>
      </w:r>
      <w:proofErr w:type="spellEnd"/>
      <w:r w:rsidRPr="00D04DD8">
        <w:t xml:space="preserve"> </w:t>
      </w:r>
      <w:proofErr w:type="spellStart"/>
      <w:r w:rsidRPr="00D04DD8">
        <w:t>ZAK-basis</w:t>
      </w:r>
      <w:proofErr w:type="spellEnd"/>
      <w:r w:rsidRPr="00D04DD8">
        <w:t xml:space="preserve"> is een vertaling van het objecttype ZAAK uit het RGBZ (Referentiemodel Gemeentelijke Basisgegevens Zaken).</w:t>
      </w:r>
    </w:p>
    <w:p w:rsidR="00C950BC" w:rsidRPr="00D04DD8" w:rsidRDefault="00C950BC" w:rsidP="00C950BC">
      <w:r w:rsidRPr="00D04DD8">
        <w:t xml:space="preserve">Door middel van het </w:t>
      </w:r>
      <w:proofErr w:type="spellStart"/>
      <w:r w:rsidRPr="00D04DD8">
        <w:t>restriction</w:t>
      </w:r>
      <w:proofErr w:type="spellEnd"/>
      <w:r w:rsidRPr="00D04DD8">
        <w:t xml:space="preserve"> mechanisme van XML Schema zijn alle onderdelen van ZAK-basis die niet relevant zijn voor het verzoek tot onderzoek eruit gehaald. Het resulterende </w:t>
      </w:r>
      <w:proofErr w:type="spellStart"/>
      <w:r w:rsidRPr="00D04DD8">
        <w:t>complexType</w:t>
      </w:r>
      <w:proofErr w:type="spellEnd"/>
      <w:r w:rsidRPr="00D04DD8">
        <w:t xml:space="preserve"> heet </w:t>
      </w:r>
      <w:proofErr w:type="spellStart"/>
      <w:r w:rsidRPr="00D04DD8">
        <w:t>ZAK-vto</w:t>
      </w:r>
      <w:proofErr w:type="spellEnd"/>
      <w:r w:rsidRPr="00D04DD8">
        <w:t>.</w:t>
      </w:r>
    </w:p>
    <w:p w:rsidR="00C950BC" w:rsidRDefault="00C950BC" w:rsidP="00C950BC">
      <w:r w:rsidRPr="00D04DD8">
        <w:t xml:space="preserve">De tabel in </w:t>
      </w:r>
      <w:r w:rsidR="0081663F">
        <w:fldChar w:fldCharType="begin"/>
      </w:r>
      <w:r w:rsidRPr="00D04DD8">
        <w:instrText xml:space="preserve"> REF _Ref371081724 \h </w:instrText>
      </w:r>
      <w:r w:rsidR="0081663F">
        <w:fldChar w:fldCharType="separate"/>
      </w:r>
      <w:ins w:id="214" w:author="Arjan" w:date="2014-06-13T13:59:00Z">
        <w:r w:rsidR="00712C1B" w:rsidRPr="00D04DD8">
          <w:t xml:space="preserve">Figuur </w:t>
        </w:r>
        <w:r w:rsidR="00712C1B">
          <w:rPr>
            <w:noProof/>
          </w:rPr>
          <w:t>7</w:t>
        </w:r>
      </w:ins>
      <w:del w:id="215" w:author="Arjan" w:date="2014-06-13T13:59:00Z">
        <w:r w:rsidR="00F20C36" w:rsidRPr="00D04DD8" w:rsidDel="00712C1B">
          <w:delText xml:space="preserve">Figuur </w:delText>
        </w:r>
        <w:r w:rsidR="00F20C36" w:rsidDel="00712C1B">
          <w:rPr>
            <w:noProof/>
          </w:rPr>
          <w:delText>4</w:delText>
        </w:r>
      </w:del>
      <w:r w:rsidR="0081663F">
        <w:fldChar w:fldCharType="end"/>
      </w:r>
      <w:r w:rsidRPr="00D04DD8">
        <w:t xml:space="preserve"> geeft globale uitleg over de </w:t>
      </w:r>
      <w:proofErr w:type="spellStart"/>
      <w:r w:rsidRPr="00D04DD8">
        <w:t>toplevel-elementen</w:t>
      </w:r>
      <w:proofErr w:type="spellEnd"/>
      <w:r w:rsidRPr="00D04DD8">
        <w:t xml:space="preserve"> van het vtoDi01 bericht.  Voor meer gedetailleerde informatie wordt de lezer verwezen naar de documentatie van </w:t>
      </w:r>
      <w:proofErr w:type="spellStart"/>
      <w:r w:rsidRPr="00D04DD8">
        <w:t>StUF-ZKN</w:t>
      </w:r>
      <w:proofErr w:type="spellEnd"/>
      <w:r w:rsidRPr="00D04DD8">
        <w:t xml:space="preserve"> 3.10 en RGBZ 1.0.</w:t>
      </w:r>
    </w:p>
    <w:p w:rsidR="00C950BC" w:rsidRPr="00D04DD8" w:rsidRDefault="00C950BC" w:rsidP="00C950BC"/>
    <w:tbl>
      <w:tblPr>
        <w:tblStyle w:val="Tabelraster"/>
        <w:tblW w:w="0" w:type="auto"/>
        <w:tblLook w:val="04A0"/>
      </w:tblPr>
      <w:tblGrid>
        <w:gridCol w:w="2820"/>
        <w:gridCol w:w="1516"/>
        <w:gridCol w:w="4944"/>
      </w:tblGrid>
      <w:tr w:rsidR="00C950BC" w:rsidRPr="0072585D" w:rsidTr="007B2684">
        <w:tc>
          <w:tcPr>
            <w:tcW w:w="2821" w:type="dxa"/>
          </w:tcPr>
          <w:p w:rsidR="00C950BC" w:rsidRPr="0072585D" w:rsidRDefault="00C950BC" w:rsidP="007B2684">
            <w:pPr>
              <w:rPr>
                <w:b/>
              </w:rPr>
            </w:pPr>
            <w:r>
              <w:rPr>
                <w:b/>
              </w:rPr>
              <w:t xml:space="preserve">Elementen </w:t>
            </w:r>
          </w:p>
        </w:tc>
        <w:tc>
          <w:tcPr>
            <w:tcW w:w="1516" w:type="dxa"/>
          </w:tcPr>
          <w:p w:rsidR="00C950BC" w:rsidRPr="0072585D" w:rsidRDefault="00C950BC" w:rsidP="007B2684">
            <w:pPr>
              <w:rPr>
                <w:b/>
              </w:rPr>
            </w:pPr>
            <w:r>
              <w:rPr>
                <w:b/>
              </w:rPr>
              <w:t>Entiteittype</w:t>
            </w:r>
          </w:p>
        </w:tc>
        <w:tc>
          <w:tcPr>
            <w:tcW w:w="4951" w:type="dxa"/>
          </w:tcPr>
          <w:p w:rsidR="00C950BC" w:rsidRPr="0072585D" w:rsidRDefault="00C950BC" w:rsidP="007B2684">
            <w:pPr>
              <w:rPr>
                <w:b/>
              </w:rPr>
            </w:pPr>
            <w:r>
              <w:rPr>
                <w:b/>
              </w:rPr>
              <w:t>Betekenis</w:t>
            </w:r>
          </w:p>
        </w:tc>
      </w:tr>
      <w:tr w:rsidR="00C950BC" w:rsidRPr="00A95A8D" w:rsidTr="007B2684">
        <w:tc>
          <w:tcPr>
            <w:tcW w:w="2821" w:type="dxa"/>
          </w:tcPr>
          <w:p w:rsidR="00C950BC" w:rsidRDefault="00C950BC" w:rsidP="00C950BC">
            <w:r>
              <w:t>stuurgegevens</w:t>
            </w:r>
          </w:p>
        </w:tc>
        <w:tc>
          <w:tcPr>
            <w:tcW w:w="1516" w:type="dxa"/>
          </w:tcPr>
          <w:p w:rsidR="00C950BC" w:rsidRDefault="00C950BC" w:rsidP="00C950BC"/>
        </w:tc>
        <w:tc>
          <w:tcPr>
            <w:tcW w:w="4951" w:type="dxa"/>
          </w:tcPr>
          <w:p w:rsidR="00C950BC" w:rsidRPr="00D04DD8" w:rsidRDefault="00C950BC" w:rsidP="00C950BC">
            <w:r w:rsidRPr="00D04DD8">
              <w:t xml:space="preserve">De stuurgegevens van een Di01 berichtsoort conform de </w:t>
            </w:r>
            <w:proofErr w:type="spellStart"/>
            <w:r w:rsidRPr="00D04DD8">
              <w:t>StUF</w:t>
            </w:r>
            <w:proofErr w:type="spellEnd"/>
            <w:r w:rsidRPr="00D04DD8">
              <w:t xml:space="preserve"> 3.01 standaard</w:t>
            </w:r>
          </w:p>
        </w:tc>
      </w:tr>
      <w:tr w:rsidR="00C950BC" w:rsidRPr="00A95A8D" w:rsidTr="007B2684">
        <w:tc>
          <w:tcPr>
            <w:tcW w:w="2821" w:type="dxa"/>
          </w:tcPr>
          <w:p w:rsidR="00C950BC" w:rsidRDefault="00C950BC" w:rsidP="00C950BC">
            <w:r>
              <w:t>object</w:t>
            </w:r>
          </w:p>
        </w:tc>
        <w:tc>
          <w:tcPr>
            <w:tcW w:w="1516" w:type="dxa"/>
          </w:tcPr>
          <w:p w:rsidR="00C950BC" w:rsidRDefault="00C950BC" w:rsidP="00C950BC">
            <w:r>
              <w:t>ZAK</w:t>
            </w:r>
          </w:p>
        </w:tc>
        <w:tc>
          <w:tcPr>
            <w:tcW w:w="4951" w:type="dxa"/>
          </w:tcPr>
          <w:p w:rsidR="00C950BC" w:rsidRPr="00D04DD8" w:rsidRDefault="00C950BC" w:rsidP="00C950BC">
            <w:r w:rsidRPr="00D04DD8">
              <w:t>Container element voor de eigenschappen en relaties van een ZAAK (gemeente). Het betreft hier de zaak van het zaaktype “Overwegen kinder</w:t>
            </w:r>
            <w:r w:rsidRPr="00D04DD8">
              <w:softHyphen/>
              <w:t>bescher</w:t>
            </w:r>
            <w:r w:rsidRPr="00D04DD8">
              <w:softHyphen/>
              <w:t>mings</w:t>
            </w:r>
            <w:r w:rsidRPr="00D04DD8">
              <w:softHyphen/>
              <w:t xml:space="preserve">maatregel” die bij de gemeente loopt. </w:t>
            </w:r>
          </w:p>
        </w:tc>
      </w:tr>
      <w:tr w:rsidR="00C950BC" w:rsidTr="007B2684">
        <w:tc>
          <w:tcPr>
            <w:tcW w:w="2821" w:type="dxa"/>
          </w:tcPr>
          <w:p w:rsidR="00C950BC" w:rsidRDefault="00C950BC" w:rsidP="00C950BC">
            <w:r>
              <w:t>identificatie</w:t>
            </w:r>
          </w:p>
        </w:tc>
        <w:tc>
          <w:tcPr>
            <w:tcW w:w="1516" w:type="dxa"/>
          </w:tcPr>
          <w:p w:rsidR="00C950BC" w:rsidRDefault="00C950BC" w:rsidP="00C950BC"/>
        </w:tc>
        <w:tc>
          <w:tcPr>
            <w:tcW w:w="4951" w:type="dxa"/>
          </w:tcPr>
          <w:p w:rsidR="00C950BC" w:rsidRDefault="00C950BC" w:rsidP="00C950BC">
            <w:r>
              <w:t>Identificatie van de zaak</w:t>
            </w:r>
          </w:p>
        </w:tc>
      </w:tr>
      <w:tr w:rsidR="00C950BC" w:rsidRPr="00A95A8D" w:rsidTr="007B2684">
        <w:tc>
          <w:tcPr>
            <w:tcW w:w="2821" w:type="dxa"/>
          </w:tcPr>
          <w:p w:rsidR="00C950BC" w:rsidRDefault="00C950BC" w:rsidP="00C950BC">
            <w:r>
              <w:t>omschrijving</w:t>
            </w:r>
          </w:p>
        </w:tc>
        <w:tc>
          <w:tcPr>
            <w:tcW w:w="1516" w:type="dxa"/>
          </w:tcPr>
          <w:p w:rsidR="00C950BC" w:rsidRDefault="00C950BC" w:rsidP="00C950BC"/>
        </w:tc>
        <w:tc>
          <w:tcPr>
            <w:tcW w:w="4951" w:type="dxa"/>
          </w:tcPr>
          <w:p w:rsidR="00C950BC" w:rsidRPr="00D04DD8" w:rsidRDefault="00C950BC" w:rsidP="00C950BC">
            <w:r w:rsidRPr="00D04DD8">
              <w:t>Korte omschrijving van de zaak</w:t>
            </w:r>
          </w:p>
        </w:tc>
      </w:tr>
      <w:tr w:rsidR="00C950BC" w:rsidTr="007B2684">
        <w:tc>
          <w:tcPr>
            <w:tcW w:w="2821" w:type="dxa"/>
          </w:tcPr>
          <w:p w:rsidR="00C950BC" w:rsidRDefault="00C950BC" w:rsidP="00C950BC">
            <w:r>
              <w:t>toelichting</w:t>
            </w:r>
          </w:p>
        </w:tc>
        <w:tc>
          <w:tcPr>
            <w:tcW w:w="1516" w:type="dxa"/>
          </w:tcPr>
          <w:p w:rsidR="00C950BC" w:rsidRDefault="00C950BC" w:rsidP="00C950BC"/>
        </w:tc>
        <w:tc>
          <w:tcPr>
            <w:tcW w:w="4951" w:type="dxa"/>
          </w:tcPr>
          <w:p w:rsidR="00C950BC" w:rsidRDefault="00C950BC" w:rsidP="00C950BC">
            <w:r>
              <w:t>Toelichting op de zaak</w:t>
            </w:r>
          </w:p>
        </w:tc>
      </w:tr>
      <w:tr w:rsidR="00C950BC" w:rsidTr="007B2684">
        <w:tc>
          <w:tcPr>
            <w:tcW w:w="2821" w:type="dxa"/>
          </w:tcPr>
          <w:p w:rsidR="00C950BC" w:rsidRDefault="00C950BC" w:rsidP="00C950BC">
            <w:r>
              <w:t>kenmerk</w:t>
            </w:r>
          </w:p>
        </w:tc>
        <w:tc>
          <w:tcPr>
            <w:tcW w:w="1516" w:type="dxa"/>
          </w:tcPr>
          <w:p w:rsidR="00C950BC" w:rsidRDefault="00C950BC" w:rsidP="00C950BC"/>
        </w:tc>
        <w:tc>
          <w:tcPr>
            <w:tcW w:w="4951" w:type="dxa"/>
          </w:tcPr>
          <w:p w:rsidR="00C950BC" w:rsidRDefault="00C950BC" w:rsidP="00C950BC">
            <w:r>
              <w:t>Kenmerk van de zaak</w:t>
            </w:r>
          </w:p>
        </w:tc>
      </w:tr>
      <w:tr w:rsidR="00C950BC" w:rsidRPr="00A95A8D" w:rsidTr="007B2684">
        <w:tc>
          <w:tcPr>
            <w:tcW w:w="2821" w:type="dxa"/>
          </w:tcPr>
          <w:p w:rsidR="00C950BC" w:rsidRDefault="00C950BC" w:rsidP="00C950BC">
            <w:proofErr w:type="spellStart"/>
            <w:r>
              <w:t>isVan</w:t>
            </w:r>
            <w:proofErr w:type="spellEnd"/>
          </w:p>
        </w:tc>
        <w:tc>
          <w:tcPr>
            <w:tcW w:w="1516" w:type="dxa"/>
          </w:tcPr>
          <w:p w:rsidR="00C950BC" w:rsidRDefault="00C950BC" w:rsidP="00C950BC">
            <w:r>
              <w:t>ZAKZKT</w:t>
            </w:r>
          </w:p>
        </w:tc>
        <w:tc>
          <w:tcPr>
            <w:tcW w:w="4951" w:type="dxa"/>
          </w:tcPr>
          <w:p w:rsidR="00C950BC" w:rsidRPr="00D04DD8" w:rsidRDefault="00C950BC" w:rsidP="00CA3762">
            <w:r w:rsidRPr="00D04DD8">
              <w:t>Relatie naar het gemeentelijk ZAAK</w:t>
            </w:r>
            <w:r w:rsidR="00CA3762">
              <w:t>RYPE</w:t>
            </w:r>
            <w:r w:rsidRPr="00D04DD8">
              <w:t xml:space="preserve"> (ZKT) waarvan het veld </w:t>
            </w:r>
            <w:proofErr w:type="spellStart"/>
            <w:r w:rsidRPr="00D04DD8">
              <w:t>omschrijvingGeneriek</w:t>
            </w:r>
            <w:proofErr w:type="spellEnd"/>
            <w:r w:rsidRPr="00D04DD8">
              <w:t xml:space="preserve"> de waarde “Overwegen kinder</w:t>
            </w:r>
            <w:r w:rsidRPr="00D04DD8">
              <w:softHyphen/>
              <w:t>bescher</w:t>
            </w:r>
            <w:r w:rsidRPr="00D04DD8">
              <w:softHyphen/>
              <w:t>mings</w:t>
            </w:r>
            <w:r w:rsidRPr="00D04DD8">
              <w:softHyphen/>
              <w:t>maatregel” heeft.</w:t>
            </w:r>
          </w:p>
        </w:tc>
      </w:tr>
      <w:tr w:rsidR="00C950BC" w:rsidRPr="00A95A8D" w:rsidTr="007B2684">
        <w:tc>
          <w:tcPr>
            <w:tcW w:w="2821" w:type="dxa"/>
          </w:tcPr>
          <w:p w:rsidR="00C950BC" w:rsidRDefault="00C950BC" w:rsidP="00C950BC">
            <w:proofErr w:type="spellStart"/>
            <w:r>
              <w:t>heeftBetrekkingOp</w:t>
            </w:r>
            <w:proofErr w:type="spellEnd"/>
          </w:p>
        </w:tc>
        <w:tc>
          <w:tcPr>
            <w:tcW w:w="1516" w:type="dxa"/>
          </w:tcPr>
          <w:p w:rsidR="00C950BC" w:rsidRDefault="00C950BC" w:rsidP="00C950BC">
            <w:r>
              <w:t>ZAKOBJ</w:t>
            </w:r>
          </w:p>
        </w:tc>
        <w:tc>
          <w:tcPr>
            <w:tcW w:w="4951" w:type="dxa"/>
          </w:tcPr>
          <w:p w:rsidR="00C950BC" w:rsidRPr="00D04DD8" w:rsidRDefault="00C950BC" w:rsidP="00CA3762">
            <w:r w:rsidRPr="00D04DD8">
              <w:t xml:space="preserve">Relatie naar objecten (OBJ)  waar de zaak betrekking op heeft, in dit geval de </w:t>
            </w:r>
            <w:proofErr w:type="spellStart"/>
            <w:r w:rsidR="00CA3762">
              <w:t>client</w:t>
            </w:r>
            <w:r w:rsidRPr="00D04DD8">
              <w:t>en</w:t>
            </w:r>
            <w:proofErr w:type="spellEnd"/>
            <w:r w:rsidRPr="00D04DD8">
              <w:t xml:space="preserve"> oftewel de natuurlijke person</w:t>
            </w:r>
            <w:r w:rsidR="00CA3762">
              <w:t>e</w:t>
            </w:r>
            <w:r w:rsidRPr="00D04DD8">
              <w:t xml:space="preserve">n zijnde de (geboren of ongeboren) kinderen, met </w:t>
            </w:r>
            <w:r w:rsidR="00CA3762">
              <w:t xml:space="preserve">hun </w:t>
            </w:r>
            <w:r w:rsidRPr="00D04DD8">
              <w:t>gegevens (waaronder het Client-volgnummer) (bij een ongeboren kind alleen de geboortedatum).</w:t>
            </w:r>
          </w:p>
        </w:tc>
      </w:tr>
      <w:tr w:rsidR="00C950BC" w:rsidRPr="00A95A8D" w:rsidTr="007B2684">
        <w:tc>
          <w:tcPr>
            <w:tcW w:w="2821" w:type="dxa"/>
          </w:tcPr>
          <w:p w:rsidR="00C950BC" w:rsidRDefault="00C950BC" w:rsidP="00C950BC">
            <w:proofErr w:type="spellStart"/>
            <w:r>
              <w:t>heeftAlsBelanghebbende</w:t>
            </w:r>
            <w:proofErr w:type="spellEnd"/>
          </w:p>
        </w:tc>
        <w:tc>
          <w:tcPr>
            <w:tcW w:w="1516" w:type="dxa"/>
          </w:tcPr>
          <w:p w:rsidR="00C950BC" w:rsidRDefault="00C950BC" w:rsidP="00C950BC">
            <w:r>
              <w:t>ZAKBTRBLH</w:t>
            </w:r>
          </w:p>
        </w:tc>
        <w:tc>
          <w:tcPr>
            <w:tcW w:w="4951" w:type="dxa"/>
          </w:tcPr>
          <w:p w:rsidR="00C950BC" w:rsidRPr="00D04DD8" w:rsidRDefault="00C950BC" w:rsidP="00810E2D">
            <w:r w:rsidRPr="00D04DD8">
              <w:t xml:space="preserve">Relatie naar betrokkenen (BTR) in de rol van belanghebbende </w:t>
            </w:r>
            <w:r w:rsidR="00E466FE">
              <w:t>zijnde gezaghebbenden</w:t>
            </w:r>
            <w:r w:rsidRPr="00D04DD8">
              <w:t xml:space="preserve"> zoals moeder en vader of </w:t>
            </w:r>
            <w:r w:rsidR="00E466FE">
              <w:t>voogd</w:t>
            </w:r>
            <w:r w:rsidRPr="00D04DD8">
              <w:t xml:space="preserve">, met </w:t>
            </w:r>
            <w:r w:rsidR="00E466FE">
              <w:t>hun</w:t>
            </w:r>
            <w:r w:rsidRPr="00D04DD8">
              <w:t xml:space="preserve"> gegevens</w:t>
            </w:r>
            <w:r w:rsidR="00AE6351">
              <w:t xml:space="preserve"> </w:t>
            </w:r>
            <w:r w:rsidRPr="00D04DD8">
              <w:t xml:space="preserve">(waaronder de verwijzing naar de </w:t>
            </w:r>
            <w:proofErr w:type="spellStart"/>
            <w:r w:rsidRPr="00D04DD8">
              <w:t>client</w:t>
            </w:r>
            <w:proofErr w:type="spellEnd"/>
            <w:r w:rsidRPr="00D04DD8">
              <w:t xml:space="preserve"> waarop het </w:t>
            </w:r>
            <w:r w:rsidR="00810E2D">
              <w:t>gezag</w:t>
            </w:r>
            <w:r w:rsidR="00810E2D" w:rsidRPr="00D04DD8">
              <w:t xml:space="preserve"> </w:t>
            </w:r>
            <w:r w:rsidRPr="00D04DD8">
              <w:t>betrekking heeft d.m.v. het Client-volgnummer).</w:t>
            </w:r>
          </w:p>
        </w:tc>
      </w:tr>
      <w:tr w:rsidR="00C950BC" w:rsidRPr="00A95A8D" w:rsidTr="007B2684">
        <w:tc>
          <w:tcPr>
            <w:tcW w:w="2821" w:type="dxa"/>
          </w:tcPr>
          <w:p w:rsidR="00C950BC" w:rsidRPr="009931C0" w:rsidRDefault="00C950BC" w:rsidP="00C950BC">
            <w:proofErr w:type="spellStart"/>
            <w:r>
              <w:t>heeftAlsUitvoerende</w:t>
            </w:r>
            <w:proofErr w:type="spellEnd"/>
          </w:p>
        </w:tc>
        <w:tc>
          <w:tcPr>
            <w:tcW w:w="1516" w:type="dxa"/>
          </w:tcPr>
          <w:p w:rsidR="00C950BC" w:rsidRDefault="00C950BC" w:rsidP="00C950BC">
            <w:r>
              <w:t>ZAKBTRUTV</w:t>
            </w:r>
          </w:p>
        </w:tc>
        <w:tc>
          <w:tcPr>
            <w:tcW w:w="4951" w:type="dxa"/>
          </w:tcPr>
          <w:p w:rsidR="00C950BC" w:rsidRPr="00D04DD8" w:rsidRDefault="00C950BC" w:rsidP="00E466FE">
            <w:r w:rsidRPr="00D04DD8">
              <w:t>Relatie naar betrokkenen (</w:t>
            </w:r>
            <w:r w:rsidR="00E466FE">
              <w:t>BTR) in de rol van behandelaar van de ZAAK (gemeente) en daarmee contactpersoon voor het verzoek</w:t>
            </w:r>
            <w:r w:rsidRPr="00D04DD8">
              <w:t>. Verzendend systeem zorgt ervoor dat er slechts één medewerker als contactpersoon wordt geleverd in het bericht.</w:t>
            </w:r>
          </w:p>
        </w:tc>
      </w:tr>
      <w:tr w:rsidR="00C950BC" w:rsidRPr="00A95A8D" w:rsidTr="007B2684">
        <w:tc>
          <w:tcPr>
            <w:tcW w:w="2821" w:type="dxa"/>
          </w:tcPr>
          <w:p w:rsidR="00C950BC" w:rsidRDefault="00C950BC" w:rsidP="00C950BC">
            <w:proofErr w:type="spellStart"/>
            <w:r>
              <w:t>heeftBetrekkingOpAndere</w:t>
            </w:r>
            <w:proofErr w:type="spellEnd"/>
          </w:p>
        </w:tc>
        <w:tc>
          <w:tcPr>
            <w:tcW w:w="1516" w:type="dxa"/>
          </w:tcPr>
          <w:p w:rsidR="00C950BC" w:rsidRDefault="00C950BC" w:rsidP="00C950BC">
            <w:r>
              <w:t>ZAKZAKBTR</w:t>
            </w:r>
          </w:p>
        </w:tc>
        <w:tc>
          <w:tcPr>
            <w:tcW w:w="4951" w:type="dxa"/>
          </w:tcPr>
          <w:p w:rsidR="00C950BC" w:rsidRPr="00D04DD8" w:rsidRDefault="00C950BC" w:rsidP="00C950BC">
            <w:r w:rsidRPr="00D04DD8">
              <w:t>Relatie naar andere zaken (ZAK) waarop deze zaak betrekking heeft, in dit geval de</w:t>
            </w:r>
            <w:r w:rsidR="00E466FE">
              <w:t xml:space="preserve"> </w:t>
            </w:r>
            <w:r w:rsidRPr="00D04DD8">
              <w:t>ZAAK (</w:t>
            </w:r>
            <w:proofErr w:type="spellStart"/>
            <w:r w:rsidRPr="00D04DD8">
              <w:t>RvdK</w:t>
            </w:r>
            <w:proofErr w:type="spellEnd"/>
            <w:r w:rsidRPr="00D04DD8">
              <w:t>) van het type “Uitvoeren kinderbeschermings</w:t>
            </w:r>
            <w:r w:rsidRPr="00D04DD8">
              <w:softHyphen/>
            </w:r>
            <w:r w:rsidRPr="00D04DD8">
              <w:lastRenderedPageBreak/>
              <w:t>maatregelonderzoek” waarvan verzocht wordt deze in behandeling te nemen en waarvan de VERZOEK-gegevens deel uit maken.</w:t>
            </w:r>
          </w:p>
        </w:tc>
      </w:tr>
      <w:tr w:rsidR="00C950BC" w:rsidRPr="00A95A8D" w:rsidTr="007B2684">
        <w:tc>
          <w:tcPr>
            <w:tcW w:w="2821" w:type="dxa"/>
          </w:tcPr>
          <w:p w:rsidR="00C950BC" w:rsidRDefault="00C950BC" w:rsidP="00C950BC">
            <w:proofErr w:type="spellStart"/>
            <w:r>
              <w:lastRenderedPageBreak/>
              <w:t>heeftRelevant</w:t>
            </w:r>
            <w:proofErr w:type="spellEnd"/>
          </w:p>
        </w:tc>
        <w:tc>
          <w:tcPr>
            <w:tcW w:w="1516" w:type="dxa"/>
          </w:tcPr>
          <w:p w:rsidR="00C950BC" w:rsidRDefault="00C950BC" w:rsidP="00C950BC">
            <w:r>
              <w:t>ZAKEDC</w:t>
            </w:r>
          </w:p>
        </w:tc>
        <w:tc>
          <w:tcPr>
            <w:tcW w:w="4951" w:type="dxa"/>
          </w:tcPr>
          <w:p w:rsidR="00C950BC" w:rsidRPr="00D04DD8" w:rsidRDefault="00C950BC" w:rsidP="00C950BC">
            <w:r w:rsidRPr="00D04DD8">
              <w:t xml:space="preserve">Relatie naar de relevante (enkelvoudige) </w:t>
            </w:r>
            <w:proofErr w:type="spellStart"/>
            <w:r w:rsidRPr="00D04DD8">
              <w:t>DOCUMENTen</w:t>
            </w:r>
            <w:proofErr w:type="spellEnd"/>
            <w:r w:rsidRPr="00D04DD8">
              <w:t xml:space="preserve"> (EDC) zoals het formulier, de hulpverleningrapportage en Rapport diagnostisch onderzoek. </w:t>
            </w:r>
          </w:p>
        </w:tc>
      </w:tr>
    </w:tbl>
    <w:p w:rsidR="00C950BC" w:rsidRPr="00D04DD8" w:rsidRDefault="00C950BC" w:rsidP="00C950BC">
      <w:pPr>
        <w:pStyle w:val="Bijschrift"/>
      </w:pPr>
      <w:bookmarkStart w:id="216" w:name="_Ref371081724"/>
      <w:r w:rsidRPr="00D04DD8">
        <w:t xml:space="preserve">Figuur </w:t>
      </w:r>
      <w:r w:rsidR="0081663F">
        <w:fldChar w:fldCharType="begin"/>
      </w:r>
      <w:r w:rsidRPr="00D04DD8">
        <w:instrText xml:space="preserve"> SEQ Figuur \* ARABIC </w:instrText>
      </w:r>
      <w:r w:rsidR="0081663F">
        <w:fldChar w:fldCharType="separate"/>
      </w:r>
      <w:ins w:id="217" w:author="Arjan" w:date="2014-06-13T13:59:00Z">
        <w:r w:rsidR="00712C1B">
          <w:rPr>
            <w:noProof/>
          </w:rPr>
          <w:t>7</w:t>
        </w:r>
      </w:ins>
      <w:del w:id="218" w:author="Arjan" w:date="2014-06-13T13:59:00Z">
        <w:r w:rsidR="00F20C36" w:rsidDel="00712C1B">
          <w:rPr>
            <w:noProof/>
          </w:rPr>
          <w:delText>4</w:delText>
        </w:r>
      </w:del>
      <w:r w:rsidR="0081663F">
        <w:rPr>
          <w:noProof/>
        </w:rPr>
        <w:fldChar w:fldCharType="end"/>
      </w:r>
      <w:bookmarkEnd w:id="216"/>
    </w:p>
    <w:p w:rsidR="00C950BC" w:rsidRPr="00C950BC" w:rsidRDefault="00C950BC" w:rsidP="00C950BC">
      <w:pPr>
        <w:pStyle w:val="2kopjevet"/>
        <w:rPr>
          <w:sz w:val="20"/>
          <w:szCs w:val="20"/>
        </w:rPr>
      </w:pPr>
      <w:r w:rsidRPr="00C950BC">
        <w:rPr>
          <w:sz w:val="20"/>
          <w:szCs w:val="20"/>
        </w:rPr>
        <w:t>Extra Elementen VTO-bericht</w:t>
      </w:r>
    </w:p>
    <w:p w:rsidR="00C950BC" w:rsidRDefault="00C950BC" w:rsidP="00C950BC">
      <w:proofErr w:type="spellStart"/>
      <w:r w:rsidRPr="00D04DD8">
        <w:t>StUF</w:t>
      </w:r>
      <w:proofErr w:type="spellEnd"/>
      <w:r w:rsidRPr="00D04DD8">
        <w:t xml:space="preserve"> kent een dynamische constructie waarmee nieuwe elementen run-time kunnen worden toegevoegd aan een bericht. Dit gaat via het gereserveerde element ‘</w:t>
      </w:r>
      <w:proofErr w:type="spellStart"/>
      <w:r w:rsidRPr="00D04DD8">
        <w:t>extraElementen</w:t>
      </w:r>
      <w:proofErr w:type="spellEnd"/>
      <w:r w:rsidRPr="00D04DD8">
        <w:t xml:space="preserve">’. In de onderstaande tabel zijn alle gegevens gedefinieerd die geen onderdeel zijn van </w:t>
      </w:r>
      <w:proofErr w:type="spellStart"/>
      <w:r w:rsidRPr="00D04DD8">
        <w:t>StUF-ZKN</w:t>
      </w:r>
      <w:proofErr w:type="spellEnd"/>
      <w:r w:rsidRPr="00D04DD8">
        <w:t xml:space="preserve"> maar wel relevant zijn voor het VTO-bericht</w:t>
      </w:r>
      <w:r w:rsidR="00E466FE">
        <w:t xml:space="preserve"> (de zgn. </w:t>
      </w:r>
      <w:proofErr w:type="spellStart"/>
      <w:r w:rsidR="00E466FE">
        <w:t>zaaktypespecifieke</w:t>
      </w:r>
      <w:proofErr w:type="spellEnd"/>
      <w:r w:rsidR="00E466FE">
        <w:t xml:space="preserve"> eigenschappen, zie ook par. 4.2)</w:t>
      </w:r>
      <w:r w:rsidRPr="00D04DD8">
        <w:t xml:space="preserve">. </w:t>
      </w:r>
      <w:r w:rsidRPr="00897613">
        <w:t xml:space="preserve">Deze gegevens kunnen run-time worden toegevoegd als </w:t>
      </w:r>
      <w:proofErr w:type="spellStart"/>
      <w:r w:rsidRPr="00897613">
        <w:t>extraElementen</w:t>
      </w:r>
      <w:proofErr w:type="spellEnd"/>
      <w:r>
        <w:t>.</w:t>
      </w:r>
      <w:r w:rsidR="00E466FE">
        <w:t xml:space="preserve"> Zie voor de specificatie van deze gegevens </w:t>
      </w:r>
      <w:r w:rsidR="00DB7BB1">
        <w:t xml:space="preserve">(semantiek, </w:t>
      </w:r>
      <w:proofErr w:type="spellStart"/>
      <w:r w:rsidR="00DB7BB1">
        <w:t>kardinaliteit</w:t>
      </w:r>
      <w:proofErr w:type="spellEnd"/>
      <w:r w:rsidR="00DB7BB1">
        <w:t xml:space="preserve">, etc.) </w:t>
      </w:r>
      <w:r w:rsidR="00E466FE">
        <w:t xml:space="preserve">bijlage </w:t>
      </w:r>
      <w:r w:rsidR="00DB7BB1">
        <w:t>3</w:t>
      </w:r>
      <w:r w:rsidR="00E466FE">
        <w:t>.</w:t>
      </w:r>
    </w:p>
    <w:p w:rsidR="00367845" w:rsidRPr="007A6BC6" w:rsidRDefault="00367845" w:rsidP="00C950BC"/>
    <w:tbl>
      <w:tblPr>
        <w:tblW w:w="9087" w:type="dxa"/>
        <w:tblInd w:w="55" w:type="dxa"/>
        <w:tblCellMar>
          <w:left w:w="70" w:type="dxa"/>
          <w:right w:w="70" w:type="dxa"/>
        </w:tblCellMar>
        <w:tblLook w:val="04A0"/>
      </w:tblPr>
      <w:tblGrid>
        <w:gridCol w:w="1109"/>
        <w:gridCol w:w="2721"/>
        <w:gridCol w:w="1402"/>
        <w:gridCol w:w="3855"/>
      </w:tblGrid>
      <w:tr w:rsidR="00210DDA" w:rsidRPr="008E5E6C" w:rsidTr="00210DDA">
        <w:trPr>
          <w:trHeight w:val="278"/>
        </w:trPr>
        <w:tc>
          <w:tcPr>
            <w:tcW w:w="1109" w:type="dxa"/>
            <w:tcBorders>
              <w:top w:val="nil"/>
              <w:left w:val="single" w:sz="4" w:space="0" w:color="auto"/>
              <w:bottom w:val="single" w:sz="4" w:space="0" w:color="FFFFFF"/>
              <w:right w:val="single" w:sz="4" w:space="0" w:color="auto"/>
            </w:tcBorders>
            <w:shd w:val="clear" w:color="000000" w:fill="333399"/>
            <w:noWrap/>
            <w:vAlign w:val="bottom"/>
            <w:hideMark/>
          </w:tcPr>
          <w:p w:rsidR="00210DDA" w:rsidRPr="008E5E6C" w:rsidRDefault="00210DDA" w:rsidP="007B2684">
            <w:pPr>
              <w:spacing w:line="240" w:lineRule="auto"/>
              <w:rPr>
                <w:rFonts w:ascii="Calibri" w:hAnsi="Calibri"/>
                <w:b/>
                <w:bCs/>
                <w:color w:val="FFFFFF"/>
                <w:sz w:val="20"/>
                <w:szCs w:val="20"/>
              </w:rPr>
            </w:pPr>
            <w:r w:rsidRPr="00897613">
              <w:t>.</w:t>
            </w:r>
            <w:r w:rsidRPr="00897613">
              <w:rPr>
                <w:rFonts w:ascii="Calibri" w:hAnsi="Calibri"/>
                <w:b/>
                <w:bCs/>
                <w:color w:val="FFFFFF"/>
                <w:sz w:val="20"/>
                <w:szCs w:val="20"/>
              </w:rPr>
              <w:t>Standaard</w:t>
            </w:r>
          </w:p>
        </w:tc>
        <w:tc>
          <w:tcPr>
            <w:tcW w:w="2721" w:type="dxa"/>
            <w:tcBorders>
              <w:top w:val="nil"/>
              <w:left w:val="nil"/>
              <w:bottom w:val="single" w:sz="4" w:space="0" w:color="FFFFFF"/>
              <w:right w:val="single" w:sz="4" w:space="0" w:color="auto"/>
            </w:tcBorders>
            <w:shd w:val="clear" w:color="000000" w:fill="333399"/>
            <w:noWrap/>
            <w:vAlign w:val="bottom"/>
            <w:hideMark/>
          </w:tcPr>
          <w:p w:rsidR="00210DDA" w:rsidRPr="008E5E6C" w:rsidRDefault="00210DDA" w:rsidP="007B2684">
            <w:pPr>
              <w:spacing w:line="240" w:lineRule="auto"/>
              <w:rPr>
                <w:rFonts w:ascii="Calibri" w:hAnsi="Calibri"/>
                <w:b/>
                <w:bCs/>
                <w:color w:val="FFFFFF"/>
                <w:sz w:val="20"/>
                <w:szCs w:val="20"/>
              </w:rPr>
            </w:pPr>
            <w:r w:rsidRPr="00897613">
              <w:rPr>
                <w:rFonts w:ascii="Calibri" w:hAnsi="Calibri"/>
                <w:b/>
                <w:bCs/>
                <w:color w:val="FFFFFF"/>
                <w:sz w:val="20"/>
                <w:szCs w:val="20"/>
              </w:rPr>
              <w:t>Elementnaam</w:t>
            </w:r>
          </w:p>
        </w:tc>
        <w:tc>
          <w:tcPr>
            <w:tcW w:w="1402" w:type="dxa"/>
            <w:tcBorders>
              <w:top w:val="nil"/>
              <w:left w:val="nil"/>
              <w:bottom w:val="single" w:sz="4" w:space="0" w:color="FFFFFF"/>
              <w:right w:val="single" w:sz="4" w:space="0" w:color="auto"/>
            </w:tcBorders>
            <w:shd w:val="clear" w:color="000000" w:fill="333399"/>
            <w:noWrap/>
            <w:vAlign w:val="bottom"/>
            <w:hideMark/>
          </w:tcPr>
          <w:p w:rsidR="00210DDA" w:rsidRPr="008E5E6C" w:rsidRDefault="00210DDA" w:rsidP="007B2684">
            <w:pPr>
              <w:spacing w:line="240" w:lineRule="auto"/>
              <w:rPr>
                <w:rFonts w:ascii="Calibri" w:hAnsi="Calibri"/>
                <w:b/>
                <w:bCs/>
                <w:color w:val="FFFFFF"/>
                <w:sz w:val="20"/>
                <w:szCs w:val="20"/>
              </w:rPr>
            </w:pPr>
            <w:r w:rsidRPr="00897613">
              <w:rPr>
                <w:rFonts w:ascii="Calibri" w:hAnsi="Calibri"/>
                <w:b/>
                <w:bCs/>
                <w:color w:val="FFFFFF"/>
                <w:sz w:val="20"/>
                <w:szCs w:val="20"/>
              </w:rPr>
              <w:t>Entiteit</w:t>
            </w:r>
            <w:r>
              <w:rPr>
                <w:rFonts w:ascii="Calibri" w:hAnsi="Calibri"/>
                <w:b/>
                <w:bCs/>
                <w:color w:val="FFFFFF"/>
                <w:sz w:val="20"/>
                <w:szCs w:val="20"/>
              </w:rPr>
              <w:t>-</w:t>
            </w:r>
            <w:r w:rsidRPr="00897613">
              <w:rPr>
                <w:rFonts w:ascii="Calibri" w:hAnsi="Calibri"/>
                <w:b/>
                <w:bCs/>
                <w:color w:val="FFFFFF"/>
                <w:sz w:val="20"/>
                <w:szCs w:val="20"/>
              </w:rPr>
              <w:t>type</w:t>
            </w:r>
          </w:p>
        </w:tc>
        <w:tc>
          <w:tcPr>
            <w:tcW w:w="3855" w:type="dxa"/>
            <w:tcBorders>
              <w:top w:val="nil"/>
              <w:left w:val="nil"/>
              <w:bottom w:val="single" w:sz="4" w:space="0" w:color="FFFFFF"/>
              <w:right w:val="single" w:sz="4" w:space="0" w:color="auto"/>
            </w:tcBorders>
            <w:shd w:val="clear" w:color="000000" w:fill="333399"/>
            <w:noWrap/>
            <w:vAlign w:val="bottom"/>
            <w:hideMark/>
          </w:tcPr>
          <w:p w:rsidR="00210DDA" w:rsidRPr="008E5E6C" w:rsidRDefault="00210DDA" w:rsidP="007B2684">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3F3B9F" w:rsidRPr="008E5E6C"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3F3B9F" w:rsidRPr="00897613" w:rsidRDefault="003F3B9F"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3F3B9F" w:rsidRPr="00897613" w:rsidRDefault="003F3B9F" w:rsidP="007B2684">
            <w:pPr>
              <w:spacing w:line="240" w:lineRule="auto"/>
              <w:rPr>
                <w:rFonts w:ascii="Calibri" w:hAnsi="Calibri"/>
                <w:color w:val="000000"/>
                <w:sz w:val="20"/>
                <w:szCs w:val="20"/>
              </w:rPr>
            </w:pPr>
            <w:proofErr w:type="spellStart"/>
            <w:r>
              <w:rPr>
                <w:rFonts w:ascii="Calibri" w:hAnsi="Calibri"/>
                <w:color w:val="000000"/>
                <w:sz w:val="20"/>
                <w:szCs w:val="20"/>
              </w:rPr>
              <w:t>datumIndiening</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3F3B9F" w:rsidRPr="00897613" w:rsidRDefault="003F3B9F" w:rsidP="007B2684">
            <w:pPr>
              <w:spacing w:line="240" w:lineRule="auto"/>
              <w:rPr>
                <w:rFonts w:ascii="Calibri" w:hAnsi="Calibri"/>
                <w:color w:val="000000"/>
                <w:sz w:val="20"/>
                <w:szCs w:val="20"/>
              </w:rPr>
            </w:pPr>
            <w:r>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3F3B9F" w:rsidRDefault="003F3B9F" w:rsidP="007B2684">
            <w:pPr>
              <w:spacing w:line="240" w:lineRule="auto"/>
              <w:rPr>
                <w:rFonts w:ascii="Calibri" w:hAnsi="Calibri"/>
                <w:color w:val="000000"/>
                <w:sz w:val="20"/>
                <w:szCs w:val="20"/>
              </w:rPr>
            </w:pPr>
            <w:r>
              <w:rPr>
                <w:rFonts w:ascii="Calibri" w:hAnsi="Calibri"/>
                <w:color w:val="000000"/>
                <w:sz w:val="20"/>
                <w:szCs w:val="20"/>
              </w:rPr>
              <w:t xml:space="preserve">VERZOEK . </w:t>
            </w:r>
            <w:r w:rsidR="00FE12C5">
              <w:rPr>
                <w:rFonts w:ascii="Calibri" w:hAnsi="Calibri"/>
                <w:color w:val="000000"/>
                <w:sz w:val="20"/>
                <w:szCs w:val="20"/>
              </w:rPr>
              <w:t xml:space="preserve"> Datum indiening</w:t>
            </w:r>
          </w:p>
        </w:tc>
      </w:tr>
      <w:tr w:rsidR="00210DDA" w:rsidRPr="008E5E6C"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urgentie</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VERZOEK . Urgentie</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proofErr w:type="spellStart"/>
            <w:r>
              <w:rPr>
                <w:rFonts w:ascii="Calibri" w:hAnsi="Calibri"/>
                <w:color w:val="000000"/>
                <w:sz w:val="20"/>
                <w:szCs w:val="20"/>
              </w:rPr>
              <w:t>rolJeugdzorg</w:t>
            </w:r>
            <w:r w:rsidRPr="00897613">
              <w:rPr>
                <w:rFonts w:ascii="Calibri" w:hAnsi="Calibri"/>
                <w:color w:val="000000"/>
                <w:sz w:val="20"/>
                <w:szCs w:val="20"/>
              </w:rPr>
              <w:t>Verzoeker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VERZOEK . Jeugdzorgrol verzoeker</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gezins</w:t>
            </w:r>
            <w:r w:rsidR="001D1B9B">
              <w:rPr>
                <w:rFonts w:ascii="Calibri" w:hAnsi="Calibri"/>
                <w:color w:val="000000"/>
                <w:sz w:val="20"/>
                <w:szCs w:val="20"/>
              </w:rPr>
              <w:t>g</w:t>
            </w:r>
            <w:r>
              <w:rPr>
                <w:rFonts w:ascii="Calibri" w:hAnsi="Calibri"/>
                <w:color w:val="000000"/>
                <w:sz w:val="20"/>
                <w:szCs w:val="20"/>
              </w:rPr>
              <w:t>eschiedenis</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ZAAK (gemeente) . Gezinsgeschiedenis</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154A6" w:rsidRDefault="00210DDA" w:rsidP="007B2684">
            <w:pPr>
              <w:spacing w:line="240" w:lineRule="auto"/>
              <w:rPr>
                <w:rFonts w:ascii="Calibri" w:hAnsi="Calibri"/>
                <w:color w:val="000000"/>
                <w:sz w:val="20"/>
                <w:szCs w:val="20"/>
              </w:rPr>
            </w:pPr>
            <w:r w:rsidRPr="007154A6">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154A6" w:rsidRDefault="00210DDA" w:rsidP="007B2684">
            <w:pPr>
              <w:spacing w:line="240" w:lineRule="auto"/>
              <w:rPr>
                <w:rFonts w:ascii="Calibri" w:hAnsi="Calibri"/>
                <w:color w:val="000000"/>
                <w:sz w:val="20"/>
                <w:szCs w:val="20"/>
              </w:rPr>
            </w:pPr>
            <w:proofErr w:type="spellStart"/>
            <w:r w:rsidRPr="00810E2D">
              <w:rPr>
                <w:rFonts w:ascii="Calibri" w:hAnsi="Calibri"/>
                <w:color w:val="000000"/>
                <w:sz w:val="20"/>
                <w:szCs w:val="20"/>
              </w:rPr>
              <w:t>clientvolgnummer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97613" w:rsidRDefault="00210DDA" w:rsidP="007B2684">
            <w:pPr>
              <w:spacing w:line="240" w:lineRule="auto"/>
              <w:rPr>
                <w:rFonts w:ascii="Calibri" w:hAnsi="Calibri"/>
                <w:color w:val="000000"/>
                <w:sz w:val="20"/>
                <w:szCs w:val="20"/>
              </w:rPr>
            </w:pPr>
            <w:r>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97613" w:rsidRDefault="00810E2D"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Client-volgnummer</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RNI</w:t>
            </w:r>
            <w:r w:rsidR="001D1B9B">
              <w:rPr>
                <w:rFonts w:ascii="Calibri" w:hAnsi="Calibri"/>
                <w:color w:val="000000"/>
                <w:sz w:val="20"/>
                <w:szCs w:val="20"/>
              </w:rPr>
              <w:t>-</w:t>
            </w:r>
            <w:r w:rsidRPr="00897613">
              <w:rPr>
                <w:rFonts w:ascii="Calibri" w:hAnsi="Calibri"/>
                <w:color w:val="000000"/>
                <w:sz w:val="20"/>
                <w:szCs w:val="20"/>
              </w:rPr>
              <w:t>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RNI-nummer</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vreemdelingennummer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sidRPr="00897613">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Vreemdelingennummer</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proofErr w:type="spellStart"/>
            <w:r w:rsidRPr="008E5E6C">
              <w:rPr>
                <w:rFonts w:ascii="Calibri" w:hAnsi="Calibri"/>
                <w:color w:val="000000"/>
                <w:sz w:val="20"/>
                <w:szCs w:val="20"/>
              </w:rPr>
              <w:t>beschrijvendeIdentificatie</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8E5E6C" w:rsidRDefault="00210DDA"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Beschrijvende identificatie</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154A6" w:rsidRDefault="00210DDA" w:rsidP="007B2684">
            <w:pPr>
              <w:spacing w:line="240" w:lineRule="auto"/>
              <w:rPr>
                <w:rFonts w:ascii="Calibri" w:hAnsi="Calibri"/>
                <w:color w:val="000000"/>
                <w:sz w:val="20"/>
                <w:szCs w:val="20"/>
              </w:rPr>
            </w:pPr>
            <w:r w:rsidRPr="007154A6">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46CD3" w:rsidRDefault="00210DDA" w:rsidP="007B2684">
            <w:pPr>
              <w:spacing w:line="240" w:lineRule="auto"/>
              <w:rPr>
                <w:rFonts w:ascii="Calibri" w:hAnsi="Calibri"/>
                <w:color w:val="000000"/>
                <w:sz w:val="20"/>
                <w:szCs w:val="20"/>
                <w:highlight w:val="yellow"/>
              </w:rPr>
            </w:pPr>
            <w:proofErr w:type="spellStart"/>
            <w:r w:rsidRPr="00810E2D">
              <w:rPr>
                <w:rFonts w:ascii="Calibri" w:hAnsi="Calibri"/>
                <w:color w:val="000000"/>
                <w:sz w:val="20"/>
                <w:szCs w:val="20"/>
              </w:rPr>
              <w:t>clientvolgnummer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810E2D" w:rsidP="00AE6351">
            <w:pPr>
              <w:spacing w:line="240" w:lineRule="auto"/>
              <w:rPr>
                <w:rFonts w:ascii="Calibri" w:hAnsi="Calibri"/>
                <w:color w:val="000000"/>
                <w:sz w:val="20"/>
                <w:szCs w:val="20"/>
              </w:rPr>
            </w:pPr>
            <w:r>
              <w:rPr>
                <w:rFonts w:ascii="Calibri" w:hAnsi="Calibri"/>
                <w:color w:val="000000"/>
                <w:sz w:val="20"/>
                <w:szCs w:val="20"/>
              </w:rPr>
              <w:t>ROL</w:t>
            </w:r>
            <w:r w:rsidR="00AE6351">
              <w:rPr>
                <w:rFonts w:ascii="Calibri" w:hAnsi="Calibri"/>
                <w:color w:val="000000"/>
                <w:sz w:val="20"/>
                <w:szCs w:val="20"/>
              </w:rPr>
              <w:t xml:space="preserve"> als gezaghebbende over ZAAKOBJECT</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154A6" w:rsidRDefault="00210DDA" w:rsidP="007B2684">
            <w:pPr>
              <w:spacing w:line="240" w:lineRule="auto"/>
              <w:rPr>
                <w:rFonts w:ascii="Calibri" w:hAnsi="Calibri"/>
                <w:color w:val="000000"/>
                <w:sz w:val="20"/>
                <w:szCs w:val="20"/>
              </w:rPr>
            </w:pPr>
            <w:r w:rsidRPr="007154A6">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Pr="00746CD3" w:rsidRDefault="00210DDA" w:rsidP="007B2684">
            <w:pPr>
              <w:spacing w:line="240" w:lineRule="auto"/>
              <w:rPr>
                <w:rFonts w:ascii="Calibri" w:hAnsi="Calibri"/>
                <w:color w:val="000000"/>
                <w:sz w:val="20"/>
                <w:szCs w:val="20"/>
                <w:highlight w:val="yellow"/>
              </w:rPr>
            </w:pPr>
            <w:proofErr w:type="spellStart"/>
            <w:r w:rsidRPr="00810E2D">
              <w:rPr>
                <w:rFonts w:ascii="Calibri" w:hAnsi="Calibri"/>
                <w:color w:val="000000"/>
                <w:sz w:val="20"/>
                <w:szCs w:val="20"/>
              </w:rPr>
              <w:t>rolJeugdzorg</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810E2D" w:rsidP="007B2684">
            <w:pPr>
              <w:spacing w:line="240" w:lineRule="auto"/>
              <w:rPr>
                <w:rFonts w:ascii="Calibri" w:hAnsi="Calibri"/>
                <w:color w:val="000000"/>
                <w:sz w:val="20"/>
                <w:szCs w:val="20"/>
              </w:rPr>
            </w:pPr>
            <w:r>
              <w:rPr>
                <w:rFonts w:ascii="Calibri" w:hAnsi="Calibri"/>
                <w:color w:val="000000"/>
                <w:sz w:val="20"/>
                <w:szCs w:val="20"/>
              </w:rPr>
              <w:t>ROL . Omschrijving</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proofErr w:type="spellStart"/>
            <w:r>
              <w:rPr>
                <w:rFonts w:ascii="Calibri" w:hAnsi="Calibri"/>
                <w:color w:val="000000"/>
                <w:sz w:val="20"/>
                <w:szCs w:val="20"/>
              </w:rPr>
              <w:t>indicatieGeinformeerd</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AE6351" w:rsidP="007B2684">
            <w:pPr>
              <w:spacing w:line="240" w:lineRule="auto"/>
              <w:rPr>
                <w:rFonts w:ascii="Calibri" w:hAnsi="Calibri"/>
                <w:color w:val="000000"/>
                <w:sz w:val="20"/>
                <w:szCs w:val="20"/>
              </w:rPr>
            </w:pPr>
            <w:r>
              <w:rPr>
                <w:rFonts w:ascii="Calibri" w:hAnsi="Calibri"/>
                <w:color w:val="000000"/>
                <w:sz w:val="20"/>
                <w:szCs w:val="20"/>
              </w:rPr>
              <w:t xml:space="preserve">INFORMERING </w:t>
            </w:r>
            <w:r w:rsidR="00210DDA">
              <w:rPr>
                <w:rFonts w:ascii="Calibri" w:hAnsi="Calibri"/>
                <w:color w:val="000000"/>
                <w:sz w:val="20"/>
                <w:szCs w:val="20"/>
              </w:rPr>
              <w:t>. Indicatie geïnformeerd</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proofErr w:type="spellStart"/>
            <w:r>
              <w:rPr>
                <w:rFonts w:ascii="Calibri" w:hAnsi="Calibri"/>
                <w:color w:val="000000"/>
                <w:sz w:val="20"/>
                <w:szCs w:val="20"/>
              </w:rPr>
              <w:t>redenGeenInformering</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AE6351" w:rsidP="00AE6351">
            <w:pPr>
              <w:spacing w:line="240" w:lineRule="auto"/>
              <w:rPr>
                <w:rFonts w:ascii="Calibri" w:hAnsi="Calibri"/>
                <w:color w:val="000000"/>
                <w:sz w:val="20"/>
                <w:szCs w:val="20"/>
              </w:rPr>
            </w:pPr>
            <w:r>
              <w:rPr>
                <w:rFonts w:ascii="Calibri" w:hAnsi="Calibri"/>
                <w:color w:val="000000"/>
                <w:sz w:val="20"/>
                <w:szCs w:val="20"/>
              </w:rPr>
              <w:t>INFORMERING</w:t>
            </w:r>
            <w:r w:rsidR="00210DDA">
              <w:rPr>
                <w:rFonts w:ascii="Calibri" w:hAnsi="Calibri"/>
                <w:color w:val="000000"/>
                <w:sz w:val="20"/>
                <w:szCs w:val="20"/>
              </w:rPr>
              <w:t xml:space="preserve"> . Reden geen </w:t>
            </w:r>
            <w:proofErr w:type="spellStart"/>
            <w:r w:rsidR="00210DDA">
              <w:rPr>
                <w:rFonts w:ascii="Calibri" w:hAnsi="Calibri"/>
                <w:color w:val="000000"/>
                <w:sz w:val="20"/>
                <w:szCs w:val="20"/>
              </w:rPr>
              <w:t>informering</w:t>
            </w:r>
            <w:proofErr w:type="spellEnd"/>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proofErr w:type="spellStart"/>
            <w:r>
              <w:rPr>
                <w:rFonts w:ascii="Calibri" w:hAnsi="Calibri"/>
                <w:color w:val="000000"/>
                <w:sz w:val="20"/>
                <w:szCs w:val="20"/>
              </w:rPr>
              <w:t>kvkNummer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MAATSCHAPPELIJKE ACTIVITEIT . KvK-nummer</w:t>
            </w:r>
          </w:p>
        </w:tc>
      </w:tr>
      <w:tr w:rsidR="00210DDA" w:rsidRPr="00A95A8D" w:rsidTr="00210DDA">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proofErr w:type="spellStart"/>
            <w:r>
              <w:rPr>
                <w:rFonts w:ascii="Calibri" w:hAnsi="Calibri"/>
                <w:color w:val="000000"/>
                <w:sz w:val="20"/>
                <w:szCs w:val="20"/>
              </w:rPr>
              <w:t>handelsnaamVerkort</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10DDA" w:rsidRDefault="00210DDA" w:rsidP="007B2684">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rsidR="004C3E93" w:rsidRDefault="00210DDA">
            <w:pPr>
              <w:keepNext/>
              <w:spacing w:line="240" w:lineRule="auto"/>
              <w:rPr>
                <w:rFonts w:ascii="Calibri" w:hAnsi="Calibri"/>
                <w:color w:val="000000"/>
                <w:sz w:val="20"/>
                <w:szCs w:val="20"/>
              </w:rPr>
            </w:pPr>
            <w:r>
              <w:rPr>
                <w:rFonts w:ascii="Calibri" w:hAnsi="Calibri"/>
                <w:color w:val="000000"/>
                <w:sz w:val="20"/>
                <w:szCs w:val="20"/>
              </w:rPr>
              <w:t>MAATSCHAPPELIJKE ACTIVITEIT .  Verkorte naam</w:t>
            </w:r>
          </w:p>
        </w:tc>
      </w:tr>
    </w:tbl>
    <w:p w:rsidR="004C3E93" w:rsidRDefault="00562ED2">
      <w:pPr>
        <w:pStyle w:val="Bijschrift"/>
        <w:rPr>
          <w:sz w:val="20"/>
          <w:szCs w:val="20"/>
        </w:rPr>
      </w:pPr>
      <w:bookmarkStart w:id="219" w:name="_Ref389232812"/>
      <w:r>
        <w:t xml:space="preserve">Tabel </w:t>
      </w:r>
      <w:r w:rsidR="0081663F">
        <w:fldChar w:fldCharType="begin"/>
      </w:r>
      <w:r w:rsidR="005856C4">
        <w:instrText xml:space="preserve"> SEQ Tabel \* ARABIC </w:instrText>
      </w:r>
      <w:r w:rsidR="0081663F">
        <w:fldChar w:fldCharType="separate"/>
      </w:r>
      <w:r w:rsidR="005856C4">
        <w:rPr>
          <w:noProof/>
        </w:rPr>
        <w:t>1</w:t>
      </w:r>
      <w:r w:rsidR="0081663F">
        <w:fldChar w:fldCharType="end"/>
      </w:r>
      <w:bookmarkEnd w:id="219"/>
      <w:r>
        <w:t xml:space="preserve">: extra elementen voor </w:t>
      </w:r>
      <w:proofErr w:type="spellStart"/>
      <w:r>
        <w:t>vto-bericht</w:t>
      </w:r>
      <w:proofErr w:type="spellEnd"/>
    </w:p>
    <w:p w:rsidR="00C950BC" w:rsidRPr="00D04DD8" w:rsidRDefault="00C950BC" w:rsidP="00C950BC">
      <w:r w:rsidRPr="00D04DD8">
        <w:t xml:space="preserve">Bijvoorbeeld, om het veld ‘Urgentie’ (zie objecttype VERZOEK) dat geen onderdeel is van het RGBZ toch te kunnen gebruiken in </w:t>
      </w:r>
      <w:proofErr w:type="spellStart"/>
      <w:r w:rsidRPr="00D04DD8">
        <w:t>StUF-ZKN</w:t>
      </w:r>
      <w:proofErr w:type="spellEnd"/>
      <w:r w:rsidRPr="00D04DD8">
        <w:t xml:space="preserve"> is het als een </w:t>
      </w:r>
      <w:proofErr w:type="spellStart"/>
      <w:r w:rsidRPr="00D04DD8">
        <w:t>extraElement</w:t>
      </w:r>
      <w:proofErr w:type="spellEnd"/>
      <w:r w:rsidRPr="00D04DD8">
        <w:t xml:space="preserve"> toegevoegd aan het entiteittype ZAK in bovenstaande tabel. Als het verzoek tot onderzoek spoedeisend is kan dat kenbaar worden gemaakt door het als </w:t>
      </w:r>
      <w:proofErr w:type="spellStart"/>
      <w:r w:rsidRPr="00D04DD8">
        <w:t>extraElement</w:t>
      </w:r>
      <w:proofErr w:type="spellEnd"/>
      <w:r w:rsidRPr="00D04DD8">
        <w:t xml:space="preserve"> op te nemen binnen het entiteittype ZAK in het vtoDi01 bericht.</w:t>
      </w:r>
    </w:p>
    <w:p w:rsidR="00C950BC" w:rsidRPr="00D04DD8" w:rsidRDefault="00C950BC" w:rsidP="00C950BC">
      <w:pPr>
        <w:autoSpaceDE w:val="0"/>
        <w:autoSpaceDN w:val="0"/>
        <w:adjustRightInd w:val="0"/>
        <w:spacing w:line="240" w:lineRule="auto"/>
        <w:rPr>
          <w:rFonts w:ascii="Arial" w:hAnsi="Arial" w:cs="Arial"/>
          <w:color w:val="000000"/>
          <w:sz w:val="20"/>
          <w:szCs w:val="20"/>
          <w:highlight w:val="white"/>
        </w:rPr>
      </w:pPr>
      <w:r w:rsidRPr="00D04DD8">
        <w:rPr>
          <w:rFonts w:ascii="Arial" w:hAnsi="Arial" w:cs="Arial"/>
          <w:color w:val="0000FF"/>
          <w:sz w:val="20"/>
          <w:szCs w:val="20"/>
          <w:highlight w:val="white"/>
        </w:rPr>
        <w:t>&lt;</w:t>
      </w:r>
      <w:proofErr w:type="spellStart"/>
      <w:r w:rsidRPr="00D04DD8">
        <w:rPr>
          <w:rFonts w:ascii="Arial" w:hAnsi="Arial" w:cs="Arial"/>
          <w:color w:val="800000"/>
          <w:sz w:val="20"/>
          <w:szCs w:val="20"/>
          <w:highlight w:val="white"/>
        </w:rPr>
        <w:t>StUF</w:t>
      </w:r>
      <w:proofErr w:type="spellEnd"/>
      <w:r w:rsidRPr="00D04DD8">
        <w:rPr>
          <w:rFonts w:ascii="Arial" w:hAnsi="Arial" w:cs="Arial"/>
          <w:color w:val="800000"/>
          <w:sz w:val="20"/>
          <w:szCs w:val="20"/>
          <w:highlight w:val="white"/>
        </w:rPr>
        <w:t>:</w:t>
      </w:r>
      <w:proofErr w:type="spellStart"/>
      <w:r w:rsidRPr="00D04DD8">
        <w:rPr>
          <w:rFonts w:ascii="Arial" w:hAnsi="Arial" w:cs="Arial"/>
          <w:color w:val="800000"/>
          <w:sz w:val="20"/>
          <w:szCs w:val="20"/>
          <w:highlight w:val="white"/>
        </w:rPr>
        <w:t>extraElementen</w:t>
      </w:r>
      <w:proofErr w:type="spellEnd"/>
      <w:r w:rsidRPr="00D04DD8">
        <w:rPr>
          <w:rFonts w:ascii="Arial" w:hAnsi="Arial" w:cs="Arial"/>
          <w:color w:val="0000FF"/>
          <w:sz w:val="20"/>
          <w:szCs w:val="20"/>
          <w:highlight w:val="white"/>
        </w:rPr>
        <w:t>&gt;</w:t>
      </w:r>
    </w:p>
    <w:p w:rsidR="00C950BC" w:rsidRPr="00D04DD8" w:rsidRDefault="00C950BC" w:rsidP="00C950BC">
      <w:pPr>
        <w:autoSpaceDE w:val="0"/>
        <w:autoSpaceDN w:val="0"/>
        <w:adjustRightInd w:val="0"/>
        <w:spacing w:line="240" w:lineRule="auto"/>
        <w:rPr>
          <w:rFonts w:ascii="Arial" w:hAnsi="Arial" w:cs="Arial"/>
          <w:color w:val="000000"/>
          <w:sz w:val="20"/>
          <w:szCs w:val="20"/>
          <w:highlight w:val="white"/>
        </w:rPr>
      </w:pPr>
      <w:r w:rsidRPr="00D04DD8">
        <w:rPr>
          <w:rFonts w:ascii="Arial" w:hAnsi="Arial" w:cs="Arial"/>
          <w:color w:val="000000"/>
          <w:sz w:val="20"/>
          <w:szCs w:val="20"/>
          <w:highlight w:val="white"/>
        </w:rPr>
        <w:tab/>
      </w:r>
      <w:r w:rsidRPr="00D04DD8">
        <w:rPr>
          <w:rFonts w:ascii="Arial" w:hAnsi="Arial" w:cs="Arial"/>
          <w:color w:val="0000FF"/>
          <w:sz w:val="20"/>
          <w:szCs w:val="20"/>
          <w:highlight w:val="white"/>
        </w:rPr>
        <w:t>&lt;</w:t>
      </w:r>
      <w:proofErr w:type="spellStart"/>
      <w:r w:rsidRPr="00D04DD8">
        <w:rPr>
          <w:rFonts w:ascii="Arial" w:hAnsi="Arial" w:cs="Arial"/>
          <w:color w:val="800000"/>
          <w:sz w:val="20"/>
          <w:szCs w:val="20"/>
          <w:highlight w:val="white"/>
        </w:rPr>
        <w:t>StUF</w:t>
      </w:r>
      <w:proofErr w:type="spellEnd"/>
      <w:r w:rsidRPr="00D04DD8">
        <w:rPr>
          <w:rFonts w:ascii="Arial" w:hAnsi="Arial" w:cs="Arial"/>
          <w:color w:val="800000"/>
          <w:sz w:val="20"/>
          <w:szCs w:val="20"/>
          <w:highlight w:val="white"/>
        </w:rPr>
        <w:t>:</w:t>
      </w:r>
      <w:proofErr w:type="spellStart"/>
      <w:r w:rsidRPr="00D04DD8">
        <w:rPr>
          <w:rFonts w:ascii="Arial" w:hAnsi="Arial" w:cs="Arial"/>
          <w:color w:val="800000"/>
          <w:sz w:val="20"/>
          <w:szCs w:val="20"/>
          <w:highlight w:val="white"/>
        </w:rPr>
        <w:t>extraElement</w:t>
      </w:r>
      <w:proofErr w:type="spellEnd"/>
      <w:r w:rsidRPr="00D04DD8">
        <w:rPr>
          <w:rFonts w:ascii="Arial" w:hAnsi="Arial" w:cs="Arial"/>
          <w:color w:val="FF0000"/>
          <w:sz w:val="20"/>
          <w:szCs w:val="20"/>
          <w:highlight w:val="white"/>
        </w:rPr>
        <w:t xml:space="preserve"> naam</w:t>
      </w:r>
      <w:r w:rsidRPr="00D04DD8">
        <w:rPr>
          <w:rFonts w:ascii="Arial" w:hAnsi="Arial" w:cs="Arial"/>
          <w:color w:val="0000FF"/>
          <w:sz w:val="20"/>
          <w:szCs w:val="20"/>
          <w:highlight w:val="white"/>
        </w:rPr>
        <w:t>="</w:t>
      </w:r>
      <w:r w:rsidRPr="00D04DD8">
        <w:rPr>
          <w:rFonts w:ascii="Arial" w:hAnsi="Arial" w:cs="Arial"/>
          <w:color w:val="000000"/>
          <w:sz w:val="20"/>
          <w:szCs w:val="20"/>
          <w:highlight w:val="white"/>
        </w:rPr>
        <w:t>urgentie</w:t>
      </w:r>
      <w:r w:rsidRPr="00D04DD8">
        <w:rPr>
          <w:rFonts w:ascii="Arial" w:hAnsi="Arial" w:cs="Arial"/>
          <w:color w:val="0000FF"/>
          <w:sz w:val="20"/>
          <w:szCs w:val="20"/>
          <w:highlight w:val="white"/>
        </w:rPr>
        <w:t>"&gt;</w:t>
      </w:r>
      <w:r w:rsidRPr="00D04DD8">
        <w:rPr>
          <w:rFonts w:ascii="Arial" w:hAnsi="Arial" w:cs="Arial"/>
          <w:color w:val="000000"/>
          <w:sz w:val="20"/>
          <w:szCs w:val="20"/>
          <w:highlight w:val="white"/>
        </w:rPr>
        <w:t>1</w:t>
      </w:r>
      <w:r w:rsidRPr="00D04DD8">
        <w:rPr>
          <w:rFonts w:ascii="Arial" w:hAnsi="Arial" w:cs="Arial"/>
          <w:color w:val="0000FF"/>
          <w:sz w:val="20"/>
          <w:szCs w:val="20"/>
          <w:highlight w:val="white"/>
        </w:rPr>
        <w:t>&lt;/</w:t>
      </w:r>
      <w:proofErr w:type="spellStart"/>
      <w:r w:rsidRPr="00D04DD8">
        <w:rPr>
          <w:rFonts w:ascii="Arial" w:hAnsi="Arial" w:cs="Arial"/>
          <w:color w:val="800000"/>
          <w:sz w:val="20"/>
          <w:szCs w:val="20"/>
          <w:highlight w:val="white"/>
        </w:rPr>
        <w:t>StUF</w:t>
      </w:r>
      <w:proofErr w:type="spellEnd"/>
      <w:r w:rsidRPr="00D04DD8">
        <w:rPr>
          <w:rFonts w:ascii="Arial" w:hAnsi="Arial" w:cs="Arial"/>
          <w:color w:val="800000"/>
          <w:sz w:val="20"/>
          <w:szCs w:val="20"/>
          <w:highlight w:val="white"/>
        </w:rPr>
        <w:t>:</w:t>
      </w:r>
      <w:proofErr w:type="spellStart"/>
      <w:r w:rsidRPr="00D04DD8">
        <w:rPr>
          <w:rFonts w:ascii="Arial" w:hAnsi="Arial" w:cs="Arial"/>
          <w:color w:val="800000"/>
          <w:sz w:val="20"/>
          <w:szCs w:val="20"/>
          <w:highlight w:val="white"/>
        </w:rPr>
        <w:t>extraElement</w:t>
      </w:r>
      <w:proofErr w:type="spellEnd"/>
      <w:r w:rsidRPr="00D04DD8">
        <w:rPr>
          <w:rFonts w:ascii="Arial" w:hAnsi="Arial" w:cs="Arial"/>
          <w:color w:val="0000FF"/>
          <w:sz w:val="20"/>
          <w:szCs w:val="20"/>
          <w:highlight w:val="white"/>
        </w:rPr>
        <w:t>&gt;</w:t>
      </w:r>
    </w:p>
    <w:p w:rsidR="00E80952" w:rsidRDefault="00C950BC" w:rsidP="00C950BC">
      <w:pPr>
        <w:rPr>
          <w:rFonts w:ascii="Arial" w:hAnsi="Arial" w:cs="Arial"/>
          <w:color w:val="0000FF"/>
          <w:sz w:val="20"/>
          <w:szCs w:val="20"/>
        </w:rPr>
      </w:pPr>
      <w:r w:rsidRPr="00D04DD8">
        <w:rPr>
          <w:rFonts w:ascii="Arial" w:hAnsi="Arial" w:cs="Arial"/>
          <w:color w:val="0000FF"/>
          <w:sz w:val="20"/>
          <w:szCs w:val="20"/>
          <w:highlight w:val="white"/>
        </w:rPr>
        <w:t>&lt;/</w:t>
      </w:r>
      <w:proofErr w:type="spellStart"/>
      <w:r w:rsidRPr="00D04DD8">
        <w:rPr>
          <w:rFonts w:ascii="Arial" w:hAnsi="Arial" w:cs="Arial"/>
          <w:color w:val="800000"/>
          <w:sz w:val="20"/>
          <w:szCs w:val="20"/>
          <w:highlight w:val="white"/>
        </w:rPr>
        <w:t>StUF</w:t>
      </w:r>
      <w:proofErr w:type="spellEnd"/>
      <w:r w:rsidRPr="00D04DD8">
        <w:rPr>
          <w:rFonts w:ascii="Arial" w:hAnsi="Arial" w:cs="Arial"/>
          <w:color w:val="800000"/>
          <w:sz w:val="20"/>
          <w:szCs w:val="20"/>
          <w:highlight w:val="white"/>
        </w:rPr>
        <w:t>:</w:t>
      </w:r>
      <w:proofErr w:type="spellStart"/>
      <w:r w:rsidRPr="00D04DD8">
        <w:rPr>
          <w:rFonts w:ascii="Arial" w:hAnsi="Arial" w:cs="Arial"/>
          <w:color w:val="800000"/>
          <w:sz w:val="20"/>
          <w:szCs w:val="20"/>
          <w:highlight w:val="white"/>
        </w:rPr>
        <w:t>extraElementen</w:t>
      </w:r>
      <w:proofErr w:type="spellEnd"/>
      <w:r w:rsidRPr="00D04DD8">
        <w:rPr>
          <w:rFonts w:ascii="Arial" w:hAnsi="Arial" w:cs="Arial"/>
          <w:color w:val="0000FF"/>
          <w:sz w:val="20"/>
          <w:szCs w:val="20"/>
          <w:highlight w:val="white"/>
        </w:rPr>
        <w:t>&gt;</w:t>
      </w:r>
    </w:p>
    <w:p w:rsidR="004C3E93" w:rsidRDefault="00D13352">
      <w:pPr>
        <w:pStyle w:val="2kopjevet"/>
        <w:rPr>
          <w:sz w:val="20"/>
        </w:rPr>
      </w:pPr>
      <w:r w:rsidRPr="00D13352">
        <w:rPr>
          <w:sz w:val="20"/>
          <w:szCs w:val="20"/>
        </w:rPr>
        <w:t>Aanvullende</w:t>
      </w:r>
      <w:r w:rsidRPr="00D13352">
        <w:rPr>
          <w:sz w:val="20"/>
        </w:rPr>
        <w:t xml:space="preserve"> regels</w:t>
      </w:r>
      <w:r w:rsidR="003434B1">
        <w:rPr>
          <w:sz w:val="20"/>
        </w:rPr>
        <w:t xml:space="preserve"> </w:t>
      </w:r>
      <w:proofErr w:type="spellStart"/>
      <w:r w:rsidR="003434B1">
        <w:rPr>
          <w:sz w:val="20"/>
        </w:rPr>
        <w:t>vto-bericht</w:t>
      </w:r>
      <w:proofErr w:type="spellEnd"/>
    </w:p>
    <w:p w:rsidR="007E6AD5" w:rsidRDefault="00360E44" w:rsidP="00360E44">
      <w:pPr>
        <w:rPr>
          <w:lang w:eastAsia="en-US"/>
        </w:rPr>
      </w:pPr>
      <w:r>
        <w:rPr>
          <w:lang w:eastAsia="en-US"/>
        </w:rPr>
        <w:t xml:space="preserve">In deze sectie worden de </w:t>
      </w:r>
      <w:r w:rsidR="00F75737">
        <w:rPr>
          <w:lang w:eastAsia="en-US"/>
        </w:rPr>
        <w:t xml:space="preserve">(aanvullende) </w:t>
      </w:r>
      <w:r>
        <w:rPr>
          <w:lang w:eastAsia="en-US"/>
        </w:rPr>
        <w:t xml:space="preserve">regels van het </w:t>
      </w:r>
      <w:proofErr w:type="spellStart"/>
      <w:r>
        <w:rPr>
          <w:lang w:eastAsia="en-US"/>
        </w:rPr>
        <w:t>vto-bericht</w:t>
      </w:r>
      <w:proofErr w:type="spellEnd"/>
      <w:r>
        <w:rPr>
          <w:lang w:eastAsia="en-US"/>
        </w:rPr>
        <w:t xml:space="preserve"> beschreven die niet </w:t>
      </w:r>
      <w:r w:rsidR="00F75737">
        <w:rPr>
          <w:lang w:eastAsia="en-US"/>
        </w:rPr>
        <w:t xml:space="preserve">kunnen </w:t>
      </w:r>
      <w:r>
        <w:rPr>
          <w:lang w:eastAsia="en-US"/>
        </w:rPr>
        <w:t xml:space="preserve">worden afgedwongen door het schema. </w:t>
      </w:r>
      <w:r w:rsidR="00F82C53">
        <w:rPr>
          <w:lang w:eastAsia="en-US"/>
        </w:rPr>
        <w:t xml:space="preserve">In de beschrijving van de regels worden </w:t>
      </w:r>
      <w:r w:rsidR="00BA73A5">
        <w:rPr>
          <w:lang w:eastAsia="en-US"/>
        </w:rPr>
        <w:t xml:space="preserve">de volgende </w:t>
      </w:r>
      <w:proofErr w:type="spellStart"/>
      <w:r w:rsidR="00F82C53">
        <w:rPr>
          <w:lang w:eastAsia="en-US"/>
        </w:rPr>
        <w:t>Xpath-expressies</w:t>
      </w:r>
      <w:proofErr w:type="spellEnd"/>
      <w:r w:rsidR="00F82C53">
        <w:rPr>
          <w:lang w:eastAsia="en-US"/>
        </w:rPr>
        <w:t xml:space="preserve"> gebruikt:</w:t>
      </w:r>
    </w:p>
    <w:p w:rsidR="00360E44" w:rsidRDefault="00360E44">
      <w:pPr>
        <w:rPr>
          <w:lang w:eastAsia="en-US"/>
        </w:rPr>
      </w:pPr>
    </w:p>
    <w:p w:rsidR="00F82C53" w:rsidRDefault="00F82C53">
      <w:pPr>
        <w:rPr>
          <w:lang w:eastAsia="en-US"/>
        </w:rPr>
      </w:pPr>
    </w:p>
    <w:tbl>
      <w:tblPr>
        <w:tblStyle w:val="Tabelraster"/>
        <w:tblW w:w="0" w:type="auto"/>
        <w:tblLook w:val="04A0"/>
      </w:tblPr>
      <w:tblGrid>
        <w:gridCol w:w="2084"/>
        <w:gridCol w:w="4234"/>
      </w:tblGrid>
      <w:tr w:rsidR="00BA73A5" w:rsidRPr="00BA73A5" w:rsidTr="00F82C53">
        <w:tc>
          <w:tcPr>
            <w:tcW w:w="2084" w:type="dxa"/>
          </w:tcPr>
          <w:p w:rsidR="00BA73A5" w:rsidRPr="00BA73A5" w:rsidRDefault="00BA73A5" w:rsidP="00360E44">
            <w:pPr>
              <w:rPr>
                <w:b/>
                <w:lang w:eastAsia="en-US"/>
              </w:rPr>
            </w:pPr>
            <w:proofErr w:type="spellStart"/>
            <w:r>
              <w:rPr>
                <w:b/>
                <w:lang w:eastAsia="en-US"/>
              </w:rPr>
              <w:t>Xpath-ex</w:t>
            </w:r>
            <w:r w:rsidR="00D13352" w:rsidRPr="00D13352">
              <w:rPr>
                <w:b/>
                <w:lang w:eastAsia="en-US"/>
              </w:rPr>
              <w:t>pressie</w:t>
            </w:r>
            <w:proofErr w:type="spellEnd"/>
          </w:p>
        </w:tc>
        <w:tc>
          <w:tcPr>
            <w:tcW w:w="4234" w:type="dxa"/>
          </w:tcPr>
          <w:p w:rsidR="00BA73A5" w:rsidRPr="00BA73A5" w:rsidRDefault="00D13352" w:rsidP="00BA73A5">
            <w:pPr>
              <w:rPr>
                <w:b/>
                <w:lang w:eastAsia="en-US"/>
              </w:rPr>
            </w:pPr>
            <w:r w:rsidRPr="00D13352">
              <w:rPr>
                <w:b/>
                <w:lang w:eastAsia="en-US"/>
              </w:rPr>
              <w:t>Betekenis</w:t>
            </w:r>
          </w:p>
        </w:tc>
      </w:tr>
      <w:tr w:rsidR="00F82C53" w:rsidTr="00F82C53">
        <w:tc>
          <w:tcPr>
            <w:tcW w:w="2084" w:type="dxa"/>
          </w:tcPr>
          <w:p w:rsidR="00F82C53" w:rsidRPr="00F82C53" w:rsidRDefault="00D13352" w:rsidP="00360E44">
            <w:pPr>
              <w:rPr>
                <w:i/>
                <w:lang w:eastAsia="en-US"/>
              </w:rPr>
            </w:pPr>
            <w:r w:rsidRPr="00D13352">
              <w:rPr>
                <w:i/>
                <w:lang w:eastAsia="en-US"/>
              </w:rPr>
              <w:t>elementnaam</w:t>
            </w:r>
          </w:p>
        </w:tc>
        <w:tc>
          <w:tcPr>
            <w:tcW w:w="4234" w:type="dxa"/>
          </w:tcPr>
          <w:p w:rsidR="00F82C53" w:rsidRDefault="00BA73A5">
            <w:pPr>
              <w:rPr>
                <w:lang w:eastAsia="en-US"/>
              </w:rPr>
            </w:pPr>
            <w:r>
              <w:rPr>
                <w:lang w:eastAsia="en-US"/>
              </w:rPr>
              <w:t xml:space="preserve">Het element </w:t>
            </w:r>
            <w:r w:rsidR="00F82C53">
              <w:rPr>
                <w:lang w:eastAsia="en-US"/>
              </w:rPr>
              <w:t xml:space="preserve">met </w:t>
            </w:r>
            <w:r w:rsidR="00D13352" w:rsidRPr="00D13352">
              <w:rPr>
                <w:i/>
                <w:lang w:eastAsia="en-US"/>
              </w:rPr>
              <w:t>elementnaam</w:t>
            </w:r>
          </w:p>
        </w:tc>
      </w:tr>
      <w:tr w:rsidR="00F82C53" w:rsidTr="00F82C53">
        <w:tc>
          <w:tcPr>
            <w:tcW w:w="2084" w:type="dxa"/>
          </w:tcPr>
          <w:p w:rsidR="00F82C53" w:rsidRDefault="00F82C53" w:rsidP="00360E44">
            <w:pPr>
              <w:rPr>
                <w:lang w:eastAsia="en-US"/>
              </w:rPr>
            </w:pPr>
            <w:r>
              <w:rPr>
                <w:lang w:eastAsia="en-US"/>
              </w:rPr>
              <w:t>/</w:t>
            </w:r>
          </w:p>
        </w:tc>
        <w:tc>
          <w:tcPr>
            <w:tcW w:w="4234" w:type="dxa"/>
          </w:tcPr>
          <w:p w:rsidR="00F82C53" w:rsidRDefault="00F82C53">
            <w:pPr>
              <w:rPr>
                <w:lang w:eastAsia="en-US"/>
              </w:rPr>
            </w:pPr>
            <w:r>
              <w:rPr>
                <w:lang w:eastAsia="en-US"/>
              </w:rPr>
              <w:t>Root</w:t>
            </w:r>
            <w:r w:rsidR="00BA73A5">
              <w:rPr>
                <w:lang w:eastAsia="en-US"/>
              </w:rPr>
              <w:t>element</w:t>
            </w:r>
            <w:r>
              <w:rPr>
                <w:lang w:eastAsia="en-US"/>
              </w:rPr>
              <w:t xml:space="preserve"> van het bericht</w:t>
            </w:r>
          </w:p>
        </w:tc>
      </w:tr>
      <w:tr w:rsidR="00F82C53" w:rsidTr="00F82C53">
        <w:tc>
          <w:tcPr>
            <w:tcW w:w="2084" w:type="dxa"/>
          </w:tcPr>
          <w:p w:rsidR="00F82C53" w:rsidRDefault="00F82C53" w:rsidP="00360E44">
            <w:pPr>
              <w:rPr>
                <w:lang w:eastAsia="en-US"/>
              </w:rPr>
            </w:pPr>
            <w:r>
              <w:rPr>
                <w:lang w:eastAsia="en-US"/>
              </w:rPr>
              <w:t>//</w:t>
            </w:r>
          </w:p>
        </w:tc>
        <w:tc>
          <w:tcPr>
            <w:tcW w:w="4234" w:type="dxa"/>
          </w:tcPr>
          <w:p w:rsidR="00F82C53" w:rsidRDefault="00F82C53">
            <w:pPr>
              <w:rPr>
                <w:lang w:eastAsia="en-US"/>
              </w:rPr>
            </w:pPr>
            <w:r>
              <w:rPr>
                <w:lang w:eastAsia="en-US"/>
              </w:rPr>
              <w:t xml:space="preserve">Een willekeurig </w:t>
            </w:r>
            <w:r w:rsidR="00BA73A5">
              <w:rPr>
                <w:lang w:eastAsia="en-US"/>
              </w:rPr>
              <w:t>element</w:t>
            </w:r>
            <w:r>
              <w:rPr>
                <w:lang w:eastAsia="en-US"/>
              </w:rPr>
              <w:t xml:space="preserve"> in het bericht</w:t>
            </w:r>
          </w:p>
        </w:tc>
      </w:tr>
      <w:tr w:rsidR="00F82C53" w:rsidTr="00F82C53">
        <w:tc>
          <w:tcPr>
            <w:tcW w:w="2084" w:type="dxa"/>
          </w:tcPr>
          <w:p w:rsidR="00F82C53" w:rsidRDefault="00F82C53" w:rsidP="00360E44">
            <w:pPr>
              <w:rPr>
                <w:lang w:eastAsia="en-US"/>
              </w:rPr>
            </w:pPr>
            <w:r>
              <w:rPr>
                <w:lang w:eastAsia="en-US"/>
              </w:rPr>
              <w:t>.</w:t>
            </w:r>
          </w:p>
        </w:tc>
        <w:tc>
          <w:tcPr>
            <w:tcW w:w="4234" w:type="dxa"/>
          </w:tcPr>
          <w:p w:rsidR="00F82C53" w:rsidRDefault="00F82C53">
            <w:pPr>
              <w:rPr>
                <w:lang w:eastAsia="en-US"/>
              </w:rPr>
            </w:pPr>
            <w:r>
              <w:rPr>
                <w:lang w:eastAsia="en-US"/>
              </w:rPr>
              <w:t>Huidig</w:t>
            </w:r>
            <w:r w:rsidR="00BA73A5">
              <w:rPr>
                <w:lang w:eastAsia="en-US"/>
              </w:rPr>
              <w:t xml:space="preserve"> element</w:t>
            </w:r>
          </w:p>
        </w:tc>
      </w:tr>
      <w:tr w:rsidR="00F82C53" w:rsidTr="00F82C53">
        <w:tc>
          <w:tcPr>
            <w:tcW w:w="2084" w:type="dxa"/>
          </w:tcPr>
          <w:p w:rsidR="00F82C53" w:rsidRDefault="00F82C53" w:rsidP="00360E44">
            <w:pPr>
              <w:rPr>
                <w:lang w:eastAsia="en-US"/>
              </w:rPr>
            </w:pPr>
            <w:r>
              <w:rPr>
                <w:lang w:eastAsia="en-US"/>
              </w:rPr>
              <w:t>..</w:t>
            </w:r>
          </w:p>
        </w:tc>
        <w:tc>
          <w:tcPr>
            <w:tcW w:w="4234" w:type="dxa"/>
          </w:tcPr>
          <w:p w:rsidR="00F82C53" w:rsidRDefault="00F82C53">
            <w:pPr>
              <w:rPr>
                <w:lang w:eastAsia="en-US"/>
              </w:rPr>
            </w:pPr>
            <w:r>
              <w:rPr>
                <w:lang w:eastAsia="en-US"/>
              </w:rPr>
              <w:t xml:space="preserve">Parent van </w:t>
            </w:r>
            <w:r w:rsidR="00BA73A5">
              <w:rPr>
                <w:lang w:eastAsia="en-US"/>
              </w:rPr>
              <w:t>het huidige element</w:t>
            </w:r>
          </w:p>
        </w:tc>
      </w:tr>
      <w:tr w:rsidR="00F82C53" w:rsidTr="00F82C53">
        <w:tc>
          <w:tcPr>
            <w:tcW w:w="2084" w:type="dxa"/>
          </w:tcPr>
          <w:p w:rsidR="00F82C53" w:rsidRDefault="00BA73A5" w:rsidP="00360E44">
            <w:pPr>
              <w:rPr>
                <w:lang w:eastAsia="en-US"/>
              </w:rPr>
            </w:pPr>
            <w:r>
              <w:rPr>
                <w:i/>
                <w:lang w:eastAsia="en-US"/>
              </w:rPr>
              <w:t>e</w:t>
            </w:r>
            <w:r w:rsidR="00D13352" w:rsidRPr="00D13352">
              <w:rPr>
                <w:i/>
                <w:lang w:eastAsia="en-US"/>
              </w:rPr>
              <w:t>lement1</w:t>
            </w:r>
            <w:r w:rsidR="00F82C53">
              <w:rPr>
                <w:lang w:eastAsia="en-US"/>
              </w:rPr>
              <w:t>/</w:t>
            </w:r>
            <w:r>
              <w:rPr>
                <w:i/>
                <w:lang w:eastAsia="en-US"/>
              </w:rPr>
              <w:t>e</w:t>
            </w:r>
            <w:r w:rsidR="00D13352" w:rsidRPr="00D13352">
              <w:rPr>
                <w:i/>
                <w:lang w:eastAsia="en-US"/>
              </w:rPr>
              <w:t>lement2</w:t>
            </w:r>
          </w:p>
        </w:tc>
        <w:tc>
          <w:tcPr>
            <w:tcW w:w="4234" w:type="dxa"/>
          </w:tcPr>
          <w:p w:rsidR="00F82C53" w:rsidRDefault="00BA73A5" w:rsidP="00360E44">
            <w:pPr>
              <w:rPr>
                <w:lang w:eastAsia="en-US"/>
              </w:rPr>
            </w:pPr>
            <w:r>
              <w:rPr>
                <w:i/>
                <w:lang w:eastAsia="en-US"/>
              </w:rPr>
              <w:t>e</w:t>
            </w:r>
            <w:r w:rsidR="00D13352" w:rsidRPr="00D13352">
              <w:rPr>
                <w:i/>
                <w:lang w:eastAsia="en-US"/>
              </w:rPr>
              <w:t>lement2</w:t>
            </w:r>
            <w:r w:rsidR="00F82C53">
              <w:rPr>
                <w:lang w:eastAsia="en-US"/>
              </w:rPr>
              <w:t xml:space="preserve"> is kind van </w:t>
            </w:r>
            <w:r>
              <w:rPr>
                <w:i/>
                <w:lang w:eastAsia="en-US"/>
              </w:rPr>
              <w:t>e</w:t>
            </w:r>
            <w:r w:rsidR="00D13352" w:rsidRPr="00D13352">
              <w:rPr>
                <w:i/>
                <w:lang w:eastAsia="en-US"/>
              </w:rPr>
              <w:t>lement1</w:t>
            </w:r>
          </w:p>
        </w:tc>
      </w:tr>
      <w:tr w:rsidR="00F82C53" w:rsidTr="00F82C53">
        <w:tc>
          <w:tcPr>
            <w:tcW w:w="2084" w:type="dxa"/>
          </w:tcPr>
          <w:p w:rsidR="00F82C53" w:rsidRDefault="00D13352" w:rsidP="00360E44">
            <w:pPr>
              <w:rPr>
                <w:lang w:eastAsia="en-US"/>
              </w:rPr>
            </w:pPr>
            <w:r w:rsidRPr="00D13352">
              <w:rPr>
                <w:i/>
                <w:lang w:eastAsia="en-US"/>
              </w:rPr>
              <w:t>Element1</w:t>
            </w:r>
            <w:r w:rsidR="00F82C53">
              <w:rPr>
                <w:lang w:eastAsia="en-US"/>
              </w:rPr>
              <w:t>//</w:t>
            </w:r>
            <w:r w:rsidRPr="00D13352">
              <w:rPr>
                <w:i/>
                <w:lang w:eastAsia="en-US"/>
              </w:rPr>
              <w:t>Element2</w:t>
            </w:r>
          </w:p>
        </w:tc>
        <w:tc>
          <w:tcPr>
            <w:tcW w:w="4234" w:type="dxa"/>
          </w:tcPr>
          <w:p w:rsidR="00F82C53" w:rsidRDefault="00BA73A5" w:rsidP="00360E44">
            <w:pPr>
              <w:rPr>
                <w:lang w:eastAsia="en-US"/>
              </w:rPr>
            </w:pPr>
            <w:r>
              <w:rPr>
                <w:i/>
                <w:lang w:eastAsia="en-US"/>
              </w:rPr>
              <w:t>e</w:t>
            </w:r>
            <w:r w:rsidR="00D13352" w:rsidRPr="00D13352">
              <w:rPr>
                <w:i/>
                <w:lang w:eastAsia="en-US"/>
              </w:rPr>
              <w:t>lement2</w:t>
            </w:r>
            <w:r w:rsidR="00F82C53">
              <w:rPr>
                <w:lang w:eastAsia="en-US"/>
              </w:rPr>
              <w:t xml:space="preserve"> is afstammeling van </w:t>
            </w:r>
            <w:r w:rsidR="00D13352" w:rsidRPr="00D13352">
              <w:rPr>
                <w:i/>
                <w:lang w:eastAsia="en-US"/>
              </w:rPr>
              <w:t>element1</w:t>
            </w:r>
          </w:p>
        </w:tc>
      </w:tr>
    </w:tbl>
    <w:p w:rsidR="00F82C53" w:rsidRDefault="00F82C53">
      <w:pPr>
        <w:rPr>
          <w:lang w:eastAsia="en-US"/>
        </w:rPr>
      </w:pPr>
    </w:p>
    <w:p w:rsidR="00BA73A5" w:rsidRPr="00360E44" w:rsidRDefault="00BA73A5">
      <w:pPr>
        <w:rPr>
          <w:lang w:eastAsia="en-US"/>
        </w:rPr>
      </w:pPr>
      <w:r>
        <w:rPr>
          <w:lang w:eastAsia="en-US"/>
        </w:rPr>
        <w:t xml:space="preserve">De </w:t>
      </w:r>
      <w:r w:rsidR="000D598D">
        <w:rPr>
          <w:lang w:eastAsia="en-US"/>
        </w:rPr>
        <w:t>beschrijvingen</w:t>
      </w:r>
      <w:r>
        <w:rPr>
          <w:lang w:eastAsia="en-US"/>
        </w:rPr>
        <w:t xml:space="preserve"> </w:t>
      </w:r>
      <w:r w:rsidR="007E6AD5">
        <w:rPr>
          <w:lang w:eastAsia="en-US"/>
        </w:rPr>
        <w:t xml:space="preserve">in onderstaande tabel </w:t>
      </w:r>
      <w:r>
        <w:rPr>
          <w:lang w:eastAsia="en-US"/>
        </w:rPr>
        <w:t xml:space="preserve">zijn vertalingen van de regels in het informatiemodel (bijlage 3) </w:t>
      </w:r>
      <w:r w:rsidR="000D598D">
        <w:rPr>
          <w:lang w:eastAsia="en-US"/>
        </w:rPr>
        <w:t>naar</w:t>
      </w:r>
      <w:r>
        <w:rPr>
          <w:lang w:eastAsia="en-US"/>
        </w:rPr>
        <w:t xml:space="preserve"> </w:t>
      </w:r>
      <w:r w:rsidR="000D598D">
        <w:rPr>
          <w:lang w:eastAsia="en-US"/>
        </w:rPr>
        <w:t xml:space="preserve">regels op </w:t>
      </w:r>
      <w:r>
        <w:rPr>
          <w:lang w:eastAsia="en-US"/>
        </w:rPr>
        <w:t>berichtniveau</w:t>
      </w:r>
      <w:r w:rsidR="007E6AD5">
        <w:rPr>
          <w:lang w:eastAsia="en-US"/>
        </w:rPr>
        <w:t xml:space="preserve">. Om de corresponderende regels eenvoudig terug te vinden in het informatiemodel zijn ze gegroepeerd op </w:t>
      </w:r>
      <w:r w:rsidR="000D598D">
        <w:rPr>
          <w:lang w:eastAsia="en-US"/>
        </w:rPr>
        <w:t xml:space="preserve">het </w:t>
      </w:r>
      <w:r w:rsidR="007E6AD5">
        <w:rPr>
          <w:lang w:eastAsia="en-US"/>
        </w:rPr>
        <w:t>objectttype</w:t>
      </w:r>
      <w:r w:rsidR="000D598D">
        <w:rPr>
          <w:lang w:eastAsia="en-US"/>
        </w:rPr>
        <w:t xml:space="preserve"> waar ze betrekking op hebben</w:t>
      </w:r>
      <w:r w:rsidR="00C94296">
        <w:rPr>
          <w:lang w:eastAsia="en-US"/>
        </w:rPr>
        <w:t>.</w:t>
      </w:r>
    </w:p>
    <w:p w:rsidR="003434B1" w:rsidRPr="003434B1" w:rsidRDefault="003434B1">
      <w:pPr>
        <w:rPr>
          <w:lang w:eastAsia="en-US"/>
        </w:rPr>
      </w:pPr>
    </w:p>
    <w:tbl>
      <w:tblPr>
        <w:tblStyle w:val="Tabelraster"/>
        <w:tblW w:w="9288" w:type="dxa"/>
        <w:tblLayout w:type="fixed"/>
        <w:tblLook w:val="04A0"/>
      </w:tblPr>
      <w:tblGrid>
        <w:gridCol w:w="1350"/>
        <w:gridCol w:w="2790"/>
        <w:gridCol w:w="5148"/>
      </w:tblGrid>
      <w:tr w:rsidR="00367845" w:rsidRPr="00360E44" w:rsidTr="004830CE">
        <w:tc>
          <w:tcPr>
            <w:tcW w:w="1350" w:type="dxa"/>
          </w:tcPr>
          <w:p w:rsidR="00367845" w:rsidRPr="00360E44" w:rsidRDefault="00D13352" w:rsidP="00945FA0">
            <w:pPr>
              <w:rPr>
                <w:b/>
                <w:sz w:val="16"/>
                <w:szCs w:val="16"/>
                <w:lang w:eastAsia="en-US"/>
              </w:rPr>
            </w:pPr>
            <w:r w:rsidRPr="00D13352">
              <w:rPr>
                <w:b/>
                <w:sz w:val="16"/>
                <w:szCs w:val="16"/>
                <w:lang w:eastAsia="en-US"/>
              </w:rPr>
              <w:t xml:space="preserve">Objecttype </w:t>
            </w:r>
          </w:p>
        </w:tc>
        <w:tc>
          <w:tcPr>
            <w:tcW w:w="2790" w:type="dxa"/>
          </w:tcPr>
          <w:p w:rsidR="00367845" w:rsidRPr="00360E44" w:rsidRDefault="00D13352" w:rsidP="00945FA0">
            <w:pPr>
              <w:rPr>
                <w:b/>
                <w:sz w:val="16"/>
                <w:szCs w:val="16"/>
                <w:lang w:eastAsia="en-US"/>
              </w:rPr>
            </w:pPr>
            <w:r w:rsidRPr="00D13352">
              <w:rPr>
                <w:b/>
                <w:sz w:val="16"/>
                <w:szCs w:val="16"/>
                <w:lang w:eastAsia="en-US"/>
              </w:rPr>
              <w:t xml:space="preserve">Plek in het </w:t>
            </w:r>
            <w:proofErr w:type="spellStart"/>
            <w:r w:rsidRPr="00D13352">
              <w:rPr>
                <w:b/>
                <w:sz w:val="16"/>
                <w:szCs w:val="16"/>
                <w:lang w:eastAsia="en-US"/>
              </w:rPr>
              <w:t>vto-bericht</w:t>
            </w:r>
            <w:proofErr w:type="spellEnd"/>
          </w:p>
        </w:tc>
        <w:tc>
          <w:tcPr>
            <w:tcW w:w="5148" w:type="dxa"/>
          </w:tcPr>
          <w:p w:rsidR="00367845" w:rsidRPr="00360E44" w:rsidRDefault="00D13352" w:rsidP="00945FA0">
            <w:pPr>
              <w:rPr>
                <w:b/>
                <w:sz w:val="16"/>
                <w:szCs w:val="16"/>
                <w:lang w:eastAsia="en-US"/>
              </w:rPr>
            </w:pPr>
            <w:r w:rsidRPr="00D13352">
              <w:rPr>
                <w:b/>
                <w:sz w:val="16"/>
                <w:szCs w:val="16"/>
                <w:lang w:eastAsia="en-US"/>
              </w:rPr>
              <w:t>Regels</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 xml:space="preserve">Betrokkene: </w:t>
            </w:r>
          </w:p>
          <w:p w:rsidR="00367845" w:rsidRPr="00360E44" w:rsidRDefault="00D13352" w:rsidP="00945FA0">
            <w:pPr>
              <w:rPr>
                <w:sz w:val="16"/>
                <w:szCs w:val="16"/>
                <w:lang w:eastAsia="en-US"/>
              </w:rPr>
            </w:pPr>
            <w:r w:rsidRPr="00D13352">
              <w:rPr>
                <w:sz w:val="16"/>
                <w:szCs w:val="16"/>
                <w:lang w:eastAsia="en-US"/>
              </w:rPr>
              <w:t xml:space="preserve">natuurlijk persoon </w:t>
            </w:r>
          </w:p>
        </w:tc>
        <w:tc>
          <w:tcPr>
            <w:tcW w:w="2790" w:type="dxa"/>
          </w:tcPr>
          <w:p w:rsidR="00367845" w:rsidRPr="00360E44" w:rsidRDefault="00D13352">
            <w:pPr>
              <w:rPr>
                <w:sz w:val="16"/>
                <w:szCs w:val="16"/>
                <w:lang w:eastAsia="en-US"/>
              </w:rPr>
            </w:pPr>
            <w:r w:rsidRPr="00D13352">
              <w:rPr>
                <w:sz w:val="16"/>
                <w:szCs w:val="16"/>
                <w:lang w:eastAsia="en-US"/>
              </w:rPr>
              <w:t>vtoDi01/</w:t>
            </w:r>
          </w:p>
          <w:p w:rsidR="00367845" w:rsidRPr="00360E44" w:rsidRDefault="00D13352" w:rsidP="00945FA0">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heeftAlsBelanghebbende</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D13352" w:rsidP="00945FA0">
            <w:pPr>
              <w:rPr>
                <w:sz w:val="16"/>
                <w:szCs w:val="16"/>
                <w:lang w:eastAsia="en-US"/>
              </w:rPr>
            </w:pPr>
            <w:proofErr w:type="spellStart"/>
            <w:r w:rsidRPr="00D13352">
              <w:rPr>
                <w:sz w:val="16"/>
                <w:szCs w:val="16"/>
                <w:lang w:eastAsia="en-US"/>
              </w:rPr>
              <w:t>natuurlijkPersoon</w:t>
            </w:r>
            <w:proofErr w:type="spellEnd"/>
          </w:p>
          <w:p w:rsidR="00367845" w:rsidRPr="00360E44" w:rsidRDefault="00367845" w:rsidP="00945FA0">
            <w:pPr>
              <w:rPr>
                <w:i/>
                <w:sz w:val="16"/>
                <w:szCs w:val="16"/>
                <w:lang w:eastAsia="en-US"/>
              </w:rPr>
            </w:pPr>
          </w:p>
          <w:p w:rsidR="00367845" w:rsidRPr="00360E44" w:rsidRDefault="00D13352" w:rsidP="003434B1">
            <w:pPr>
              <w:rPr>
                <w:sz w:val="16"/>
                <w:szCs w:val="16"/>
                <w:lang w:eastAsia="en-US"/>
              </w:rPr>
            </w:pPr>
            <w:r w:rsidRPr="00D13352">
              <w:rPr>
                <w:sz w:val="16"/>
                <w:szCs w:val="16"/>
                <w:lang w:eastAsia="en-US"/>
              </w:rPr>
              <w:t>vtoDi01/</w:t>
            </w:r>
          </w:p>
          <w:p w:rsidR="00367845" w:rsidRPr="00360E44" w:rsidRDefault="00D13352" w:rsidP="003434B1">
            <w:pPr>
              <w:rPr>
                <w:sz w:val="16"/>
                <w:szCs w:val="16"/>
                <w:lang w:eastAsia="en-US"/>
              </w:rPr>
            </w:pPr>
            <w:r w:rsidRPr="00D13352">
              <w:rPr>
                <w:sz w:val="16"/>
                <w:szCs w:val="16"/>
                <w:lang w:eastAsia="en-US"/>
              </w:rPr>
              <w:t>object/</w:t>
            </w:r>
          </w:p>
          <w:p w:rsidR="00367845" w:rsidRPr="00360E44" w:rsidRDefault="00D13352" w:rsidP="003434B1">
            <w:pPr>
              <w:rPr>
                <w:sz w:val="16"/>
                <w:szCs w:val="16"/>
                <w:lang w:eastAsia="en-US"/>
              </w:rPr>
            </w:pPr>
            <w:proofErr w:type="spellStart"/>
            <w:r w:rsidRPr="00D13352">
              <w:rPr>
                <w:sz w:val="16"/>
                <w:szCs w:val="16"/>
                <w:lang w:eastAsia="en-US"/>
              </w:rPr>
              <w:t>heeftAlsUitvoerende</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D13352">
            <w:pPr>
              <w:rPr>
                <w:sz w:val="16"/>
                <w:szCs w:val="16"/>
                <w:lang w:eastAsia="en-US"/>
              </w:rPr>
            </w:pPr>
            <w:r w:rsidRPr="00D13352">
              <w:rPr>
                <w:sz w:val="16"/>
                <w:szCs w:val="16"/>
                <w:lang w:eastAsia="en-US"/>
              </w:rPr>
              <w:t>natuurlijkpersoon</w:t>
            </w:r>
          </w:p>
        </w:tc>
        <w:tc>
          <w:tcPr>
            <w:tcW w:w="5148" w:type="dxa"/>
          </w:tcPr>
          <w:p w:rsidR="00367845" w:rsidRPr="00360E44" w:rsidRDefault="00D13352" w:rsidP="00945FA0">
            <w:pPr>
              <w:rPr>
                <w:sz w:val="16"/>
                <w:szCs w:val="16"/>
                <w:lang w:eastAsia="en-US"/>
              </w:rPr>
            </w:pPr>
            <w:r w:rsidRPr="00D13352">
              <w:rPr>
                <w:sz w:val="16"/>
                <w:szCs w:val="16"/>
                <w:lang w:eastAsia="en-US"/>
              </w:rPr>
              <w:t>Minimaal één van de volgende elementen moet gevuld zijn:</w:t>
            </w:r>
          </w:p>
          <w:p w:rsidR="004C3E93" w:rsidRDefault="00D13352">
            <w:pPr>
              <w:pStyle w:val="Lijstalinea"/>
              <w:numPr>
                <w:ilvl w:val="0"/>
                <w:numId w:val="50"/>
              </w:numPr>
              <w:rPr>
                <w:sz w:val="16"/>
                <w:szCs w:val="16"/>
                <w:lang w:eastAsia="en-US"/>
              </w:rPr>
            </w:pPr>
            <w:proofErr w:type="spellStart"/>
            <w:r w:rsidRPr="00D13352">
              <w:rPr>
                <w:sz w:val="16"/>
                <w:szCs w:val="16"/>
                <w:lang w:eastAsia="en-US"/>
              </w:rPr>
              <w:t>sub.telefoonnummer</w:t>
            </w:r>
            <w:proofErr w:type="spellEnd"/>
            <w:r w:rsidRPr="00D13352">
              <w:rPr>
                <w:sz w:val="16"/>
                <w:szCs w:val="16"/>
                <w:lang w:eastAsia="en-US"/>
              </w:rPr>
              <w:t>,</w:t>
            </w:r>
          </w:p>
          <w:p w:rsidR="004C3E93" w:rsidRDefault="00D13352">
            <w:pPr>
              <w:pStyle w:val="Lijstalinea"/>
              <w:numPr>
                <w:ilvl w:val="0"/>
                <w:numId w:val="50"/>
              </w:numPr>
              <w:rPr>
                <w:sz w:val="16"/>
                <w:szCs w:val="16"/>
                <w:lang w:eastAsia="en-US"/>
              </w:rPr>
            </w:pPr>
            <w:proofErr w:type="spellStart"/>
            <w:r w:rsidRPr="00D13352">
              <w:rPr>
                <w:sz w:val="16"/>
                <w:szCs w:val="16"/>
                <w:lang w:eastAsia="en-US"/>
              </w:rPr>
              <w:t>sub.emailadres</w:t>
            </w:r>
            <w:proofErr w:type="spellEnd"/>
            <w:r w:rsidRPr="00D13352">
              <w:rPr>
                <w:sz w:val="16"/>
                <w:szCs w:val="16"/>
                <w:lang w:eastAsia="en-US"/>
              </w:rPr>
              <w:t>.</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 xml:space="preserve">Betrokkene: </w:t>
            </w:r>
          </w:p>
          <w:p w:rsidR="00367845" w:rsidRPr="00360E44" w:rsidRDefault="00D13352" w:rsidP="00945FA0">
            <w:pPr>
              <w:rPr>
                <w:sz w:val="16"/>
                <w:szCs w:val="16"/>
                <w:lang w:eastAsia="en-US"/>
              </w:rPr>
            </w:pPr>
            <w:r w:rsidRPr="00D13352">
              <w:rPr>
                <w:sz w:val="16"/>
                <w:szCs w:val="16"/>
                <w:lang w:eastAsia="en-US"/>
              </w:rPr>
              <w:t>natuurlijk persoon</w:t>
            </w:r>
          </w:p>
        </w:tc>
        <w:tc>
          <w:tcPr>
            <w:tcW w:w="2790" w:type="dxa"/>
          </w:tcPr>
          <w:p w:rsidR="00367845" w:rsidRPr="00360E44" w:rsidRDefault="00D13352" w:rsidP="003434B1">
            <w:pPr>
              <w:rPr>
                <w:sz w:val="16"/>
                <w:szCs w:val="16"/>
                <w:lang w:eastAsia="en-US"/>
              </w:rPr>
            </w:pPr>
            <w:r w:rsidRPr="00D13352">
              <w:rPr>
                <w:sz w:val="16"/>
                <w:szCs w:val="16"/>
                <w:lang w:eastAsia="en-US"/>
              </w:rPr>
              <w:t>vtoDi01/</w:t>
            </w:r>
          </w:p>
          <w:p w:rsidR="00367845" w:rsidRPr="00360E44" w:rsidRDefault="00D13352" w:rsidP="003434B1">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heeftAlsBelanghebbende</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D13352" w:rsidP="00945FA0">
            <w:pPr>
              <w:rPr>
                <w:sz w:val="16"/>
                <w:szCs w:val="16"/>
                <w:lang w:eastAsia="en-US"/>
              </w:rPr>
            </w:pPr>
            <w:proofErr w:type="spellStart"/>
            <w:r w:rsidRPr="00D13352">
              <w:rPr>
                <w:sz w:val="16"/>
                <w:szCs w:val="16"/>
                <w:lang w:eastAsia="en-US"/>
              </w:rPr>
              <w:t>natuurlijkPersoon</w:t>
            </w:r>
            <w:proofErr w:type="spellEnd"/>
          </w:p>
        </w:tc>
        <w:tc>
          <w:tcPr>
            <w:tcW w:w="5148" w:type="dxa"/>
          </w:tcPr>
          <w:p w:rsidR="00367845" w:rsidRPr="00360E44" w:rsidRDefault="00D13352" w:rsidP="00945FA0">
            <w:pPr>
              <w:rPr>
                <w:sz w:val="16"/>
                <w:szCs w:val="16"/>
                <w:lang w:eastAsia="en-US"/>
              </w:rPr>
            </w:pPr>
            <w:r w:rsidRPr="00D13352">
              <w:rPr>
                <w:sz w:val="16"/>
                <w:szCs w:val="16"/>
                <w:lang w:eastAsia="en-US"/>
              </w:rPr>
              <w:t xml:space="preserve">Het element </w:t>
            </w:r>
            <w:proofErr w:type="spellStart"/>
            <w:r w:rsidRPr="00D13352">
              <w:rPr>
                <w:sz w:val="16"/>
                <w:szCs w:val="16"/>
                <w:lang w:eastAsia="en-US"/>
              </w:rPr>
              <w:t>sub.telefoonnummer</w:t>
            </w:r>
            <w:proofErr w:type="spellEnd"/>
            <w:r w:rsidRPr="00D13352">
              <w:rPr>
                <w:sz w:val="16"/>
                <w:szCs w:val="16"/>
                <w:lang w:eastAsia="en-US"/>
              </w:rPr>
              <w:t xml:space="preserve"> moet gevuld zijn als ../../omschrijving gelijk is aan ”moeder” en ../../../</w:t>
            </w:r>
            <w:proofErr w:type="spellStart"/>
            <w:r w:rsidRPr="00D13352">
              <w:rPr>
                <w:sz w:val="16"/>
                <w:szCs w:val="16"/>
                <w:lang w:eastAsia="en-US"/>
              </w:rPr>
              <w:t>heeftBetrekkingOp</w:t>
            </w:r>
            <w:proofErr w:type="spellEnd"/>
            <w:r w:rsidRPr="00D13352">
              <w:rPr>
                <w:sz w:val="16"/>
                <w:szCs w:val="16"/>
                <w:lang w:eastAsia="en-US"/>
              </w:rPr>
              <w:t>/omschrijving gelijk is aan ”Client (ongeboren kind)”.</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Document</w:t>
            </w:r>
          </w:p>
        </w:tc>
        <w:tc>
          <w:tcPr>
            <w:tcW w:w="2790" w:type="dxa"/>
          </w:tcPr>
          <w:p w:rsidR="00367845" w:rsidRPr="00360E44" w:rsidRDefault="00D13352" w:rsidP="003434B1">
            <w:pPr>
              <w:rPr>
                <w:sz w:val="16"/>
                <w:szCs w:val="16"/>
                <w:lang w:eastAsia="en-US"/>
              </w:rPr>
            </w:pPr>
            <w:r w:rsidRPr="00D13352">
              <w:rPr>
                <w:sz w:val="16"/>
                <w:szCs w:val="16"/>
                <w:lang w:eastAsia="en-US"/>
              </w:rPr>
              <w:t>vtoDi01/</w:t>
            </w:r>
          </w:p>
          <w:p w:rsidR="00367845" w:rsidRPr="00360E44" w:rsidRDefault="00D13352" w:rsidP="003434B1">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heefRelevant</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367845">
            <w:pPr>
              <w:rPr>
                <w:sz w:val="16"/>
                <w:szCs w:val="16"/>
                <w:lang w:eastAsia="en-US"/>
              </w:rPr>
            </w:pPr>
          </w:p>
        </w:tc>
        <w:tc>
          <w:tcPr>
            <w:tcW w:w="5148" w:type="dxa"/>
          </w:tcPr>
          <w:p w:rsidR="00367845" w:rsidRPr="00360E44" w:rsidRDefault="00D13352" w:rsidP="00945FA0">
            <w:pPr>
              <w:rPr>
                <w:sz w:val="16"/>
                <w:szCs w:val="16"/>
                <w:lang w:eastAsia="en-US"/>
              </w:rPr>
            </w:pPr>
            <w:r w:rsidRPr="00D13352">
              <w:rPr>
                <w:sz w:val="16"/>
                <w:szCs w:val="16"/>
                <w:lang w:eastAsia="en-US"/>
              </w:rPr>
              <w:t xml:space="preserve">1. Er mag maar één voorkomen zijn van het element </w:t>
            </w:r>
            <w:proofErr w:type="spellStart"/>
            <w:r w:rsidRPr="00D13352">
              <w:rPr>
                <w:sz w:val="16"/>
                <w:szCs w:val="16"/>
                <w:lang w:eastAsia="en-US"/>
              </w:rPr>
              <w:t>dct.omschrijving</w:t>
            </w:r>
            <w:proofErr w:type="spellEnd"/>
            <w:r w:rsidRPr="00D13352">
              <w:rPr>
                <w:sz w:val="16"/>
                <w:szCs w:val="16"/>
                <w:lang w:eastAsia="en-US"/>
              </w:rPr>
              <w:t xml:space="preserve"> met de waarde “Verzoek tot onderzoek </w:t>
            </w:r>
            <w:proofErr w:type="spellStart"/>
            <w:r w:rsidRPr="00D13352">
              <w:rPr>
                <w:sz w:val="16"/>
                <w:szCs w:val="16"/>
                <w:lang w:eastAsia="en-US"/>
              </w:rPr>
              <w:t>RvdK</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2. Alle voorkomens van het element inhoud mogen bij elkaar opgeteld niet meer dan  10Mb bedragen</w:t>
            </w:r>
          </w:p>
        </w:tc>
      </w:tr>
      <w:tr w:rsidR="00367845" w:rsidRPr="00360E44" w:rsidTr="004830CE">
        <w:tc>
          <w:tcPr>
            <w:tcW w:w="1350" w:type="dxa"/>
          </w:tcPr>
          <w:p w:rsidR="00367845" w:rsidRPr="00360E44" w:rsidRDefault="00D13352" w:rsidP="00945FA0">
            <w:pPr>
              <w:rPr>
                <w:sz w:val="16"/>
                <w:szCs w:val="16"/>
                <w:lang w:eastAsia="en-US"/>
              </w:rPr>
            </w:pPr>
            <w:proofErr w:type="spellStart"/>
            <w:r w:rsidRPr="00D13352">
              <w:rPr>
                <w:sz w:val="16"/>
                <w:szCs w:val="16"/>
                <w:lang w:eastAsia="en-US"/>
              </w:rPr>
              <w:t>Informering</w:t>
            </w:r>
            <w:proofErr w:type="spellEnd"/>
          </w:p>
        </w:tc>
        <w:tc>
          <w:tcPr>
            <w:tcW w:w="2790" w:type="dxa"/>
          </w:tcPr>
          <w:p w:rsidR="00367845" w:rsidRPr="00360E44" w:rsidRDefault="00D13352" w:rsidP="009B066A">
            <w:pPr>
              <w:rPr>
                <w:sz w:val="16"/>
                <w:szCs w:val="16"/>
                <w:lang w:eastAsia="en-US"/>
              </w:rPr>
            </w:pPr>
            <w:r w:rsidRPr="00D13352">
              <w:rPr>
                <w:sz w:val="16"/>
                <w:szCs w:val="16"/>
                <w:lang w:eastAsia="en-US"/>
              </w:rPr>
              <w:t>vtoDi01/</w:t>
            </w:r>
          </w:p>
          <w:p w:rsidR="00367845" w:rsidRPr="00360E44" w:rsidRDefault="00D13352" w:rsidP="009B066A">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heeftAlsBelanghebbende</w:t>
            </w:r>
            <w:proofErr w:type="spellEnd"/>
          </w:p>
          <w:p w:rsidR="00367845" w:rsidRPr="00360E44" w:rsidRDefault="00367845" w:rsidP="00945FA0">
            <w:pPr>
              <w:rPr>
                <w:sz w:val="16"/>
                <w:szCs w:val="16"/>
                <w:lang w:eastAsia="en-US"/>
              </w:rPr>
            </w:pPr>
          </w:p>
          <w:p w:rsidR="00367845" w:rsidRPr="00360E44" w:rsidRDefault="00367845">
            <w:pPr>
              <w:rPr>
                <w:sz w:val="16"/>
                <w:szCs w:val="16"/>
                <w:lang w:eastAsia="en-US"/>
              </w:rPr>
            </w:pPr>
          </w:p>
        </w:tc>
        <w:tc>
          <w:tcPr>
            <w:tcW w:w="5148" w:type="dxa"/>
          </w:tcPr>
          <w:p w:rsidR="00367845" w:rsidRPr="00360E44" w:rsidRDefault="00D13352" w:rsidP="00945FA0">
            <w:pPr>
              <w:rPr>
                <w:sz w:val="16"/>
                <w:szCs w:val="16"/>
                <w:lang w:eastAsia="en-US"/>
              </w:rPr>
            </w:pPr>
            <w:r w:rsidRPr="00D13352">
              <w:rPr>
                <w:sz w:val="16"/>
                <w:szCs w:val="16"/>
                <w:lang w:eastAsia="en-US"/>
              </w:rPr>
              <w:t>1. Check de definitie van de extra elementen</w:t>
            </w:r>
            <w:r w:rsidR="00562ED2">
              <w:rPr>
                <w:rStyle w:val="Voetnootmarkering"/>
                <w:sz w:val="16"/>
                <w:szCs w:val="16"/>
                <w:lang w:eastAsia="en-US"/>
              </w:rPr>
              <w:footnoteReference w:id="3"/>
            </w:r>
            <w:r w:rsidRPr="00D13352">
              <w:rPr>
                <w:sz w:val="16"/>
                <w:szCs w:val="16"/>
                <w:lang w:eastAsia="en-US"/>
              </w:rPr>
              <w:t xml:space="preserve">: </w:t>
            </w:r>
          </w:p>
          <w:p w:rsidR="004C3E93" w:rsidRDefault="00D13352">
            <w:pPr>
              <w:pStyle w:val="Lijstalinea"/>
              <w:numPr>
                <w:ilvl w:val="0"/>
                <w:numId w:val="52"/>
              </w:numPr>
              <w:rPr>
                <w:sz w:val="16"/>
                <w:szCs w:val="16"/>
                <w:lang w:eastAsia="en-US"/>
              </w:rPr>
            </w:pPr>
            <w:proofErr w:type="spellStart"/>
            <w:r w:rsidRPr="00D13352">
              <w:rPr>
                <w:sz w:val="16"/>
                <w:szCs w:val="16"/>
                <w:lang w:eastAsia="en-US"/>
              </w:rPr>
              <w:t>indicatieGeinformeerd</w:t>
            </w:r>
            <w:proofErr w:type="spellEnd"/>
            <w:r w:rsidRPr="00D13352">
              <w:rPr>
                <w:sz w:val="16"/>
                <w:szCs w:val="16"/>
                <w:lang w:eastAsia="en-US"/>
              </w:rPr>
              <w:t xml:space="preserve"> en</w:t>
            </w:r>
          </w:p>
          <w:p w:rsidR="004C3E93" w:rsidRDefault="00D13352">
            <w:pPr>
              <w:pStyle w:val="Lijstalinea"/>
              <w:numPr>
                <w:ilvl w:val="0"/>
                <w:numId w:val="52"/>
              </w:numPr>
              <w:rPr>
                <w:sz w:val="16"/>
                <w:szCs w:val="16"/>
                <w:lang w:eastAsia="en-US"/>
              </w:rPr>
            </w:pPr>
            <w:proofErr w:type="spellStart"/>
            <w:r w:rsidRPr="00D13352">
              <w:rPr>
                <w:sz w:val="16"/>
                <w:szCs w:val="16"/>
                <w:lang w:eastAsia="en-US"/>
              </w:rPr>
              <w:t>redenGeenInformering</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 xml:space="preserve">2. Het (extra) element </w:t>
            </w:r>
            <w:proofErr w:type="spellStart"/>
            <w:r w:rsidRPr="00D13352">
              <w:rPr>
                <w:sz w:val="16"/>
                <w:szCs w:val="16"/>
                <w:lang w:eastAsia="en-US"/>
              </w:rPr>
              <w:t>redenGeenInformering</w:t>
            </w:r>
            <w:proofErr w:type="spellEnd"/>
            <w:r w:rsidRPr="00D13352">
              <w:rPr>
                <w:sz w:val="16"/>
                <w:szCs w:val="16"/>
                <w:lang w:eastAsia="en-US"/>
              </w:rPr>
              <w:t xml:space="preserve"> moet gevuld zijn als </w:t>
            </w:r>
            <w:proofErr w:type="spellStart"/>
            <w:r w:rsidRPr="00D13352">
              <w:rPr>
                <w:sz w:val="16"/>
                <w:szCs w:val="16"/>
                <w:lang w:eastAsia="en-US"/>
              </w:rPr>
              <w:t>indicatieGeinformeerd</w:t>
            </w:r>
            <w:proofErr w:type="spellEnd"/>
            <w:r w:rsidRPr="00D13352">
              <w:rPr>
                <w:sz w:val="16"/>
                <w:szCs w:val="16"/>
                <w:lang w:eastAsia="en-US"/>
              </w:rPr>
              <w:t xml:space="preserve"> gelijk is aan “0”.</w:t>
            </w:r>
          </w:p>
        </w:tc>
      </w:tr>
      <w:tr w:rsidR="00367845" w:rsidRPr="00360E44" w:rsidTr="004830CE">
        <w:tc>
          <w:tcPr>
            <w:tcW w:w="1350" w:type="dxa"/>
          </w:tcPr>
          <w:p w:rsidR="00367845" w:rsidRPr="00360E44" w:rsidRDefault="00D13352" w:rsidP="00945FA0">
            <w:pPr>
              <w:rPr>
                <w:sz w:val="16"/>
                <w:szCs w:val="16"/>
                <w:lang w:eastAsia="en-US"/>
              </w:rPr>
            </w:pPr>
            <w:proofErr w:type="spellStart"/>
            <w:r w:rsidRPr="00D13352">
              <w:rPr>
                <w:sz w:val="16"/>
                <w:szCs w:val="16"/>
                <w:lang w:eastAsia="en-US"/>
              </w:rPr>
              <w:t>Maatschap-pelijke</w:t>
            </w:r>
            <w:proofErr w:type="spellEnd"/>
            <w:r w:rsidRPr="00D13352">
              <w:rPr>
                <w:sz w:val="16"/>
                <w:szCs w:val="16"/>
                <w:lang w:eastAsia="en-US"/>
              </w:rPr>
              <w:t xml:space="preserve"> </w:t>
            </w:r>
            <w:r w:rsidRPr="00D13352">
              <w:rPr>
                <w:sz w:val="16"/>
                <w:szCs w:val="16"/>
                <w:lang w:eastAsia="en-US"/>
              </w:rPr>
              <w:lastRenderedPageBreak/>
              <w:t>activiteit</w:t>
            </w:r>
          </w:p>
        </w:tc>
        <w:tc>
          <w:tcPr>
            <w:tcW w:w="2790" w:type="dxa"/>
          </w:tcPr>
          <w:p w:rsidR="00367845" w:rsidRPr="00360E44" w:rsidRDefault="00D13352" w:rsidP="009B066A">
            <w:pPr>
              <w:rPr>
                <w:sz w:val="16"/>
                <w:szCs w:val="16"/>
                <w:lang w:eastAsia="en-US"/>
              </w:rPr>
            </w:pPr>
            <w:r w:rsidRPr="00D13352">
              <w:rPr>
                <w:sz w:val="16"/>
                <w:szCs w:val="16"/>
                <w:lang w:eastAsia="en-US"/>
              </w:rPr>
              <w:lastRenderedPageBreak/>
              <w:t>vtoDi01/</w:t>
            </w:r>
          </w:p>
          <w:p w:rsidR="00367845" w:rsidRPr="00360E44" w:rsidRDefault="00D13352" w:rsidP="009B066A">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lastRenderedPageBreak/>
              <w:t>heeftAlsBelanghebbende</w:t>
            </w:r>
            <w:proofErr w:type="spellEnd"/>
          </w:p>
          <w:p w:rsidR="00367845" w:rsidRPr="00360E44" w:rsidRDefault="00367845" w:rsidP="00945FA0">
            <w:pPr>
              <w:rPr>
                <w:sz w:val="16"/>
                <w:szCs w:val="16"/>
                <w:lang w:eastAsia="en-US"/>
              </w:rPr>
            </w:pPr>
          </w:p>
        </w:tc>
        <w:tc>
          <w:tcPr>
            <w:tcW w:w="5148" w:type="dxa"/>
          </w:tcPr>
          <w:p w:rsidR="00367845" w:rsidRPr="00360E44" w:rsidRDefault="00D13352" w:rsidP="00945FA0">
            <w:pPr>
              <w:rPr>
                <w:sz w:val="16"/>
                <w:szCs w:val="16"/>
                <w:lang w:eastAsia="en-US"/>
              </w:rPr>
            </w:pPr>
            <w:r w:rsidRPr="00D13352">
              <w:rPr>
                <w:sz w:val="16"/>
                <w:szCs w:val="16"/>
                <w:lang w:eastAsia="en-US"/>
              </w:rPr>
              <w:lastRenderedPageBreak/>
              <w:t>1. Het element gerelateerde moet aanwezig zijn met een lege inhoud:</w:t>
            </w:r>
            <w:r w:rsidRPr="00D13352">
              <w:rPr>
                <w:sz w:val="16"/>
                <w:szCs w:val="16"/>
                <w:lang w:eastAsia="en-US"/>
              </w:rPr>
              <w:br/>
            </w:r>
            <w:r w:rsidRPr="00D13352">
              <w:rPr>
                <w:sz w:val="16"/>
                <w:szCs w:val="16"/>
                <w:lang w:eastAsia="en-US"/>
              </w:rPr>
              <w:lastRenderedPageBreak/>
              <w:t xml:space="preserve">&lt;ZKN:gerelateerde </w:t>
            </w:r>
            <w:proofErr w:type="spellStart"/>
            <w:r w:rsidRPr="00D13352">
              <w:rPr>
                <w:sz w:val="16"/>
                <w:szCs w:val="16"/>
                <w:lang w:eastAsia="en-US"/>
              </w:rPr>
              <w:t>StUF</w:t>
            </w:r>
            <w:proofErr w:type="spellEnd"/>
            <w:r w:rsidRPr="00D13352">
              <w:rPr>
                <w:sz w:val="16"/>
                <w:szCs w:val="16"/>
                <w:lang w:eastAsia="en-US"/>
              </w:rPr>
              <w:t xml:space="preserve">:entiteittype="BTR" </w:t>
            </w:r>
            <w:proofErr w:type="spellStart"/>
            <w:r w:rsidRPr="00D13352">
              <w:rPr>
                <w:sz w:val="16"/>
                <w:szCs w:val="16"/>
                <w:lang w:eastAsia="en-US"/>
              </w:rPr>
              <w:t>xsi</w:t>
            </w:r>
            <w:proofErr w:type="spellEnd"/>
            <w:r w:rsidRPr="00D13352">
              <w:rPr>
                <w:sz w:val="16"/>
                <w:szCs w:val="16"/>
                <w:lang w:eastAsia="en-US"/>
              </w:rPr>
              <w:t>:</w:t>
            </w:r>
            <w:proofErr w:type="spellStart"/>
            <w:r w:rsidRPr="00D13352">
              <w:rPr>
                <w:sz w:val="16"/>
                <w:szCs w:val="16"/>
                <w:lang w:eastAsia="en-US"/>
              </w:rPr>
              <w:t>nil</w:t>
            </w:r>
            <w:proofErr w:type="spellEnd"/>
            <w:r w:rsidRPr="00D13352">
              <w:rPr>
                <w:sz w:val="16"/>
                <w:szCs w:val="16"/>
                <w:lang w:eastAsia="en-US"/>
              </w:rPr>
              <w:t>="</w:t>
            </w:r>
            <w:proofErr w:type="spellStart"/>
            <w:r w:rsidRPr="00D13352">
              <w:rPr>
                <w:sz w:val="16"/>
                <w:szCs w:val="16"/>
                <w:lang w:eastAsia="en-US"/>
              </w:rPr>
              <w:t>true</w:t>
            </w:r>
            <w:proofErr w:type="spellEnd"/>
            <w:r w:rsidRPr="00D13352">
              <w:rPr>
                <w:sz w:val="16"/>
                <w:szCs w:val="16"/>
                <w:lang w:eastAsia="en-US"/>
              </w:rPr>
              <w:t>"/&gt;</w:t>
            </w:r>
          </w:p>
          <w:p w:rsidR="00367845" w:rsidRPr="00360E44" w:rsidRDefault="00D13352" w:rsidP="00945FA0">
            <w:pPr>
              <w:rPr>
                <w:sz w:val="16"/>
                <w:szCs w:val="16"/>
                <w:lang w:eastAsia="en-US"/>
              </w:rPr>
            </w:pPr>
            <w:r w:rsidRPr="00D13352">
              <w:rPr>
                <w:sz w:val="16"/>
                <w:szCs w:val="16"/>
                <w:lang w:eastAsia="en-US"/>
              </w:rPr>
              <w:t xml:space="preserve">2. Check de definitie van de extra elementen: </w:t>
            </w:r>
          </w:p>
          <w:p w:rsidR="004C3E93" w:rsidRDefault="00D13352">
            <w:pPr>
              <w:pStyle w:val="Lijstalinea"/>
              <w:numPr>
                <w:ilvl w:val="0"/>
                <w:numId w:val="53"/>
              </w:numPr>
              <w:rPr>
                <w:sz w:val="16"/>
                <w:szCs w:val="16"/>
                <w:lang w:eastAsia="en-US"/>
              </w:rPr>
            </w:pPr>
            <w:proofErr w:type="spellStart"/>
            <w:r w:rsidRPr="00D13352">
              <w:rPr>
                <w:sz w:val="16"/>
                <w:szCs w:val="16"/>
                <w:lang w:eastAsia="en-US"/>
              </w:rPr>
              <w:t>kvkNummer</w:t>
            </w:r>
            <w:proofErr w:type="spellEnd"/>
            <w:r w:rsidRPr="00D13352">
              <w:rPr>
                <w:sz w:val="16"/>
                <w:szCs w:val="16"/>
                <w:lang w:eastAsia="en-US"/>
              </w:rPr>
              <w:t xml:space="preserve"> en </w:t>
            </w:r>
          </w:p>
          <w:p w:rsidR="004C3E93" w:rsidRDefault="00D13352">
            <w:pPr>
              <w:pStyle w:val="Lijstalinea"/>
              <w:numPr>
                <w:ilvl w:val="0"/>
                <w:numId w:val="53"/>
              </w:numPr>
              <w:rPr>
                <w:sz w:val="16"/>
                <w:szCs w:val="16"/>
                <w:lang w:eastAsia="en-US"/>
              </w:rPr>
            </w:pPr>
            <w:proofErr w:type="spellStart"/>
            <w:r w:rsidRPr="00D13352">
              <w:rPr>
                <w:sz w:val="16"/>
                <w:szCs w:val="16"/>
                <w:lang w:eastAsia="en-US"/>
              </w:rPr>
              <w:t>handelsnaamVerkort</w:t>
            </w:r>
            <w:proofErr w:type="spellEnd"/>
            <w:r w:rsidRPr="00D13352">
              <w:rPr>
                <w:sz w:val="16"/>
                <w:szCs w:val="16"/>
                <w:lang w:eastAsia="en-US"/>
              </w:rPr>
              <w:t>.</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lastRenderedPageBreak/>
              <w:t>Medewerker</w:t>
            </w:r>
          </w:p>
        </w:tc>
        <w:tc>
          <w:tcPr>
            <w:tcW w:w="2790" w:type="dxa"/>
          </w:tcPr>
          <w:p w:rsidR="00367845" w:rsidRPr="00360E44" w:rsidRDefault="00D13352" w:rsidP="00367845">
            <w:pPr>
              <w:rPr>
                <w:sz w:val="16"/>
                <w:szCs w:val="16"/>
                <w:lang w:eastAsia="en-US"/>
              </w:rPr>
            </w:pPr>
            <w:r w:rsidRPr="00D13352">
              <w:rPr>
                <w:sz w:val="16"/>
                <w:szCs w:val="16"/>
                <w:lang w:eastAsia="en-US"/>
              </w:rPr>
              <w:t>vtoDi01/</w:t>
            </w:r>
          </w:p>
          <w:p w:rsidR="00367845" w:rsidRPr="00360E44" w:rsidRDefault="00D13352" w:rsidP="00367845">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heeftAlsUitvoerende</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D13352">
            <w:pPr>
              <w:rPr>
                <w:sz w:val="16"/>
                <w:szCs w:val="16"/>
                <w:lang w:eastAsia="en-US"/>
              </w:rPr>
            </w:pPr>
            <w:r w:rsidRPr="00D13352">
              <w:rPr>
                <w:sz w:val="16"/>
                <w:szCs w:val="16"/>
                <w:lang w:eastAsia="en-US"/>
              </w:rPr>
              <w:t>medewerker</w:t>
            </w:r>
          </w:p>
        </w:tc>
        <w:tc>
          <w:tcPr>
            <w:tcW w:w="5148" w:type="dxa"/>
          </w:tcPr>
          <w:p w:rsidR="00367845" w:rsidRPr="00360E44" w:rsidRDefault="00D13352" w:rsidP="00367845">
            <w:pPr>
              <w:rPr>
                <w:sz w:val="16"/>
                <w:szCs w:val="16"/>
                <w:lang w:eastAsia="en-US"/>
              </w:rPr>
            </w:pPr>
            <w:r w:rsidRPr="00D13352">
              <w:rPr>
                <w:sz w:val="16"/>
                <w:szCs w:val="16"/>
                <w:lang w:eastAsia="en-US"/>
              </w:rPr>
              <w:t>Minimaal één van de volgende elementen moet gevuld zijn:</w:t>
            </w:r>
          </w:p>
          <w:p w:rsidR="004C3E93" w:rsidRDefault="00D13352">
            <w:pPr>
              <w:pStyle w:val="Lijstalinea"/>
              <w:numPr>
                <w:ilvl w:val="0"/>
                <w:numId w:val="54"/>
              </w:numPr>
              <w:rPr>
                <w:sz w:val="16"/>
                <w:szCs w:val="16"/>
                <w:lang w:eastAsia="en-US"/>
              </w:rPr>
            </w:pPr>
            <w:r w:rsidRPr="00D13352">
              <w:rPr>
                <w:sz w:val="16"/>
                <w:szCs w:val="16"/>
                <w:lang w:eastAsia="en-US"/>
              </w:rPr>
              <w:t>telefoonnummer,</w:t>
            </w:r>
          </w:p>
          <w:p w:rsidR="004C3E93" w:rsidRDefault="00D13352">
            <w:pPr>
              <w:pStyle w:val="Lijstalinea"/>
              <w:numPr>
                <w:ilvl w:val="0"/>
                <w:numId w:val="54"/>
              </w:numPr>
              <w:rPr>
                <w:sz w:val="16"/>
                <w:szCs w:val="16"/>
                <w:lang w:eastAsia="en-US"/>
              </w:rPr>
            </w:pPr>
            <w:r w:rsidRPr="00D13352">
              <w:rPr>
                <w:sz w:val="16"/>
                <w:szCs w:val="16"/>
                <w:lang w:eastAsia="en-US"/>
              </w:rPr>
              <w:t>emailadres.</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r w:rsidRPr="00D13352">
              <w:rPr>
                <w:sz w:val="16"/>
                <w:szCs w:val="16"/>
                <w:lang w:eastAsia="en-US"/>
              </w:rPr>
              <w:t>(Client)</w:t>
            </w:r>
          </w:p>
          <w:p w:rsidR="00367845" w:rsidRPr="00360E44" w:rsidRDefault="00367845" w:rsidP="00945FA0">
            <w:pPr>
              <w:rPr>
                <w:sz w:val="16"/>
                <w:szCs w:val="16"/>
                <w:lang w:eastAsia="en-US"/>
              </w:rPr>
            </w:pPr>
          </w:p>
          <w:p w:rsidR="00367845" w:rsidRPr="00360E44" w:rsidRDefault="00D13352" w:rsidP="00945FA0">
            <w:pPr>
              <w:rPr>
                <w:sz w:val="16"/>
                <w:szCs w:val="16"/>
                <w:lang w:eastAsia="en-US"/>
              </w:rPr>
            </w:pPr>
            <w:r w:rsidRPr="00D13352">
              <w:rPr>
                <w:sz w:val="16"/>
                <w:szCs w:val="16"/>
                <w:lang w:eastAsia="en-US"/>
              </w:rPr>
              <w:t>Object:</w:t>
            </w:r>
            <w:r w:rsidRPr="00D13352">
              <w:rPr>
                <w:sz w:val="16"/>
                <w:szCs w:val="16"/>
                <w:lang w:eastAsia="en-US"/>
              </w:rPr>
              <w:br/>
              <w:t>Natuurlijk</w:t>
            </w:r>
          </w:p>
          <w:p w:rsidR="00367845" w:rsidRPr="00360E44" w:rsidRDefault="00D13352" w:rsidP="00945FA0">
            <w:pPr>
              <w:rPr>
                <w:sz w:val="16"/>
                <w:szCs w:val="16"/>
                <w:lang w:eastAsia="en-US"/>
              </w:rPr>
            </w:pPr>
            <w:r w:rsidRPr="00D13352">
              <w:rPr>
                <w:sz w:val="16"/>
                <w:szCs w:val="16"/>
                <w:lang w:eastAsia="en-US"/>
              </w:rPr>
              <w:t>persoon</w:t>
            </w:r>
          </w:p>
        </w:tc>
        <w:tc>
          <w:tcPr>
            <w:tcW w:w="2790" w:type="dxa"/>
          </w:tcPr>
          <w:p w:rsidR="00367845" w:rsidRPr="00360E44" w:rsidRDefault="00D13352" w:rsidP="00367845">
            <w:pPr>
              <w:rPr>
                <w:sz w:val="16"/>
                <w:szCs w:val="16"/>
                <w:lang w:eastAsia="en-US"/>
              </w:rPr>
            </w:pPr>
            <w:r w:rsidRPr="00D13352">
              <w:rPr>
                <w:sz w:val="16"/>
                <w:szCs w:val="16"/>
                <w:lang w:eastAsia="en-US"/>
              </w:rPr>
              <w:t>vtoDi01/</w:t>
            </w:r>
          </w:p>
          <w:p w:rsidR="00367845" w:rsidRPr="00360E44" w:rsidRDefault="00D13352" w:rsidP="00367845">
            <w:pPr>
              <w:rPr>
                <w:sz w:val="16"/>
                <w:szCs w:val="16"/>
                <w:lang w:eastAsia="en-US"/>
              </w:rPr>
            </w:pPr>
            <w:r w:rsidRPr="00D13352">
              <w:rPr>
                <w:sz w:val="16"/>
                <w:szCs w:val="16"/>
                <w:lang w:eastAsia="en-US"/>
              </w:rPr>
              <w:t>object/</w:t>
            </w:r>
          </w:p>
          <w:p w:rsidR="00367845" w:rsidRPr="00360E44" w:rsidRDefault="00D13352" w:rsidP="00945FA0">
            <w:pPr>
              <w:rPr>
                <w:sz w:val="16"/>
                <w:szCs w:val="16"/>
                <w:lang w:eastAsia="en-US"/>
              </w:rPr>
            </w:pPr>
            <w:proofErr w:type="spellStart"/>
            <w:r w:rsidRPr="00D13352">
              <w:rPr>
                <w:sz w:val="16"/>
                <w:szCs w:val="16"/>
                <w:lang w:eastAsia="en-US"/>
              </w:rPr>
              <w:t>heeftBetrekkingOp</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gerelateerde/</w:t>
            </w:r>
          </w:p>
          <w:p w:rsidR="00367845" w:rsidRPr="00360E44" w:rsidRDefault="00D13352" w:rsidP="00945FA0">
            <w:pPr>
              <w:rPr>
                <w:sz w:val="16"/>
                <w:szCs w:val="16"/>
                <w:lang w:eastAsia="en-US"/>
              </w:rPr>
            </w:pPr>
            <w:proofErr w:type="spellStart"/>
            <w:r w:rsidRPr="00D13352">
              <w:rPr>
                <w:sz w:val="16"/>
                <w:szCs w:val="16"/>
                <w:lang w:eastAsia="en-US"/>
              </w:rPr>
              <w:t>natuurlijkPersoon</w:t>
            </w:r>
            <w:proofErr w:type="spellEnd"/>
          </w:p>
          <w:p w:rsidR="00367845" w:rsidRPr="00360E44" w:rsidRDefault="00367845" w:rsidP="00945FA0">
            <w:pPr>
              <w:rPr>
                <w:sz w:val="16"/>
                <w:szCs w:val="16"/>
                <w:lang w:eastAsia="en-US"/>
              </w:rPr>
            </w:pPr>
          </w:p>
          <w:p w:rsidR="00367845" w:rsidRPr="00360E44" w:rsidRDefault="00367845" w:rsidP="00945FA0">
            <w:pPr>
              <w:rPr>
                <w:sz w:val="16"/>
                <w:szCs w:val="16"/>
                <w:lang w:eastAsia="en-US"/>
              </w:rPr>
            </w:pPr>
          </w:p>
        </w:tc>
        <w:tc>
          <w:tcPr>
            <w:tcW w:w="5148" w:type="dxa"/>
          </w:tcPr>
          <w:p w:rsidR="00367845" w:rsidRPr="00360E44" w:rsidRDefault="00D13352">
            <w:pPr>
              <w:rPr>
                <w:sz w:val="16"/>
                <w:szCs w:val="16"/>
                <w:lang w:eastAsia="en-US"/>
              </w:rPr>
            </w:pPr>
            <w:r w:rsidRPr="00D13352">
              <w:rPr>
                <w:sz w:val="16"/>
                <w:szCs w:val="16"/>
                <w:lang w:eastAsia="en-US"/>
              </w:rPr>
              <w:t>1. Check de definitie van de extra elementen:</w:t>
            </w:r>
          </w:p>
          <w:p w:rsidR="004C3E93" w:rsidRDefault="00D13352">
            <w:pPr>
              <w:pStyle w:val="Lijstalinea"/>
              <w:numPr>
                <w:ilvl w:val="0"/>
                <w:numId w:val="58"/>
              </w:numPr>
              <w:rPr>
                <w:sz w:val="16"/>
                <w:szCs w:val="16"/>
                <w:lang w:eastAsia="en-US"/>
              </w:rPr>
            </w:pPr>
            <w:proofErr w:type="spellStart"/>
            <w:r w:rsidRPr="00D13352">
              <w:rPr>
                <w:sz w:val="16"/>
                <w:szCs w:val="16"/>
                <w:lang w:eastAsia="en-US"/>
              </w:rPr>
              <w:t>clientvolgnummer</w:t>
            </w:r>
            <w:proofErr w:type="spellEnd"/>
            <w:r w:rsidRPr="00D13352">
              <w:rPr>
                <w:sz w:val="16"/>
                <w:szCs w:val="16"/>
                <w:lang w:eastAsia="en-US"/>
              </w:rPr>
              <w:t xml:space="preserve">, </w:t>
            </w:r>
          </w:p>
          <w:p w:rsidR="004C3E93" w:rsidRDefault="00D13352">
            <w:pPr>
              <w:pStyle w:val="Lijstalinea"/>
              <w:numPr>
                <w:ilvl w:val="0"/>
                <w:numId w:val="58"/>
              </w:numPr>
              <w:rPr>
                <w:sz w:val="16"/>
                <w:szCs w:val="16"/>
                <w:lang w:eastAsia="en-US"/>
              </w:rPr>
            </w:pPr>
            <w:r w:rsidRPr="00D13352">
              <w:rPr>
                <w:sz w:val="16"/>
                <w:szCs w:val="16"/>
                <w:lang w:eastAsia="en-US"/>
              </w:rPr>
              <w:t xml:space="preserve">RNI-nummer, </w:t>
            </w:r>
          </w:p>
          <w:p w:rsidR="004C3E93" w:rsidRDefault="00D13352">
            <w:pPr>
              <w:pStyle w:val="Lijstalinea"/>
              <w:numPr>
                <w:ilvl w:val="0"/>
                <w:numId w:val="58"/>
              </w:numPr>
              <w:rPr>
                <w:sz w:val="16"/>
                <w:szCs w:val="16"/>
                <w:lang w:eastAsia="en-US"/>
              </w:rPr>
            </w:pPr>
            <w:r w:rsidRPr="00D13352">
              <w:rPr>
                <w:sz w:val="16"/>
                <w:szCs w:val="16"/>
                <w:lang w:eastAsia="en-US"/>
              </w:rPr>
              <w:t xml:space="preserve">vreemdelingennummer en </w:t>
            </w:r>
          </w:p>
          <w:p w:rsidR="004C3E93" w:rsidRDefault="00D13352">
            <w:pPr>
              <w:pStyle w:val="Lijstalinea"/>
              <w:numPr>
                <w:ilvl w:val="0"/>
                <w:numId w:val="58"/>
              </w:numPr>
              <w:rPr>
                <w:sz w:val="16"/>
                <w:szCs w:val="16"/>
                <w:lang w:eastAsia="en-US"/>
              </w:rPr>
            </w:pPr>
            <w:proofErr w:type="spellStart"/>
            <w:r w:rsidRPr="00D13352">
              <w:rPr>
                <w:sz w:val="16"/>
                <w:szCs w:val="16"/>
                <w:lang w:eastAsia="en-US"/>
              </w:rPr>
              <w:t>beschrijvendeIdentificatie</w:t>
            </w:r>
            <w:proofErr w:type="spellEnd"/>
            <w:r w:rsidRPr="00D13352">
              <w:rPr>
                <w:sz w:val="16"/>
                <w:szCs w:val="16"/>
                <w:lang w:eastAsia="en-US"/>
              </w:rPr>
              <w:t>.</w:t>
            </w:r>
          </w:p>
          <w:p w:rsidR="00367845" w:rsidRPr="00360E44" w:rsidRDefault="00D13352" w:rsidP="00945FA0">
            <w:pPr>
              <w:rPr>
                <w:sz w:val="16"/>
                <w:szCs w:val="16"/>
                <w:lang w:eastAsia="en-US"/>
              </w:rPr>
            </w:pPr>
            <w:r w:rsidRPr="00D13352">
              <w:rPr>
                <w:sz w:val="16"/>
                <w:szCs w:val="16"/>
                <w:lang w:eastAsia="en-US"/>
              </w:rPr>
              <w:t xml:space="preserve">2. De waarde van </w:t>
            </w:r>
            <w:proofErr w:type="spellStart"/>
            <w:r w:rsidRPr="00D13352">
              <w:rPr>
                <w:sz w:val="16"/>
                <w:szCs w:val="16"/>
                <w:lang w:eastAsia="en-US"/>
              </w:rPr>
              <w:t>clientvolgnumm</w:t>
            </w:r>
            <w:r w:rsidR="00360E44">
              <w:rPr>
                <w:sz w:val="16"/>
                <w:szCs w:val="16"/>
                <w:lang w:eastAsia="en-US"/>
              </w:rPr>
              <w:t>er</w:t>
            </w:r>
            <w:proofErr w:type="spellEnd"/>
            <w:r w:rsidR="00360E44">
              <w:rPr>
                <w:sz w:val="16"/>
                <w:szCs w:val="16"/>
                <w:lang w:eastAsia="en-US"/>
              </w:rPr>
              <w:t xml:space="preserve"> is uniek binnen het bericht.</w:t>
            </w:r>
          </w:p>
          <w:p w:rsidR="00367845" w:rsidRPr="00360E44" w:rsidRDefault="00D13352" w:rsidP="00945FA0">
            <w:pPr>
              <w:rPr>
                <w:sz w:val="16"/>
                <w:szCs w:val="16"/>
                <w:lang w:eastAsia="en-US"/>
              </w:rPr>
            </w:pPr>
            <w:r w:rsidRPr="00D13352">
              <w:rPr>
                <w:sz w:val="16"/>
                <w:szCs w:val="16"/>
                <w:lang w:eastAsia="en-US"/>
              </w:rPr>
              <w:t>3. Minimaal één van de volgende (extra) elementen heeft een waarde:</w:t>
            </w:r>
          </w:p>
          <w:p w:rsidR="00367845" w:rsidRPr="00360E44" w:rsidRDefault="00D13352" w:rsidP="00945FA0">
            <w:pPr>
              <w:pStyle w:val="Lijstalinea"/>
              <w:numPr>
                <w:ilvl w:val="0"/>
                <w:numId w:val="35"/>
              </w:numPr>
              <w:rPr>
                <w:sz w:val="16"/>
                <w:szCs w:val="16"/>
                <w:lang w:eastAsia="en-US"/>
              </w:rPr>
            </w:pPr>
            <w:proofErr w:type="spellStart"/>
            <w:r w:rsidRPr="00D13352">
              <w:rPr>
                <w:sz w:val="16"/>
                <w:szCs w:val="16"/>
                <w:lang w:eastAsia="en-US"/>
              </w:rPr>
              <w:t>inp.bsn</w:t>
            </w:r>
            <w:proofErr w:type="spellEnd"/>
            <w:r w:rsidRPr="00D13352">
              <w:rPr>
                <w:sz w:val="16"/>
                <w:szCs w:val="16"/>
                <w:lang w:eastAsia="en-US"/>
              </w:rPr>
              <w:t>,</w:t>
            </w:r>
          </w:p>
          <w:p w:rsidR="00367845" w:rsidRPr="00360E44" w:rsidRDefault="00D13352" w:rsidP="00945FA0">
            <w:pPr>
              <w:pStyle w:val="Lijstalinea"/>
              <w:numPr>
                <w:ilvl w:val="0"/>
                <w:numId w:val="35"/>
              </w:numPr>
              <w:rPr>
                <w:sz w:val="16"/>
                <w:szCs w:val="16"/>
                <w:lang w:eastAsia="en-US"/>
              </w:rPr>
            </w:pPr>
            <w:r w:rsidRPr="00D13352">
              <w:rPr>
                <w:sz w:val="16"/>
                <w:szCs w:val="16"/>
                <w:lang w:eastAsia="en-US"/>
              </w:rPr>
              <w:t>RNI-nummer,</w:t>
            </w:r>
          </w:p>
          <w:p w:rsidR="00367845" w:rsidRPr="00360E44" w:rsidRDefault="00D13352" w:rsidP="00945FA0">
            <w:pPr>
              <w:pStyle w:val="Lijstalinea"/>
              <w:numPr>
                <w:ilvl w:val="0"/>
                <w:numId w:val="35"/>
              </w:numPr>
              <w:rPr>
                <w:sz w:val="16"/>
                <w:szCs w:val="16"/>
                <w:lang w:eastAsia="en-US"/>
              </w:rPr>
            </w:pPr>
            <w:r w:rsidRPr="00D13352">
              <w:rPr>
                <w:sz w:val="16"/>
                <w:szCs w:val="16"/>
                <w:lang w:eastAsia="en-US"/>
              </w:rPr>
              <w:t>vreemdelingennummer,</w:t>
            </w:r>
          </w:p>
          <w:p w:rsidR="00367845" w:rsidRPr="00360E44" w:rsidRDefault="00D13352" w:rsidP="00945FA0">
            <w:pPr>
              <w:pStyle w:val="Lijstalinea"/>
              <w:numPr>
                <w:ilvl w:val="0"/>
                <w:numId w:val="35"/>
              </w:numPr>
              <w:rPr>
                <w:sz w:val="16"/>
                <w:szCs w:val="16"/>
                <w:lang w:eastAsia="en-US"/>
              </w:rPr>
            </w:pPr>
            <w:proofErr w:type="spellStart"/>
            <w:r w:rsidRPr="00D13352">
              <w:rPr>
                <w:sz w:val="16"/>
                <w:szCs w:val="16"/>
                <w:lang w:eastAsia="en-US"/>
              </w:rPr>
              <w:t>beschrijvendeIdentificatie</w:t>
            </w:r>
            <w:proofErr w:type="spellEnd"/>
            <w:r w:rsidRPr="00D13352">
              <w:rPr>
                <w:sz w:val="16"/>
                <w:szCs w:val="16"/>
                <w:lang w:eastAsia="en-US"/>
              </w:rPr>
              <w:t>.</w:t>
            </w:r>
          </w:p>
          <w:p w:rsidR="00367845" w:rsidRPr="00360E44" w:rsidRDefault="00367845" w:rsidP="00945FA0">
            <w:pPr>
              <w:rPr>
                <w:sz w:val="16"/>
                <w:szCs w:val="16"/>
                <w:lang w:eastAsia="en-US"/>
              </w:rPr>
            </w:pPr>
          </w:p>
          <w:p w:rsidR="00367845" w:rsidRPr="00360E44" w:rsidRDefault="00D13352" w:rsidP="00945FA0">
            <w:pPr>
              <w:rPr>
                <w:sz w:val="16"/>
                <w:szCs w:val="16"/>
                <w:lang w:eastAsia="en-US"/>
              </w:rPr>
            </w:pPr>
            <w:r w:rsidRPr="00D13352">
              <w:rPr>
                <w:sz w:val="16"/>
                <w:szCs w:val="16"/>
                <w:lang w:eastAsia="en-US"/>
              </w:rPr>
              <w:t>4. De elementen voornamen en geslachtsnaam zijn gevuld indien het element ../../omschrijving gelijk is aan “Client (kind)” (m.a.w. van een geboren kind moet de voor- en de geslachtsnaam ingevuld zijn.</w:t>
            </w:r>
          </w:p>
          <w:p w:rsidR="00367845" w:rsidRPr="00360E44" w:rsidRDefault="00D13352" w:rsidP="00945FA0">
            <w:pPr>
              <w:rPr>
                <w:sz w:val="16"/>
                <w:szCs w:val="16"/>
                <w:lang w:eastAsia="en-US"/>
              </w:rPr>
            </w:pPr>
            <w:r w:rsidRPr="00D13352">
              <w:rPr>
                <w:sz w:val="16"/>
                <w:szCs w:val="16"/>
                <w:lang w:eastAsia="en-US"/>
              </w:rPr>
              <w:t>5. Indien ../../omschrijving gelijk is aan “Client (ongeboren kind)” dan moet het element geboortedatum gevuld zijn (met de vermoedelijke geboortedatum).</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Rol</w:t>
            </w:r>
          </w:p>
        </w:tc>
        <w:tc>
          <w:tcPr>
            <w:tcW w:w="2790" w:type="dxa"/>
          </w:tcPr>
          <w:p w:rsidR="004830CE" w:rsidRPr="00360E44" w:rsidRDefault="00D13352" w:rsidP="004830CE">
            <w:pPr>
              <w:rPr>
                <w:sz w:val="16"/>
                <w:szCs w:val="16"/>
                <w:lang w:eastAsia="en-US"/>
              </w:rPr>
            </w:pPr>
            <w:r w:rsidRPr="00D13352">
              <w:rPr>
                <w:sz w:val="16"/>
                <w:szCs w:val="16"/>
                <w:lang w:eastAsia="en-US"/>
              </w:rPr>
              <w:t>vtoDi01/</w:t>
            </w:r>
          </w:p>
          <w:p w:rsidR="004830CE" w:rsidRPr="00360E44" w:rsidRDefault="00D13352" w:rsidP="004830CE">
            <w:pPr>
              <w:rPr>
                <w:sz w:val="16"/>
                <w:szCs w:val="16"/>
                <w:lang w:eastAsia="en-US"/>
              </w:rPr>
            </w:pPr>
            <w:r w:rsidRPr="00D13352">
              <w:rPr>
                <w:sz w:val="16"/>
                <w:szCs w:val="16"/>
                <w:lang w:eastAsia="en-US"/>
              </w:rPr>
              <w:t>object/</w:t>
            </w:r>
          </w:p>
          <w:p w:rsidR="00367845" w:rsidRPr="00360E44" w:rsidRDefault="00D13352">
            <w:pPr>
              <w:rPr>
                <w:sz w:val="16"/>
                <w:szCs w:val="16"/>
                <w:lang w:eastAsia="en-US"/>
              </w:rPr>
            </w:pPr>
            <w:proofErr w:type="spellStart"/>
            <w:r w:rsidRPr="00D13352">
              <w:rPr>
                <w:sz w:val="16"/>
                <w:szCs w:val="16"/>
                <w:lang w:eastAsia="en-US"/>
              </w:rPr>
              <w:t>heeftAlsBelanghebbende</w:t>
            </w:r>
            <w:proofErr w:type="spellEnd"/>
          </w:p>
        </w:tc>
        <w:tc>
          <w:tcPr>
            <w:tcW w:w="5148" w:type="dxa"/>
          </w:tcPr>
          <w:p w:rsidR="004830CE" w:rsidRPr="00360E44" w:rsidRDefault="00D13352">
            <w:pPr>
              <w:rPr>
                <w:sz w:val="16"/>
                <w:szCs w:val="16"/>
                <w:lang w:eastAsia="en-US"/>
              </w:rPr>
            </w:pPr>
            <w:r w:rsidRPr="00D13352">
              <w:rPr>
                <w:sz w:val="16"/>
                <w:szCs w:val="16"/>
                <w:lang w:eastAsia="en-US"/>
              </w:rPr>
              <w:t xml:space="preserve">1. Check de definitie van de extra elementen: </w:t>
            </w:r>
          </w:p>
          <w:p w:rsidR="004C3E93" w:rsidRDefault="00D13352">
            <w:pPr>
              <w:pStyle w:val="Lijstalinea"/>
              <w:numPr>
                <w:ilvl w:val="0"/>
                <w:numId w:val="61"/>
              </w:numPr>
              <w:rPr>
                <w:sz w:val="16"/>
                <w:szCs w:val="16"/>
                <w:lang w:eastAsia="en-US"/>
              </w:rPr>
            </w:pPr>
            <w:proofErr w:type="spellStart"/>
            <w:r w:rsidRPr="00D13352">
              <w:rPr>
                <w:sz w:val="16"/>
                <w:szCs w:val="16"/>
                <w:lang w:eastAsia="en-US"/>
              </w:rPr>
              <w:t>clientvolgnummer</w:t>
            </w:r>
            <w:proofErr w:type="spellEnd"/>
            <w:r w:rsidRPr="00D13352">
              <w:rPr>
                <w:sz w:val="16"/>
                <w:szCs w:val="16"/>
                <w:lang w:eastAsia="en-US"/>
              </w:rPr>
              <w:t xml:space="preserve">, </w:t>
            </w:r>
          </w:p>
          <w:p w:rsidR="004C3E93" w:rsidRDefault="00D13352">
            <w:pPr>
              <w:pStyle w:val="Lijstalinea"/>
              <w:numPr>
                <w:ilvl w:val="0"/>
                <w:numId w:val="61"/>
              </w:numPr>
              <w:rPr>
                <w:sz w:val="16"/>
                <w:szCs w:val="16"/>
                <w:lang w:eastAsia="en-US"/>
              </w:rPr>
            </w:pPr>
            <w:proofErr w:type="spellStart"/>
            <w:r w:rsidRPr="00D13352">
              <w:rPr>
                <w:sz w:val="16"/>
                <w:szCs w:val="16"/>
                <w:lang w:eastAsia="en-US"/>
              </w:rPr>
              <w:t>rolJeugdzorg</w:t>
            </w:r>
            <w:proofErr w:type="spellEnd"/>
            <w:r w:rsidRPr="00D13352">
              <w:rPr>
                <w:sz w:val="16"/>
                <w:szCs w:val="16"/>
                <w:lang w:eastAsia="en-US"/>
              </w:rPr>
              <w:t>.</w:t>
            </w:r>
          </w:p>
          <w:p w:rsidR="004830CE" w:rsidRPr="00360E44" w:rsidRDefault="00D13352" w:rsidP="00945FA0">
            <w:pPr>
              <w:rPr>
                <w:sz w:val="16"/>
                <w:szCs w:val="16"/>
                <w:lang w:eastAsia="en-US"/>
              </w:rPr>
            </w:pPr>
            <w:r w:rsidRPr="00D13352">
              <w:rPr>
                <w:sz w:val="16"/>
                <w:szCs w:val="16"/>
                <w:lang w:eastAsia="en-US"/>
              </w:rPr>
              <w:t xml:space="preserve">2. Er is minimaal één </w:t>
            </w:r>
            <w:proofErr w:type="spellStart"/>
            <w:r w:rsidRPr="00D13352">
              <w:rPr>
                <w:sz w:val="16"/>
                <w:szCs w:val="16"/>
                <w:lang w:eastAsia="en-US"/>
              </w:rPr>
              <w:t>extraElement</w:t>
            </w:r>
            <w:proofErr w:type="spellEnd"/>
            <w:r w:rsidRPr="00D13352">
              <w:rPr>
                <w:sz w:val="16"/>
                <w:szCs w:val="16"/>
                <w:lang w:eastAsia="en-US"/>
              </w:rPr>
              <w:t xml:space="preserve"> </w:t>
            </w:r>
            <w:proofErr w:type="spellStart"/>
            <w:r w:rsidRPr="00D13352">
              <w:rPr>
                <w:sz w:val="16"/>
                <w:szCs w:val="16"/>
                <w:lang w:eastAsia="en-US"/>
              </w:rPr>
              <w:t>clientvolgnummer</w:t>
            </w:r>
            <w:proofErr w:type="spellEnd"/>
            <w:r w:rsidRPr="00D13352">
              <w:rPr>
                <w:sz w:val="16"/>
                <w:szCs w:val="16"/>
                <w:lang w:eastAsia="en-US"/>
              </w:rPr>
              <w:t xml:space="preserve"> gevuld. Het gelijknamige </w:t>
            </w:r>
            <w:proofErr w:type="spellStart"/>
            <w:r w:rsidRPr="00D13352">
              <w:rPr>
                <w:sz w:val="16"/>
                <w:szCs w:val="16"/>
                <w:lang w:eastAsia="en-US"/>
              </w:rPr>
              <w:t>extraElement</w:t>
            </w:r>
            <w:proofErr w:type="spellEnd"/>
            <w:r w:rsidRPr="00D13352">
              <w:rPr>
                <w:sz w:val="16"/>
                <w:szCs w:val="16"/>
                <w:lang w:eastAsia="en-US"/>
              </w:rPr>
              <w:t xml:space="preserve"> moet met dezelfde waarde ook voorkomen in </w:t>
            </w:r>
          </w:p>
          <w:p w:rsidR="004830CE" w:rsidRPr="00360E44" w:rsidRDefault="00D13352" w:rsidP="00945FA0">
            <w:pPr>
              <w:rPr>
                <w:sz w:val="16"/>
                <w:szCs w:val="16"/>
                <w:lang w:eastAsia="en-US"/>
              </w:rPr>
            </w:pPr>
            <w:r w:rsidRPr="00D13352">
              <w:rPr>
                <w:sz w:val="16"/>
                <w:szCs w:val="16"/>
                <w:lang w:eastAsia="en-US"/>
              </w:rPr>
              <w:t>../</w:t>
            </w:r>
            <w:proofErr w:type="spellStart"/>
            <w:r w:rsidRPr="00D13352">
              <w:rPr>
                <w:sz w:val="16"/>
                <w:szCs w:val="16"/>
                <w:lang w:eastAsia="en-US"/>
              </w:rPr>
              <w:t>heeftBetrekkingOp</w:t>
            </w:r>
            <w:proofErr w:type="spellEnd"/>
            <w:r w:rsidRPr="00D13352">
              <w:rPr>
                <w:sz w:val="16"/>
                <w:szCs w:val="16"/>
                <w:lang w:eastAsia="en-US"/>
              </w:rPr>
              <w:t>/gerelateerde/</w:t>
            </w:r>
            <w:proofErr w:type="spellStart"/>
            <w:r w:rsidRPr="00D13352">
              <w:rPr>
                <w:sz w:val="16"/>
                <w:szCs w:val="16"/>
                <w:lang w:eastAsia="en-US"/>
              </w:rPr>
              <w:t>natuurlijkpersoon</w:t>
            </w:r>
            <w:proofErr w:type="spellEnd"/>
            <w:r w:rsidRPr="00D13352">
              <w:rPr>
                <w:sz w:val="16"/>
                <w:szCs w:val="16"/>
                <w:lang w:eastAsia="en-US"/>
              </w:rPr>
              <w:t xml:space="preserve">. </w:t>
            </w:r>
          </w:p>
          <w:p w:rsidR="00367845" w:rsidRPr="00360E44" w:rsidRDefault="00D13352" w:rsidP="00945FA0">
            <w:pPr>
              <w:rPr>
                <w:sz w:val="16"/>
                <w:szCs w:val="16"/>
                <w:lang w:eastAsia="en-US"/>
              </w:rPr>
            </w:pPr>
            <w:r w:rsidRPr="00D13352">
              <w:rPr>
                <w:sz w:val="16"/>
                <w:szCs w:val="16"/>
                <w:lang w:eastAsia="en-US"/>
              </w:rPr>
              <w:t xml:space="preserve">M.a.w. een belanghebbende is minimaal aan één </w:t>
            </w:r>
            <w:proofErr w:type="spellStart"/>
            <w:r w:rsidRPr="00D13352">
              <w:rPr>
                <w:sz w:val="16"/>
                <w:szCs w:val="16"/>
                <w:lang w:eastAsia="en-US"/>
              </w:rPr>
              <w:t>client</w:t>
            </w:r>
            <w:proofErr w:type="spellEnd"/>
            <w:r w:rsidRPr="00D13352">
              <w:rPr>
                <w:sz w:val="16"/>
                <w:szCs w:val="16"/>
                <w:lang w:eastAsia="en-US"/>
              </w:rPr>
              <w:t xml:space="preserve"> (natuurlijk persoon) gelieerd als gezaghebbende.</w:t>
            </w:r>
          </w:p>
          <w:p w:rsidR="00367845" w:rsidRPr="00360E44" w:rsidRDefault="00D13352" w:rsidP="00945FA0">
            <w:pPr>
              <w:rPr>
                <w:sz w:val="16"/>
                <w:szCs w:val="16"/>
                <w:lang w:eastAsia="en-US"/>
              </w:rPr>
            </w:pPr>
            <w:r w:rsidRPr="00D13352">
              <w:rPr>
                <w:sz w:val="16"/>
                <w:szCs w:val="16"/>
                <w:lang w:eastAsia="en-US"/>
              </w:rPr>
              <w:t>3. Als het element ../</w:t>
            </w:r>
            <w:proofErr w:type="spellStart"/>
            <w:r w:rsidRPr="00D13352">
              <w:rPr>
                <w:sz w:val="16"/>
                <w:szCs w:val="16"/>
                <w:lang w:eastAsia="en-US"/>
              </w:rPr>
              <w:t>heeftBetrekkingOp</w:t>
            </w:r>
            <w:proofErr w:type="spellEnd"/>
            <w:r w:rsidRPr="00D13352">
              <w:rPr>
                <w:sz w:val="16"/>
                <w:szCs w:val="16"/>
                <w:lang w:eastAsia="en-US"/>
              </w:rPr>
              <w:t>/gerelateerde/</w:t>
            </w:r>
            <w:proofErr w:type="spellStart"/>
            <w:r w:rsidRPr="00D13352">
              <w:rPr>
                <w:sz w:val="16"/>
                <w:szCs w:val="16"/>
                <w:lang w:eastAsia="en-US"/>
              </w:rPr>
              <w:t>natuurlijkpersoon</w:t>
            </w:r>
            <w:proofErr w:type="spellEnd"/>
            <w:r w:rsidRPr="00D13352">
              <w:rPr>
                <w:sz w:val="16"/>
                <w:szCs w:val="16"/>
                <w:lang w:eastAsia="en-US"/>
              </w:rPr>
              <w:t xml:space="preserve">/omschrijving gelijk is aan “Client (ongeboren kind)” dan is er maar één gezaghebbende: de moeder. Oftewel het element ./omschrijving is gelijk aan “moeder”. De moeder van het ongeboren kind kan </w:t>
            </w:r>
            <w:proofErr w:type="spellStart"/>
            <w:r w:rsidRPr="00D13352">
              <w:rPr>
                <w:sz w:val="16"/>
                <w:szCs w:val="16"/>
                <w:lang w:eastAsia="en-US"/>
              </w:rPr>
              <w:t>gematched</w:t>
            </w:r>
            <w:proofErr w:type="spellEnd"/>
            <w:r w:rsidRPr="00D13352">
              <w:rPr>
                <w:sz w:val="16"/>
                <w:szCs w:val="16"/>
                <w:lang w:eastAsia="en-US"/>
              </w:rPr>
              <w:t xml:space="preserve"> worden op basis van het (extra) element </w:t>
            </w:r>
            <w:proofErr w:type="spellStart"/>
            <w:r w:rsidRPr="00D13352">
              <w:rPr>
                <w:sz w:val="16"/>
                <w:szCs w:val="16"/>
                <w:lang w:eastAsia="en-US"/>
              </w:rPr>
              <w:t>clientvolgnummer</w:t>
            </w:r>
            <w:proofErr w:type="spellEnd"/>
            <w:r w:rsidRPr="00D13352">
              <w:rPr>
                <w:sz w:val="16"/>
                <w:szCs w:val="16"/>
                <w:lang w:eastAsia="en-US"/>
              </w:rPr>
              <w:t xml:space="preserve"> op de volgende twee plekken:</w:t>
            </w:r>
          </w:p>
          <w:p w:rsidR="00367845" w:rsidRPr="00360E44" w:rsidRDefault="00D13352" w:rsidP="00945FA0">
            <w:pPr>
              <w:pStyle w:val="Lijstalinea"/>
              <w:numPr>
                <w:ilvl w:val="0"/>
                <w:numId w:val="38"/>
              </w:numPr>
              <w:rPr>
                <w:sz w:val="16"/>
                <w:szCs w:val="16"/>
                <w:lang w:eastAsia="en-US"/>
              </w:rPr>
            </w:pPr>
            <w:r w:rsidRPr="00D13352">
              <w:rPr>
                <w:sz w:val="16"/>
                <w:szCs w:val="16"/>
                <w:lang w:eastAsia="en-US"/>
              </w:rPr>
              <w:t>../</w:t>
            </w:r>
            <w:proofErr w:type="spellStart"/>
            <w:r w:rsidRPr="00D13352">
              <w:rPr>
                <w:sz w:val="16"/>
                <w:szCs w:val="16"/>
                <w:lang w:eastAsia="en-US"/>
              </w:rPr>
              <w:t>heeftBetrekkingOp</w:t>
            </w:r>
            <w:proofErr w:type="spellEnd"/>
            <w:r w:rsidRPr="00D13352">
              <w:rPr>
                <w:sz w:val="16"/>
                <w:szCs w:val="16"/>
                <w:lang w:eastAsia="en-US"/>
              </w:rPr>
              <w:t>/gerelateerde/</w:t>
            </w:r>
            <w:r w:rsidRPr="00D13352">
              <w:rPr>
                <w:sz w:val="16"/>
                <w:szCs w:val="16"/>
                <w:lang w:eastAsia="en-US"/>
              </w:rPr>
              <w:br/>
            </w:r>
            <w:proofErr w:type="spellStart"/>
            <w:r w:rsidRPr="00D13352">
              <w:rPr>
                <w:sz w:val="16"/>
                <w:szCs w:val="16"/>
                <w:lang w:eastAsia="en-US"/>
              </w:rPr>
              <w:lastRenderedPageBreak/>
              <w:t>natuurlijkPersoon</w:t>
            </w:r>
            <w:proofErr w:type="spellEnd"/>
            <w:r w:rsidRPr="00D13352">
              <w:rPr>
                <w:sz w:val="16"/>
                <w:szCs w:val="16"/>
                <w:lang w:eastAsia="en-US"/>
              </w:rPr>
              <w:t>/</w:t>
            </w:r>
            <w:proofErr w:type="spellStart"/>
            <w:r w:rsidRPr="00D13352">
              <w:rPr>
                <w:sz w:val="16"/>
                <w:szCs w:val="16"/>
                <w:lang w:eastAsia="en-US"/>
              </w:rPr>
              <w:t>clientvolgnummer</w:t>
            </w:r>
            <w:proofErr w:type="spellEnd"/>
          </w:p>
          <w:p w:rsidR="00367845" w:rsidRPr="00360E44" w:rsidRDefault="00D13352" w:rsidP="00945FA0">
            <w:pPr>
              <w:pStyle w:val="Lijstalinea"/>
              <w:numPr>
                <w:ilvl w:val="0"/>
                <w:numId w:val="38"/>
              </w:numPr>
              <w:rPr>
                <w:sz w:val="16"/>
                <w:szCs w:val="16"/>
                <w:lang w:eastAsia="en-US"/>
              </w:rPr>
            </w:pPr>
            <w:r w:rsidRPr="00D13352">
              <w:rPr>
                <w:sz w:val="16"/>
                <w:szCs w:val="16"/>
                <w:lang w:eastAsia="en-US"/>
              </w:rPr>
              <w:t>./</w:t>
            </w:r>
            <w:proofErr w:type="spellStart"/>
            <w:r w:rsidRPr="00D13352">
              <w:rPr>
                <w:sz w:val="16"/>
                <w:szCs w:val="16"/>
                <w:lang w:eastAsia="en-US"/>
              </w:rPr>
              <w:t>clientvolgnummer</w:t>
            </w:r>
            <w:proofErr w:type="spellEnd"/>
            <w:r w:rsidRPr="00D13352">
              <w:rPr>
                <w:sz w:val="16"/>
                <w:szCs w:val="16"/>
                <w:lang w:eastAsia="en-US"/>
              </w:rPr>
              <w:t xml:space="preserve"> </w:t>
            </w:r>
          </w:p>
          <w:p w:rsidR="004C3E93" w:rsidRDefault="004C3E93">
            <w:pPr>
              <w:pStyle w:val="Lijstalinea"/>
              <w:ind w:left="720"/>
              <w:rPr>
                <w:sz w:val="16"/>
                <w:szCs w:val="16"/>
                <w:lang w:eastAsia="en-US"/>
              </w:rPr>
            </w:pP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lastRenderedPageBreak/>
              <w:t>Verzoek</w:t>
            </w:r>
          </w:p>
        </w:tc>
        <w:tc>
          <w:tcPr>
            <w:tcW w:w="2790" w:type="dxa"/>
          </w:tcPr>
          <w:p w:rsidR="009127D9" w:rsidRPr="00360E44" w:rsidRDefault="00D13352" w:rsidP="009127D9">
            <w:pPr>
              <w:rPr>
                <w:sz w:val="16"/>
                <w:szCs w:val="16"/>
                <w:lang w:eastAsia="en-US"/>
              </w:rPr>
            </w:pPr>
            <w:r w:rsidRPr="00D13352">
              <w:rPr>
                <w:sz w:val="16"/>
                <w:szCs w:val="16"/>
                <w:lang w:eastAsia="en-US"/>
              </w:rPr>
              <w:t>vtoDi01/</w:t>
            </w:r>
          </w:p>
          <w:p w:rsidR="009127D9" w:rsidRPr="00360E44" w:rsidRDefault="00D13352" w:rsidP="009127D9">
            <w:pPr>
              <w:rPr>
                <w:sz w:val="16"/>
                <w:szCs w:val="16"/>
                <w:lang w:eastAsia="en-US"/>
              </w:rPr>
            </w:pPr>
            <w:r w:rsidRPr="00D13352">
              <w:rPr>
                <w:sz w:val="16"/>
                <w:szCs w:val="16"/>
                <w:lang w:eastAsia="en-US"/>
              </w:rPr>
              <w:t>object</w:t>
            </w:r>
          </w:p>
          <w:p w:rsidR="00367845" w:rsidRPr="00360E44" w:rsidRDefault="00367845" w:rsidP="00945FA0">
            <w:pPr>
              <w:rPr>
                <w:sz w:val="16"/>
                <w:szCs w:val="16"/>
                <w:lang w:eastAsia="en-US"/>
              </w:rPr>
            </w:pPr>
          </w:p>
        </w:tc>
        <w:tc>
          <w:tcPr>
            <w:tcW w:w="5148" w:type="dxa"/>
          </w:tcPr>
          <w:p w:rsidR="009127D9" w:rsidRPr="00360E44" w:rsidRDefault="00D13352" w:rsidP="00945FA0">
            <w:pPr>
              <w:rPr>
                <w:sz w:val="16"/>
                <w:szCs w:val="16"/>
                <w:lang w:eastAsia="en-US"/>
              </w:rPr>
            </w:pPr>
            <w:r w:rsidRPr="00D13352">
              <w:rPr>
                <w:sz w:val="16"/>
                <w:szCs w:val="16"/>
                <w:lang w:eastAsia="en-US"/>
              </w:rPr>
              <w:t xml:space="preserve">Check de definitie van de extra elementen: </w:t>
            </w:r>
          </w:p>
          <w:p w:rsidR="004C3E93" w:rsidRDefault="00D13352">
            <w:pPr>
              <w:pStyle w:val="Lijstalinea"/>
              <w:numPr>
                <w:ilvl w:val="0"/>
                <w:numId w:val="62"/>
              </w:numPr>
              <w:rPr>
                <w:sz w:val="16"/>
                <w:szCs w:val="16"/>
                <w:lang w:eastAsia="en-US"/>
              </w:rPr>
            </w:pPr>
            <w:proofErr w:type="spellStart"/>
            <w:r w:rsidRPr="00D13352">
              <w:rPr>
                <w:sz w:val="16"/>
                <w:szCs w:val="16"/>
                <w:lang w:eastAsia="en-US"/>
              </w:rPr>
              <w:t>datumIndiening</w:t>
            </w:r>
            <w:proofErr w:type="spellEnd"/>
            <w:r w:rsidRPr="00D13352">
              <w:rPr>
                <w:sz w:val="16"/>
                <w:szCs w:val="16"/>
                <w:lang w:eastAsia="en-US"/>
              </w:rPr>
              <w:t xml:space="preserve">, </w:t>
            </w:r>
          </w:p>
          <w:p w:rsidR="004C3E93" w:rsidRDefault="00D13352">
            <w:pPr>
              <w:pStyle w:val="Lijstalinea"/>
              <w:numPr>
                <w:ilvl w:val="0"/>
                <w:numId w:val="62"/>
              </w:numPr>
              <w:rPr>
                <w:sz w:val="16"/>
                <w:szCs w:val="16"/>
                <w:lang w:eastAsia="en-US"/>
              </w:rPr>
            </w:pPr>
            <w:r w:rsidRPr="00D13352">
              <w:rPr>
                <w:sz w:val="16"/>
                <w:szCs w:val="16"/>
                <w:lang w:eastAsia="en-US"/>
              </w:rPr>
              <w:t xml:space="preserve">urgentie, </w:t>
            </w:r>
          </w:p>
          <w:p w:rsidR="004C3E93" w:rsidRDefault="00D13352">
            <w:pPr>
              <w:pStyle w:val="Lijstalinea"/>
              <w:numPr>
                <w:ilvl w:val="0"/>
                <w:numId w:val="62"/>
              </w:numPr>
              <w:rPr>
                <w:sz w:val="16"/>
                <w:szCs w:val="16"/>
                <w:lang w:eastAsia="en-US"/>
              </w:rPr>
            </w:pPr>
            <w:proofErr w:type="spellStart"/>
            <w:r w:rsidRPr="00D13352">
              <w:rPr>
                <w:sz w:val="16"/>
                <w:szCs w:val="16"/>
                <w:lang w:eastAsia="en-US"/>
              </w:rPr>
              <w:t>rolJeugdzorgverzoeker</w:t>
            </w:r>
            <w:proofErr w:type="spellEnd"/>
            <w:r w:rsidRPr="00D13352">
              <w:rPr>
                <w:sz w:val="16"/>
                <w:szCs w:val="16"/>
                <w:lang w:eastAsia="en-US"/>
              </w:rPr>
              <w:t>.</w:t>
            </w:r>
          </w:p>
        </w:tc>
      </w:tr>
      <w:tr w:rsidR="00367845" w:rsidRPr="00360E44" w:rsidTr="004830CE">
        <w:tc>
          <w:tcPr>
            <w:tcW w:w="1350" w:type="dxa"/>
          </w:tcPr>
          <w:p w:rsidR="00367845" w:rsidRPr="00360E44" w:rsidRDefault="00D13352" w:rsidP="00945FA0">
            <w:pPr>
              <w:rPr>
                <w:sz w:val="16"/>
                <w:szCs w:val="16"/>
                <w:lang w:eastAsia="en-US"/>
              </w:rPr>
            </w:pPr>
            <w:r w:rsidRPr="00D13352">
              <w:rPr>
                <w:sz w:val="16"/>
                <w:szCs w:val="16"/>
                <w:lang w:eastAsia="en-US"/>
              </w:rPr>
              <w:t xml:space="preserve">Zaak </w:t>
            </w:r>
          </w:p>
          <w:p w:rsidR="00367845" w:rsidRPr="00360E44" w:rsidRDefault="00D13352" w:rsidP="00945FA0">
            <w:pPr>
              <w:rPr>
                <w:sz w:val="16"/>
                <w:szCs w:val="16"/>
                <w:lang w:eastAsia="en-US"/>
              </w:rPr>
            </w:pPr>
            <w:r w:rsidRPr="00D13352">
              <w:rPr>
                <w:sz w:val="16"/>
                <w:szCs w:val="16"/>
                <w:lang w:eastAsia="en-US"/>
              </w:rPr>
              <w:t>(gemeente)</w:t>
            </w:r>
          </w:p>
        </w:tc>
        <w:tc>
          <w:tcPr>
            <w:tcW w:w="2790" w:type="dxa"/>
          </w:tcPr>
          <w:p w:rsidR="009127D9" w:rsidRPr="00360E44" w:rsidRDefault="00D13352" w:rsidP="009127D9">
            <w:pPr>
              <w:rPr>
                <w:sz w:val="16"/>
                <w:szCs w:val="16"/>
                <w:lang w:eastAsia="en-US"/>
              </w:rPr>
            </w:pPr>
            <w:r w:rsidRPr="00D13352">
              <w:rPr>
                <w:sz w:val="16"/>
                <w:szCs w:val="16"/>
                <w:lang w:eastAsia="en-US"/>
              </w:rPr>
              <w:t>vtoDi01/</w:t>
            </w:r>
          </w:p>
          <w:p w:rsidR="00367845" w:rsidRPr="00360E44" w:rsidRDefault="00D13352" w:rsidP="00945FA0">
            <w:pPr>
              <w:rPr>
                <w:sz w:val="16"/>
                <w:szCs w:val="16"/>
                <w:lang w:eastAsia="en-US"/>
              </w:rPr>
            </w:pPr>
            <w:r w:rsidRPr="00D13352">
              <w:rPr>
                <w:sz w:val="16"/>
                <w:szCs w:val="16"/>
                <w:lang w:eastAsia="en-US"/>
              </w:rPr>
              <w:t>object</w:t>
            </w:r>
          </w:p>
        </w:tc>
        <w:tc>
          <w:tcPr>
            <w:tcW w:w="5148" w:type="dxa"/>
          </w:tcPr>
          <w:p w:rsidR="009127D9" w:rsidRPr="00360E44" w:rsidRDefault="00D13352" w:rsidP="00945FA0">
            <w:pPr>
              <w:rPr>
                <w:sz w:val="16"/>
                <w:szCs w:val="16"/>
                <w:lang w:eastAsia="en-US"/>
              </w:rPr>
            </w:pPr>
            <w:r w:rsidRPr="00D13352">
              <w:rPr>
                <w:sz w:val="16"/>
                <w:szCs w:val="16"/>
                <w:lang w:eastAsia="en-US"/>
              </w:rPr>
              <w:t>Check de definitie van de extra elementen:</w:t>
            </w:r>
          </w:p>
          <w:p w:rsidR="004C3E93" w:rsidRDefault="00D13352">
            <w:pPr>
              <w:pStyle w:val="Lijstalinea"/>
              <w:keepNext/>
              <w:numPr>
                <w:ilvl w:val="0"/>
                <w:numId w:val="63"/>
              </w:numPr>
              <w:rPr>
                <w:sz w:val="16"/>
                <w:szCs w:val="16"/>
                <w:lang w:eastAsia="en-US"/>
              </w:rPr>
            </w:pPr>
            <w:r w:rsidRPr="00D13352">
              <w:rPr>
                <w:sz w:val="16"/>
                <w:szCs w:val="16"/>
                <w:lang w:eastAsia="en-US"/>
              </w:rPr>
              <w:t>gezinsgeschiedenis.</w:t>
            </w:r>
          </w:p>
        </w:tc>
      </w:tr>
    </w:tbl>
    <w:p w:rsidR="004C3E93" w:rsidRDefault="007E6AD5">
      <w:pPr>
        <w:pStyle w:val="Bijschrift"/>
        <w:rPr>
          <w:lang w:eastAsia="en-US"/>
        </w:rPr>
      </w:pPr>
      <w:r>
        <w:t xml:space="preserve">Tabel </w:t>
      </w:r>
      <w:r w:rsidR="0081663F">
        <w:fldChar w:fldCharType="begin"/>
      </w:r>
      <w:r w:rsidR="005856C4">
        <w:instrText xml:space="preserve"> SEQ Tabel \* ARABIC </w:instrText>
      </w:r>
      <w:r w:rsidR="0081663F">
        <w:fldChar w:fldCharType="separate"/>
      </w:r>
      <w:r w:rsidR="005856C4">
        <w:rPr>
          <w:noProof/>
        </w:rPr>
        <w:t>2</w:t>
      </w:r>
      <w:r w:rsidR="0081663F">
        <w:fldChar w:fldCharType="end"/>
      </w:r>
      <w:r>
        <w:t xml:space="preserve">: aanvullende regels voor </w:t>
      </w:r>
      <w:proofErr w:type="spellStart"/>
      <w:r>
        <w:t>vto-bericht</w:t>
      </w:r>
      <w:proofErr w:type="spellEnd"/>
    </w:p>
    <w:p w:rsidR="00C950BC" w:rsidRPr="00D04DD8" w:rsidRDefault="00C950BC" w:rsidP="00C950BC">
      <w:pPr>
        <w:pStyle w:val="Kop2"/>
      </w:pPr>
      <w:bookmarkStart w:id="220" w:name="_Toc392157275"/>
      <w:r w:rsidRPr="00D04DD8">
        <w:t>Asynchroon dienstbericht Notificatie</w:t>
      </w:r>
      <w:bookmarkEnd w:id="220"/>
    </w:p>
    <w:p w:rsidR="00C950BC" w:rsidRDefault="00C950BC" w:rsidP="00C950BC">
      <w:r w:rsidRPr="00D04DD8">
        <w:t xml:space="preserve">Voor het versturen van notificaties is binnen </w:t>
      </w:r>
      <w:proofErr w:type="spellStart"/>
      <w:r w:rsidRPr="00D04DD8">
        <w:t>StUF-ZKN</w:t>
      </w:r>
      <w:proofErr w:type="spellEnd"/>
      <w:r w:rsidRPr="00D04DD8">
        <w:t xml:space="preserve"> een asynchroon dienstbericht (Di01) gedefinieerd. </w:t>
      </w:r>
      <w:r w:rsidR="0081663F">
        <w:fldChar w:fldCharType="begin"/>
      </w:r>
      <w:r w:rsidRPr="00D04DD8">
        <w:instrText xml:space="preserve"> REF _Ref382175531 \h </w:instrText>
      </w:r>
      <w:r w:rsidR="0081663F">
        <w:fldChar w:fldCharType="separate"/>
      </w:r>
      <w:ins w:id="221" w:author="Arjan" w:date="2014-06-13T14:01:00Z">
        <w:r w:rsidR="00712C1B" w:rsidRPr="00D04DD8">
          <w:t xml:space="preserve">Figuur </w:t>
        </w:r>
        <w:r w:rsidR="00712C1B">
          <w:rPr>
            <w:noProof/>
          </w:rPr>
          <w:t>8</w:t>
        </w:r>
      </w:ins>
      <w:del w:id="222" w:author="Arjan" w:date="2014-06-13T14:01:00Z">
        <w:r w:rsidR="00F20C36" w:rsidRPr="00D04DD8" w:rsidDel="00712C1B">
          <w:delText xml:space="preserve">Figuur </w:delText>
        </w:r>
        <w:r w:rsidR="00F20C36" w:rsidDel="00712C1B">
          <w:rPr>
            <w:noProof/>
          </w:rPr>
          <w:delText>5</w:delText>
        </w:r>
      </w:del>
      <w:r w:rsidR="0081663F">
        <w:fldChar w:fldCharType="end"/>
      </w:r>
      <w:r w:rsidRPr="00D04DD8">
        <w:t xml:space="preserve"> geeft een grafische weergave van het XML schema. Kenmerkend is dat  een notificatie precies één kind betreft (geboren of ongeboren), ook als het (verzoek tot) onderzoek meerdere kinderen betrof.</w:t>
      </w:r>
    </w:p>
    <w:p w:rsidR="008F28EF" w:rsidRDefault="008F28EF" w:rsidP="00C950BC">
      <w:r w:rsidRPr="00D04DD8">
        <w:t xml:space="preserve">Ter verificatie worden bij een notificatie ook de identificatie van de gerelateerde gemeentelijke ZAAK uitgewisseld (indien van toepassing) en de identificerende gegevens van </w:t>
      </w:r>
      <w:r>
        <w:t>het kind (OBJECT)</w:t>
      </w:r>
      <w:r w:rsidRPr="00D04DD8">
        <w:t xml:space="preserve"> en de desbetreffende NATUURLIJK PERSOON (geboren kind dan wel ongeboren kind; identificatie</w:t>
      </w:r>
      <w:r w:rsidRPr="00D04DD8">
        <w:softHyphen/>
        <w:t xml:space="preserve">kenmerken, naamsgegevens, geslacht en geboortedatum). Gegevens over </w:t>
      </w:r>
      <w:r>
        <w:t>het kind</w:t>
      </w:r>
      <w:r w:rsidRPr="00D04DD8">
        <w:t xml:space="preserve"> stellen de gemeente in staat de notificatie op de juiste wijze te verwerken.</w:t>
      </w:r>
    </w:p>
    <w:p w:rsidR="00790C3E" w:rsidRDefault="00790C3E" w:rsidP="00C950BC"/>
    <w:p w:rsidR="00790C3E" w:rsidRDefault="008F28EF" w:rsidP="00790C3E">
      <w:pPr>
        <w:widowControl w:val="0"/>
      </w:pPr>
      <w:r>
        <w:t>Z</w:t>
      </w:r>
      <w:r w:rsidR="00790C3E">
        <w:t>ie Bijlage 1 voor de procesinteracties die verantwoordelijk zijn voor de</w:t>
      </w:r>
      <w:r>
        <w:t xml:space="preserve"> notificaties</w:t>
      </w:r>
      <w:r w:rsidR="00790C3E">
        <w:t>.</w:t>
      </w:r>
      <w:r w:rsidR="00F7362E">
        <w:t xml:space="preserve"> In onderstaande tabel geven we weer hoe die procesinteracties </w:t>
      </w:r>
      <w:proofErr w:type="spellStart"/>
      <w:r w:rsidR="00F7362E">
        <w:t>cq</w:t>
      </w:r>
      <w:proofErr w:type="spellEnd"/>
      <w:r w:rsidR="00F7362E">
        <w:t xml:space="preserve">. notificaties zich verhouden tot </w:t>
      </w:r>
      <w:proofErr w:type="spellStart"/>
      <w:r w:rsidR="00F7362E">
        <w:t>zaakstatussen</w:t>
      </w:r>
      <w:proofErr w:type="spellEnd"/>
      <w:r w:rsidR="00F7362E">
        <w:t xml:space="preserve"> en zaakresultaten v.w.b. de bij de </w:t>
      </w:r>
      <w:proofErr w:type="spellStart"/>
      <w:r w:rsidR="00F7362E">
        <w:t>RvdK</w:t>
      </w:r>
      <w:proofErr w:type="spellEnd"/>
      <w:r w:rsidR="00F7362E">
        <w:t xml:space="preserve"> in uitvoering zijnde onderzoekzaak.</w:t>
      </w:r>
    </w:p>
    <w:p w:rsidR="00F7362E" w:rsidRDefault="00F7362E" w:rsidP="00790C3E">
      <w:pPr>
        <w:widowControl w:val="0"/>
      </w:pPr>
    </w:p>
    <w:tbl>
      <w:tblPr>
        <w:tblStyle w:val="K-tabel"/>
        <w:tblW w:w="0" w:type="auto"/>
        <w:tblLook w:val="04A0"/>
      </w:tblPr>
      <w:tblGrid>
        <w:gridCol w:w="2301"/>
        <w:gridCol w:w="2301"/>
        <w:gridCol w:w="2301"/>
        <w:gridCol w:w="2301"/>
      </w:tblGrid>
      <w:tr w:rsidR="00F7362E" w:rsidTr="00F7362E">
        <w:trPr>
          <w:cnfStyle w:val="100000000000"/>
        </w:trPr>
        <w:tc>
          <w:tcPr>
            <w:tcW w:w="2301" w:type="dxa"/>
            <w:shd w:val="clear" w:color="auto" w:fill="auto"/>
          </w:tcPr>
          <w:p w:rsidR="00F7362E" w:rsidRPr="00F7362E" w:rsidRDefault="00F7362E" w:rsidP="00790C3E">
            <w:pPr>
              <w:widowControl w:val="0"/>
              <w:rPr>
                <w:color w:val="auto"/>
                <w:szCs w:val="16"/>
              </w:rPr>
            </w:pPr>
            <w:r w:rsidRPr="00F7362E">
              <w:rPr>
                <w:color w:val="auto"/>
                <w:szCs w:val="16"/>
              </w:rPr>
              <w:t>Notificat</w:t>
            </w:r>
            <w:r>
              <w:rPr>
                <w:color w:val="auto"/>
                <w:szCs w:val="16"/>
              </w:rPr>
              <w:t>ie CORV-EBV</w:t>
            </w:r>
          </w:p>
        </w:tc>
        <w:tc>
          <w:tcPr>
            <w:tcW w:w="2301" w:type="dxa"/>
            <w:shd w:val="clear" w:color="auto" w:fill="auto"/>
          </w:tcPr>
          <w:p w:rsidR="00F7362E" w:rsidRPr="00F7362E" w:rsidRDefault="00F7362E" w:rsidP="00790C3E">
            <w:pPr>
              <w:widowControl w:val="0"/>
              <w:rPr>
                <w:color w:val="auto"/>
                <w:szCs w:val="16"/>
              </w:rPr>
            </w:pPr>
            <w:r>
              <w:rPr>
                <w:color w:val="auto"/>
                <w:szCs w:val="16"/>
              </w:rPr>
              <w:t>Status (</w:t>
            </w:r>
            <w:proofErr w:type="spellStart"/>
            <w:r>
              <w:rPr>
                <w:color w:val="auto"/>
                <w:szCs w:val="16"/>
              </w:rPr>
              <w:t>StUF</w:t>
            </w:r>
            <w:proofErr w:type="spellEnd"/>
            <w:r>
              <w:rPr>
                <w:color w:val="auto"/>
                <w:szCs w:val="16"/>
              </w:rPr>
              <w:t>)</w:t>
            </w:r>
          </w:p>
        </w:tc>
        <w:tc>
          <w:tcPr>
            <w:tcW w:w="2301" w:type="dxa"/>
            <w:shd w:val="clear" w:color="auto" w:fill="auto"/>
          </w:tcPr>
          <w:p w:rsidR="00F7362E" w:rsidRPr="00F7362E" w:rsidRDefault="00F7362E" w:rsidP="00F7362E">
            <w:pPr>
              <w:widowControl w:val="0"/>
              <w:rPr>
                <w:color w:val="auto"/>
                <w:szCs w:val="16"/>
              </w:rPr>
            </w:pPr>
            <w:r>
              <w:rPr>
                <w:color w:val="auto"/>
                <w:szCs w:val="16"/>
              </w:rPr>
              <w:t>Resultaat (STUF)</w:t>
            </w:r>
          </w:p>
        </w:tc>
        <w:tc>
          <w:tcPr>
            <w:tcW w:w="2301" w:type="dxa"/>
            <w:shd w:val="clear" w:color="auto" w:fill="auto"/>
          </w:tcPr>
          <w:p w:rsidR="00F7362E" w:rsidRPr="00F7362E" w:rsidRDefault="00F7362E" w:rsidP="00790C3E">
            <w:pPr>
              <w:widowControl w:val="0"/>
              <w:rPr>
                <w:color w:val="auto"/>
                <w:szCs w:val="16"/>
              </w:rPr>
            </w:pPr>
            <w:r>
              <w:rPr>
                <w:color w:val="auto"/>
                <w:szCs w:val="16"/>
              </w:rPr>
              <w:t>Opmerking</w:t>
            </w:r>
          </w:p>
        </w:tc>
      </w:tr>
      <w:tr w:rsidR="00F7362E" w:rsidTr="00F7362E">
        <w:tc>
          <w:tcPr>
            <w:tcW w:w="2301" w:type="dxa"/>
          </w:tcPr>
          <w:p w:rsidR="00F7362E" w:rsidRPr="00F7362E" w:rsidRDefault="00F7362E" w:rsidP="00F7362E">
            <w:pPr>
              <w:widowControl w:val="0"/>
              <w:spacing w:line="240" w:lineRule="auto"/>
              <w:ind w:left="284" w:hanging="284"/>
              <w:rPr>
                <w:szCs w:val="16"/>
              </w:rPr>
            </w:pPr>
            <w:r>
              <w:rPr>
                <w:szCs w:val="16"/>
              </w:rPr>
              <w:t xml:space="preserve">BT-050002: </w:t>
            </w:r>
            <w:r w:rsidRPr="00F7362E">
              <w:rPr>
                <w:szCs w:val="16"/>
              </w:rPr>
              <w:t>Notificatie intake</w:t>
            </w:r>
          </w:p>
        </w:tc>
        <w:tc>
          <w:tcPr>
            <w:tcW w:w="2301" w:type="dxa"/>
          </w:tcPr>
          <w:p w:rsidR="00F7362E" w:rsidRPr="00F7362E" w:rsidRDefault="00F7362E" w:rsidP="00F7362E">
            <w:pPr>
              <w:widowControl w:val="0"/>
              <w:spacing w:line="240" w:lineRule="auto"/>
              <w:ind w:left="284" w:hanging="284"/>
              <w:rPr>
                <w:szCs w:val="16"/>
              </w:rPr>
            </w:pPr>
            <w:r w:rsidRPr="00F7362E">
              <w:rPr>
                <w:szCs w:val="16"/>
              </w:rPr>
              <w:t>Intake afgerond</w:t>
            </w:r>
          </w:p>
        </w:tc>
        <w:tc>
          <w:tcPr>
            <w:tcW w:w="2301" w:type="dxa"/>
          </w:tcPr>
          <w:p w:rsidR="00F7362E" w:rsidRDefault="00F7362E" w:rsidP="00F7362E">
            <w:pPr>
              <w:widowControl w:val="0"/>
              <w:spacing w:line="240" w:lineRule="auto"/>
              <w:ind w:left="284" w:hanging="284"/>
              <w:rPr>
                <w:szCs w:val="16"/>
              </w:rPr>
            </w:pPr>
            <w:r w:rsidRPr="00F7362E">
              <w:rPr>
                <w:szCs w:val="16"/>
              </w:rPr>
              <w:t>- “”</w:t>
            </w:r>
          </w:p>
          <w:p w:rsidR="00F7362E" w:rsidRPr="00F7362E" w:rsidRDefault="00F7362E" w:rsidP="00F7362E">
            <w:pPr>
              <w:widowControl w:val="0"/>
              <w:spacing w:line="240" w:lineRule="auto"/>
              <w:ind w:left="284" w:hanging="284"/>
              <w:rPr>
                <w:szCs w:val="16"/>
              </w:rPr>
            </w:pPr>
            <w:r w:rsidRPr="00F7362E">
              <w:rPr>
                <w:szCs w:val="16"/>
              </w:rPr>
              <w:t>- “Verzoek tot onderzoek afgewezen”</w:t>
            </w:r>
          </w:p>
        </w:tc>
        <w:tc>
          <w:tcPr>
            <w:tcW w:w="2301" w:type="dxa"/>
          </w:tcPr>
          <w:p w:rsidR="00F7362E" w:rsidRPr="00F7362E" w:rsidRDefault="00F7362E" w:rsidP="00F7362E">
            <w:pPr>
              <w:widowControl w:val="0"/>
              <w:spacing w:line="240" w:lineRule="auto"/>
              <w:rPr>
                <w:szCs w:val="16"/>
              </w:rPr>
            </w:pPr>
            <w:r>
              <w:rPr>
                <w:szCs w:val="16"/>
              </w:rPr>
              <w:t>Alleen als bij de intake besloten is geen onder</w:t>
            </w:r>
            <w:r>
              <w:rPr>
                <w:szCs w:val="16"/>
              </w:rPr>
              <w:softHyphen/>
              <w:t>zoek uit te voeren, wordt het resultaat vermeld (er volgt geen status “</w:t>
            </w:r>
            <w:proofErr w:type="spellStart"/>
            <w:r>
              <w:rPr>
                <w:szCs w:val="16"/>
              </w:rPr>
              <w:t>Onder</w:t>
            </w:r>
            <w:r>
              <w:rPr>
                <w:szCs w:val="16"/>
              </w:rPr>
              <w:softHyphen/>
            </w:r>
            <w:r>
              <w:rPr>
                <w:szCs w:val="16"/>
              </w:rPr>
              <w:softHyphen/>
              <w:t>zoek</w:t>
            </w:r>
            <w:proofErr w:type="spellEnd"/>
            <w:r>
              <w:rPr>
                <w:szCs w:val="16"/>
              </w:rPr>
              <w:t xml:space="preserve"> afgerond”  meer</w:t>
            </w:r>
            <w:r w:rsidR="002F4835">
              <w:rPr>
                <w:szCs w:val="16"/>
              </w:rPr>
              <w:t xml:space="preserve">, de </w:t>
            </w:r>
            <w:proofErr w:type="spellStart"/>
            <w:r w:rsidR="002F4835">
              <w:rPr>
                <w:szCs w:val="16"/>
              </w:rPr>
              <w:t>RvdK-onder</w:t>
            </w:r>
            <w:r w:rsidR="002F4835">
              <w:rPr>
                <w:szCs w:val="16"/>
              </w:rPr>
              <w:softHyphen/>
              <w:t>zoek</w:t>
            </w:r>
            <w:r w:rsidR="002F4835">
              <w:rPr>
                <w:szCs w:val="16"/>
              </w:rPr>
              <w:softHyphen/>
              <w:t>zaak</w:t>
            </w:r>
            <w:proofErr w:type="spellEnd"/>
            <w:r w:rsidR="002F4835">
              <w:rPr>
                <w:szCs w:val="16"/>
              </w:rPr>
              <w:t xml:space="preserve"> is </w:t>
            </w:r>
            <w:proofErr w:type="spellStart"/>
            <w:r w:rsidR="002F4835">
              <w:rPr>
                <w:szCs w:val="16"/>
              </w:rPr>
              <w:t>beeindigd</w:t>
            </w:r>
            <w:proofErr w:type="spellEnd"/>
            <w:r>
              <w:rPr>
                <w:szCs w:val="16"/>
              </w:rPr>
              <w:t>).</w:t>
            </w:r>
          </w:p>
        </w:tc>
      </w:tr>
      <w:tr w:rsidR="00F7362E" w:rsidTr="00F7362E">
        <w:tc>
          <w:tcPr>
            <w:tcW w:w="2301" w:type="dxa"/>
          </w:tcPr>
          <w:p w:rsidR="00F7362E" w:rsidRPr="00F7362E" w:rsidRDefault="00F7362E" w:rsidP="00F7362E">
            <w:pPr>
              <w:widowControl w:val="0"/>
              <w:spacing w:line="240" w:lineRule="auto"/>
              <w:ind w:left="284" w:hanging="284"/>
              <w:rPr>
                <w:szCs w:val="16"/>
              </w:rPr>
            </w:pPr>
            <w:r>
              <w:rPr>
                <w:szCs w:val="16"/>
              </w:rPr>
              <w:t xml:space="preserve">BT-050003: </w:t>
            </w:r>
            <w:r w:rsidRPr="00F7362E">
              <w:rPr>
                <w:szCs w:val="16"/>
              </w:rPr>
              <w:t>Notificatie uitkomst onderzoek</w:t>
            </w:r>
          </w:p>
        </w:tc>
        <w:tc>
          <w:tcPr>
            <w:tcW w:w="2301" w:type="dxa"/>
          </w:tcPr>
          <w:p w:rsidR="00F7362E" w:rsidRPr="00F7362E" w:rsidRDefault="00F7362E" w:rsidP="00F7362E">
            <w:pPr>
              <w:widowControl w:val="0"/>
              <w:spacing w:line="240" w:lineRule="auto"/>
              <w:ind w:left="284" w:hanging="284"/>
              <w:rPr>
                <w:szCs w:val="16"/>
              </w:rPr>
            </w:pPr>
            <w:r w:rsidRPr="00F7362E">
              <w:rPr>
                <w:szCs w:val="16"/>
              </w:rPr>
              <w:t>Onderzoek afgerond</w:t>
            </w:r>
          </w:p>
        </w:tc>
        <w:tc>
          <w:tcPr>
            <w:tcW w:w="2301" w:type="dxa"/>
          </w:tcPr>
          <w:p w:rsidR="00F7362E" w:rsidRDefault="00F7362E" w:rsidP="00627A7D">
            <w:pPr>
              <w:widowControl w:val="0"/>
              <w:spacing w:line="240" w:lineRule="auto"/>
              <w:ind w:left="284" w:hanging="284"/>
              <w:rPr>
                <w:szCs w:val="16"/>
              </w:rPr>
            </w:pPr>
            <w:r w:rsidRPr="00F7362E">
              <w:rPr>
                <w:szCs w:val="16"/>
              </w:rPr>
              <w:t>- ”</w:t>
            </w:r>
            <w:r w:rsidR="00627A7D">
              <w:rPr>
                <w:szCs w:val="16"/>
              </w:rPr>
              <w:t>Geen maatregel getroffen”</w:t>
            </w:r>
          </w:p>
          <w:p w:rsidR="00627A7D" w:rsidRPr="00F7362E" w:rsidRDefault="00627A7D" w:rsidP="00627A7D">
            <w:pPr>
              <w:widowControl w:val="0"/>
              <w:spacing w:line="240" w:lineRule="auto"/>
              <w:ind w:left="284" w:hanging="284"/>
              <w:rPr>
                <w:szCs w:val="16"/>
              </w:rPr>
            </w:pPr>
            <w:r>
              <w:rPr>
                <w:szCs w:val="16"/>
              </w:rPr>
              <w:t>- “Maatregel opgelegd”</w:t>
            </w:r>
          </w:p>
        </w:tc>
        <w:tc>
          <w:tcPr>
            <w:tcW w:w="2301" w:type="dxa"/>
          </w:tcPr>
          <w:p w:rsidR="00F7362E" w:rsidRPr="00F7362E" w:rsidRDefault="00F7362E" w:rsidP="00F7362E">
            <w:pPr>
              <w:widowControl w:val="0"/>
              <w:spacing w:line="240" w:lineRule="auto"/>
              <w:rPr>
                <w:szCs w:val="16"/>
              </w:rPr>
            </w:pPr>
          </w:p>
        </w:tc>
      </w:tr>
      <w:tr w:rsidR="00F7362E" w:rsidTr="00F7362E">
        <w:tc>
          <w:tcPr>
            <w:tcW w:w="2301" w:type="dxa"/>
          </w:tcPr>
          <w:p w:rsidR="00F7362E" w:rsidRPr="00F7362E" w:rsidRDefault="00F7362E" w:rsidP="00F7362E">
            <w:pPr>
              <w:widowControl w:val="0"/>
              <w:spacing w:line="240" w:lineRule="auto"/>
              <w:ind w:left="284" w:hanging="284"/>
              <w:rPr>
                <w:szCs w:val="16"/>
              </w:rPr>
            </w:pPr>
            <w:r>
              <w:rPr>
                <w:szCs w:val="16"/>
              </w:rPr>
              <w:t xml:space="preserve">BT-050009: </w:t>
            </w:r>
            <w:r w:rsidRPr="00F7362E">
              <w:rPr>
                <w:szCs w:val="16"/>
              </w:rPr>
              <w:t>Notificatie ambtshalve onder</w:t>
            </w:r>
            <w:r>
              <w:rPr>
                <w:szCs w:val="16"/>
              </w:rPr>
              <w:softHyphen/>
            </w:r>
            <w:r w:rsidRPr="00F7362E">
              <w:rPr>
                <w:szCs w:val="16"/>
              </w:rPr>
              <w:t>zoek</w:t>
            </w:r>
          </w:p>
        </w:tc>
        <w:tc>
          <w:tcPr>
            <w:tcW w:w="2301" w:type="dxa"/>
          </w:tcPr>
          <w:p w:rsidR="00F7362E" w:rsidRPr="00F7362E" w:rsidRDefault="00627A7D" w:rsidP="00F7362E">
            <w:pPr>
              <w:widowControl w:val="0"/>
              <w:spacing w:line="240" w:lineRule="auto"/>
              <w:ind w:left="284" w:hanging="284"/>
              <w:rPr>
                <w:szCs w:val="16"/>
              </w:rPr>
            </w:pPr>
            <w:r>
              <w:rPr>
                <w:szCs w:val="16"/>
              </w:rPr>
              <w:t>Ambtshalve onderzoek gestart</w:t>
            </w:r>
          </w:p>
        </w:tc>
        <w:tc>
          <w:tcPr>
            <w:tcW w:w="2301" w:type="dxa"/>
          </w:tcPr>
          <w:p w:rsidR="00F7362E" w:rsidRPr="00F7362E" w:rsidRDefault="00F7362E" w:rsidP="00F7362E">
            <w:pPr>
              <w:widowControl w:val="0"/>
              <w:spacing w:line="240" w:lineRule="auto"/>
              <w:ind w:left="284" w:hanging="284"/>
              <w:rPr>
                <w:szCs w:val="16"/>
              </w:rPr>
            </w:pPr>
            <w:r w:rsidRPr="00F7362E">
              <w:rPr>
                <w:szCs w:val="16"/>
              </w:rPr>
              <w:t>-</w:t>
            </w:r>
            <w:r>
              <w:rPr>
                <w:szCs w:val="16"/>
              </w:rPr>
              <w:t xml:space="preserve"> “”</w:t>
            </w:r>
          </w:p>
        </w:tc>
        <w:tc>
          <w:tcPr>
            <w:tcW w:w="2301" w:type="dxa"/>
          </w:tcPr>
          <w:p w:rsidR="00F7362E" w:rsidRPr="00F7362E" w:rsidRDefault="00BB787F" w:rsidP="00F7362E">
            <w:pPr>
              <w:widowControl w:val="0"/>
              <w:spacing w:line="240" w:lineRule="auto"/>
              <w:rPr>
                <w:szCs w:val="16"/>
              </w:rPr>
            </w:pPr>
            <w:r>
              <w:rPr>
                <w:szCs w:val="16"/>
              </w:rPr>
              <w:t>Aangezien de zaak nog niet is afgerond, wordt nog geen resultaat vermeld.</w:t>
            </w:r>
          </w:p>
        </w:tc>
      </w:tr>
      <w:tr w:rsidR="00767AA6" w:rsidTr="00F7362E">
        <w:tc>
          <w:tcPr>
            <w:tcW w:w="2301" w:type="dxa"/>
          </w:tcPr>
          <w:p w:rsidR="00767AA6" w:rsidRPr="00F7362E" w:rsidRDefault="00767AA6" w:rsidP="00F7362E">
            <w:pPr>
              <w:widowControl w:val="0"/>
              <w:spacing w:line="240" w:lineRule="auto"/>
              <w:ind w:left="284" w:hanging="284"/>
              <w:rPr>
                <w:szCs w:val="16"/>
              </w:rPr>
            </w:pPr>
            <w:r>
              <w:rPr>
                <w:szCs w:val="16"/>
              </w:rPr>
              <w:t xml:space="preserve">BT-050010: </w:t>
            </w:r>
            <w:r w:rsidRPr="00F7362E">
              <w:rPr>
                <w:szCs w:val="16"/>
              </w:rPr>
              <w:t>Notificatie uitkomst ambtshalve onderzoek</w:t>
            </w:r>
          </w:p>
        </w:tc>
        <w:tc>
          <w:tcPr>
            <w:tcW w:w="2301" w:type="dxa"/>
          </w:tcPr>
          <w:p w:rsidR="00767AA6" w:rsidRPr="00F7362E" w:rsidRDefault="00627A7D" w:rsidP="00627A7D">
            <w:pPr>
              <w:widowControl w:val="0"/>
              <w:spacing w:line="240" w:lineRule="auto"/>
              <w:ind w:left="284" w:hanging="284"/>
              <w:rPr>
                <w:szCs w:val="16"/>
              </w:rPr>
            </w:pPr>
            <w:r>
              <w:rPr>
                <w:szCs w:val="16"/>
              </w:rPr>
              <w:t xml:space="preserve">Ambtshalve onderzoek </w:t>
            </w:r>
            <w:r w:rsidR="00767AA6" w:rsidRPr="00F7362E">
              <w:rPr>
                <w:szCs w:val="16"/>
              </w:rPr>
              <w:t>afgerond</w:t>
            </w:r>
          </w:p>
        </w:tc>
        <w:tc>
          <w:tcPr>
            <w:tcW w:w="2301" w:type="dxa"/>
          </w:tcPr>
          <w:p w:rsidR="00627A7D" w:rsidRDefault="00627A7D" w:rsidP="00627A7D">
            <w:pPr>
              <w:widowControl w:val="0"/>
              <w:spacing w:line="240" w:lineRule="auto"/>
              <w:ind w:left="284" w:hanging="284"/>
              <w:rPr>
                <w:szCs w:val="16"/>
              </w:rPr>
            </w:pPr>
            <w:r w:rsidRPr="00F7362E">
              <w:rPr>
                <w:szCs w:val="16"/>
              </w:rPr>
              <w:t>- ”</w:t>
            </w:r>
            <w:r>
              <w:rPr>
                <w:szCs w:val="16"/>
              </w:rPr>
              <w:t>Geen maatregel getroffen”</w:t>
            </w:r>
          </w:p>
          <w:p w:rsidR="00767AA6" w:rsidRPr="00F7362E" w:rsidRDefault="00627A7D" w:rsidP="00627A7D">
            <w:pPr>
              <w:widowControl w:val="0"/>
              <w:spacing w:line="240" w:lineRule="auto"/>
              <w:ind w:left="284" w:hanging="284"/>
              <w:rPr>
                <w:szCs w:val="16"/>
              </w:rPr>
            </w:pPr>
            <w:r>
              <w:rPr>
                <w:szCs w:val="16"/>
              </w:rPr>
              <w:t>- “Maatregel opgelegd”</w:t>
            </w:r>
          </w:p>
        </w:tc>
        <w:tc>
          <w:tcPr>
            <w:tcW w:w="2301" w:type="dxa"/>
          </w:tcPr>
          <w:p w:rsidR="00767AA6" w:rsidRPr="00F7362E" w:rsidRDefault="00767AA6" w:rsidP="00F7362E">
            <w:pPr>
              <w:widowControl w:val="0"/>
              <w:spacing w:line="240" w:lineRule="auto"/>
              <w:rPr>
                <w:szCs w:val="16"/>
              </w:rPr>
            </w:pPr>
          </w:p>
        </w:tc>
      </w:tr>
    </w:tbl>
    <w:p w:rsidR="00F7362E" w:rsidRDefault="00F7362E" w:rsidP="00790C3E">
      <w:pPr>
        <w:widowControl w:val="0"/>
      </w:pPr>
    </w:p>
    <w:p w:rsidR="00790C3E" w:rsidRDefault="00790C3E" w:rsidP="00C950BC"/>
    <w:p w:rsidR="0003352F" w:rsidRPr="00D04DD8" w:rsidRDefault="0003352F" w:rsidP="00C950BC">
      <w:r w:rsidRPr="0003352F">
        <w:rPr>
          <w:noProof/>
        </w:rPr>
        <w:lastRenderedPageBreak/>
        <w:drawing>
          <wp:inline distT="0" distB="0" distL="0" distR="0">
            <wp:extent cx="5300373" cy="4180356"/>
            <wp:effectExtent l="19050" t="0" r="0" b="0"/>
            <wp:docPr id="18" name="Afbeelding 16"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04164" cy="4183346"/>
                    </a:xfrm>
                    <a:prstGeom prst="rect">
                      <a:avLst/>
                    </a:prstGeom>
                  </pic:spPr>
                </pic:pic>
              </a:graphicData>
            </a:graphic>
          </wp:inline>
        </w:drawing>
      </w:r>
    </w:p>
    <w:p w:rsidR="00C950BC" w:rsidRPr="00D04DD8" w:rsidRDefault="00C950BC" w:rsidP="00C950BC">
      <w:pPr>
        <w:pStyle w:val="Bijschrift"/>
        <w:rPr>
          <w:sz w:val="22"/>
          <w:szCs w:val="22"/>
        </w:rPr>
      </w:pPr>
      <w:bookmarkStart w:id="223" w:name="_Ref382175531"/>
      <w:r w:rsidRPr="00D04DD8">
        <w:t xml:space="preserve">Figuur </w:t>
      </w:r>
      <w:r w:rsidR="0081663F">
        <w:fldChar w:fldCharType="begin"/>
      </w:r>
      <w:r w:rsidRPr="00D04DD8">
        <w:instrText xml:space="preserve"> SEQ Figuur \* ARABIC </w:instrText>
      </w:r>
      <w:r w:rsidR="0081663F">
        <w:fldChar w:fldCharType="separate"/>
      </w:r>
      <w:ins w:id="224" w:author="Arjan" w:date="2014-06-13T14:01:00Z">
        <w:r w:rsidR="00712C1B">
          <w:rPr>
            <w:noProof/>
          </w:rPr>
          <w:t>8</w:t>
        </w:r>
      </w:ins>
      <w:del w:id="225" w:author="Arjan" w:date="2014-06-13T14:01:00Z">
        <w:r w:rsidR="00F20C36" w:rsidDel="00712C1B">
          <w:rPr>
            <w:noProof/>
          </w:rPr>
          <w:delText>5</w:delText>
        </w:r>
      </w:del>
      <w:r w:rsidR="0081663F">
        <w:rPr>
          <w:noProof/>
        </w:rPr>
        <w:fldChar w:fldCharType="end"/>
      </w:r>
      <w:bookmarkEnd w:id="223"/>
    </w:p>
    <w:p w:rsidR="00C950BC" w:rsidRPr="00D04DD8" w:rsidRDefault="00C950BC" w:rsidP="00C950BC">
      <w:r w:rsidRPr="00D04DD8">
        <w:t xml:space="preserve">Het notificatieDi01 bericht bevindt zich in de berichtcatalogus CORV van het sectormodel </w:t>
      </w:r>
      <w:proofErr w:type="spellStart"/>
      <w:r w:rsidRPr="00D04DD8">
        <w:t>StUF-ZKN</w:t>
      </w:r>
      <w:proofErr w:type="spellEnd"/>
      <w:r w:rsidRPr="00D04DD8">
        <w:t>.</w:t>
      </w:r>
      <w:r>
        <w:rPr>
          <w:rStyle w:val="Voetnootmarkering"/>
        </w:rPr>
        <w:footnoteReference w:id="4"/>
      </w:r>
      <w:r w:rsidRPr="00D04DD8">
        <w:t xml:space="preserve"> Dit bericht is gebaseerd op het </w:t>
      </w:r>
      <w:proofErr w:type="spellStart"/>
      <w:r w:rsidRPr="00D04DD8">
        <w:t>complexType</w:t>
      </w:r>
      <w:proofErr w:type="spellEnd"/>
      <w:r w:rsidRPr="00D04DD8">
        <w:t xml:space="preserve"> </w:t>
      </w:r>
      <w:proofErr w:type="spellStart"/>
      <w:r w:rsidRPr="00D04DD8">
        <w:t>ZAK-basis</w:t>
      </w:r>
      <w:proofErr w:type="spellEnd"/>
      <w:r w:rsidRPr="00D04DD8">
        <w:t xml:space="preserve"> uit de basisschema’s van </w:t>
      </w:r>
      <w:proofErr w:type="spellStart"/>
      <w:r w:rsidRPr="00D04DD8">
        <w:t>StUF-ZKN</w:t>
      </w:r>
      <w:proofErr w:type="spellEnd"/>
      <w:r w:rsidRPr="00D04DD8">
        <w:t xml:space="preserve">. Het </w:t>
      </w:r>
      <w:proofErr w:type="spellStart"/>
      <w:r w:rsidRPr="00D04DD8">
        <w:t>complexType</w:t>
      </w:r>
      <w:proofErr w:type="spellEnd"/>
      <w:r w:rsidRPr="00D04DD8">
        <w:t xml:space="preserve"> </w:t>
      </w:r>
      <w:proofErr w:type="spellStart"/>
      <w:r w:rsidRPr="00D04DD8">
        <w:t>ZAK-basis</w:t>
      </w:r>
      <w:proofErr w:type="spellEnd"/>
      <w:r w:rsidRPr="00D04DD8">
        <w:t xml:space="preserve"> is een vertaling van het objecttype ZAAK uit het RGBZ (Referentiemodel Gemeentelijke Basisgegevens Zaken).</w:t>
      </w:r>
    </w:p>
    <w:p w:rsidR="00C950BC" w:rsidRPr="00D04DD8" w:rsidRDefault="00C950BC" w:rsidP="00C950BC">
      <w:r w:rsidRPr="00D04DD8">
        <w:t xml:space="preserve">Door middel van het </w:t>
      </w:r>
      <w:proofErr w:type="spellStart"/>
      <w:r w:rsidRPr="00D04DD8">
        <w:t>restriction</w:t>
      </w:r>
      <w:proofErr w:type="spellEnd"/>
      <w:r w:rsidRPr="00D04DD8">
        <w:t xml:space="preserve"> mechanisme van XML Schema zijn alle onderdelen van ZAK-basis die niet relevant zijn voor </w:t>
      </w:r>
      <w:r w:rsidR="008F28EF">
        <w:t>de notificaties</w:t>
      </w:r>
      <w:r w:rsidRPr="00D04DD8">
        <w:t xml:space="preserve"> gedeactiveerd. Het resulterende </w:t>
      </w:r>
      <w:proofErr w:type="spellStart"/>
      <w:r w:rsidRPr="00D04DD8">
        <w:t>complexType</w:t>
      </w:r>
      <w:proofErr w:type="spellEnd"/>
      <w:r w:rsidRPr="00D04DD8">
        <w:t xml:space="preserve"> heet </w:t>
      </w:r>
      <w:proofErr w:type="spellStart"/>
      <w:r w:rsidRPr="00D04DD8">
        <w:t>ZAK-notificatie</w:t>
      </w:r>
      <w:proofErr w:type="spellEnd"/>
      <w:r w:rsidRPr="00D04DD8">
        <w:t>.</w:t>
      </w:r>
    </w:p>
    <w:p w:rsidR="00C950BC" w:rsidRDefault="00C950BC" w:rsidP="00C950BC">
      <w:r w:rsidRPr="00D04DD8">
        <w:t xml:space="preserve">De tabel in </w:t>
      </w:r>
      <w:fldSimple w:instr=" REF _Ref384051586 \h  \* MERGEFORMAT ">
        <w:ins w:id="226" w:author="Arjan" w:date="2014-06-13T14:01:00Z">
          <w:r w:rsidR="00712C1B" w:rsidRPr="00712C1B">
            <w:t>Figuur 9</w:t>
          </w:r>
        </w:ins>
        <w:del w:id="227" w:author="Arjan" w:date="2014-06-13T14:01:00Z">
          <w:r w:rsidR="00D13352" w:rsidRPr="00D13352" w:rsidDel="00712C1B">
            <w:delText>Figuur 6</w:delText>
          </w:r>
        </w:del>
      </w:fldSimple>
      <w:r w:rsidR="008F28EF">
        <w:t xml:space="preserve"> </w:t>
      </w:r>
      <w:r w:rsidRPr="00D04DD8">
        <w:t xml:space="preserve">geeft globale uitleg over de </w:t>
      </w:r>
      <w:proofErr w:type="spellStart"/>
      <w:r w:rsidRPr="00D04DD8">
        <w:t>toplevel-elementen</w:t>
      </w:r>
      <w:proofErr w:type="spellEnd"/>
      <w:r w:rsidRPr="00D04DD8">
        <w:t xml:space="preserve"> van het notificatieDi01 bericht. Het geeft als het ware een </w:t>
      </w:r>
      <w:proofErr w:type="spellStart"/>
      <w:r w:rsidRPr="00D04DD8">
        <w:t>mapping</w:t>
      </w:r>
      <w:proofErr w:type="spellEnd"/>
      <w:r w:rsidRPr="00D04DD8">
        <w:t xml:space="preserve"> van de elementen uit het bericht naar de objecttypen en relaties in het informatiemodel.  Voor meer gedetailleerde informatie wordt de lezer verwezen naar de documentatie van </w:t>
      </w:r>
      <w:proofErr w:type="spellStart"/>
      <w:r w:rsidRPr="00D04DD8">
        <w:t>StUF-ZKN</w:t>
      </w:r>
      <w:proofErr w:type="spellEnd"/>
      <w:r w:rsidRPr="00D04DD8">
        <w:t xml:space="preserve"> 3.10 en RGBZ 1.0.</w:t>
      </w:r>
    </w:p>
    <w:p w:rsidR="00C950BC" w:rsidRPr="00D04DD8" w:rsidRDefault="00C950BC" w:rsidP="00C950BC"/>
    <w:tbl>
      <w:tblPr>
        <w:tblStyle w:val="Tabelraster"/>
        <w:tblW w:w="0" w:type="auto"/>
        <w:tblLook w:val="04A0"/>
      </w:tblPr>
      <w:tblGrid>
        <w:gridCol w:w="2711"/>
        <w:gridCol w:w="1524"/>
        <w:gridCol w:w="5045"/>
      </w:tblGrid>
      <w:tr w:rsidR="00C950BC" w:rsidRPr="0072585D" w:rsidTr="007B2684">
        <w:tc>
          <w:tcPr>
            <w:tcW w:w="2712" w:type="dxa"/>
          </w:tcPr>
          <w:p w:rsidR="00C950BC" w:rsidRPr="0072585D" w:rsidRDefault="00C950BC" w:rsidP="007B2684">
            <w:pPr>
              <w:rPr>
                <w:b/>
              </w:rPr>
            </w:pPr>
            <w:r>
              <w:rPr>
                <w:b/>
              </w:rPr>
              <w:t xml:space="preserve">Elementen </w:t>
            </w:r>
          </w:p>
        </w:tc>
        <w:tc>
          <w:tcPr>
            <w:tcW w:w="1525" w:type="dxa"/>
          </w:tcPr>
          <w:p w:rsidR="00C950BC" w:rsidRPr="0072585D" w:rsidRDefault="00C950BC" w:rsidP="007B2684">
            <w:pPr>
              <w:rPr>
                <w:b/>
              </w:rPr>
            </w:pPr>
            <w:r>
              <w:rPr>
                <w:b/>
              </w:rPr>
              <w:t>Entiteittype</w:t>
            </w:r>
          </w:p>
        </w:tc>
        <w:tc>
          <w:tcPr>
            <w:tcW w:w="5051" w:type="dxa"/>
          </w:tcPr>
          <w:p w:rsidR="00C950BC" w:rsidRPr="0072585D" w:rsidRDefault="00C950BC" w:rsidP="007B2684">
            <w:pPr>
              <w:rPr>
                <w:b/>
              </w:rPr>
            </w:pPr>
            <w:r>
              <w:rPr>
                <w:b/>
              </w:rPr>
              <w:t>Betekenis</w:t>
            </w:r>
          </w:p>
        </w:tc>
      </w:tr>
      <w:tr w:rsidR="00C950BC" w:rsidRPr="00A95A8D" w:rsidTr="007B2684">
        <w:tc>
          <w:tcPr>
            <w:tcW w:w="2712" w:type="dxa"/>
          </w:tcPr>
          <w:p w:rsidR="00C950BC" w:rsidRDefault="00C950BC" w:rsidP="007B2684">
            <w:r>
              <w:t>stuurgegevens</w:t>
            </w:r>
          </w:p>
        </w:tc>
        <w:tc>
          <w:tcPr>
            <w:tcW w:w="1525" w:type="dxa"/>
          </w:tcPr>
          <w:p w:rsidR="00C950BC" w:rsidRDefault="00C950BC" w:rsidP="007B2684"/>
        </w:tc>
        <w:tc>
          <w:tcPr>
            <w:tcW w:w="5051" w:type="dxa"/>
          </w:tcPr>
          <w:p w:rsidR="00C950BC" w:rsidRPr="00D04DD8" w:rsidRDefault="00C950BC" w:rsidP="007B2684">
            <w:r w:rsidRPr="00D04DD8">
              <w:t xml:space="preserve">De stuurgegevens van een Di01 berichtsoort conform de </w:t>
            </w:r>
            <w:proofErr w:type="spellStart"/>
            <w:r w:rsidRPr="00D04DD8">
              <w:t>StUF</w:t>
            </w:r>
            <w:proofErr w:type="spellEnd"/>
            <w:r w:rsidRPr="00D04DD8">
              <w:t xml:space="preserve"> 3.01 standaard</w:t>
            </w:r>
          </w:p>
        </w:tc>
      </w:tr>
      <w:tr w:rsidR="00C950BC" w:rsidRPr="00A95A8D" w:rsidTr="007B2684">
        <w:tc>
          <w:tcPr>
            <w:tcW w:w="2712" w:type="dxa"/>
          </w:tcPr>
          <w:p w:rsidR="00C950BC" w:rsidRDefault="00C950BC" w:rsidP="007B2684">
            <w:r>
              <w:t>object</w:t>
            </w:r>
          </w:p>
        </w:tc>
        <w:tc>
          <w:tcPr>
            <w:tcW w:w="1525" w:type="dxa"/>
          </w:tcPr>
          <w:p w:rsidR="00C950BC" w:rsidRDefault="00C950BC" w:rsidP="007B2684">
            <w:r>
              <w:t>ZAK</w:t>
            </w:r>
          </w:p>
        </w:tc>
        <w:tc>
          <w:tcPr>
            <w:tcW w:w="5051" w:type="dxa"/>
          </w:tcPr>
          <w:p w:rsidR="00C950BC" w:rsidRPr="00D04DD8" w:rsidRDefault="00C950BC" w:rsidP="007B2684">
            <w:r w:rsidRPr="00D04DD8">
              <w:t xml:space="preserve">Container element voor de eigenschappen en relaties van een ZAAK voor in dit geval de </w:t>
            </w:r>
            <w:proofErr w:type="spellStart"/>
            <w:r w:rsidRPr="00D04DD8">
              <w:t>RvdK</w:t>
            </w:r>
            <w:proofErr w:type="spellEnd"/>
            <w:r w:rsidRPr="00D04DD8">
              <w:t xml:space="preserve"> . Het betreft hier de zaak van het zaaktype “Uitvoeren kinderbeschermingsmaatregelonderzoek” die bij de </w:t>
            </w:r>
            <w:proofErr w:type="spellStart"/>
            <w:r w:rsidRPr="00D04DD8">
              <w:t>RvdK</w:t>
            </w:r>
            <w:proofErr w:type="spellEnd"/>
            <w:r w:rsidRPr="00D04DD8">
              <w:t xml:space="preserve"> loopt. </w:t>
            </w:r>
          </w:p>
        </w:tc>
      </w:tr>
      <w:tr w:rsidR="00C950BC" w:rsidRPr="00A95A8D" w:rsidTr="007B2684">
        <w:tc>
          <w:tcPr>
            <w:tcW w:w="2712" w:type="dxa"/>
          </w:tcPr>
          <w:p w:rsidR="00C950BC" w:rsidRDefault="00C950BC" w:rsidP="007B2684">
            <w:r>
              <w:t>identificatie</w:t>
            </w:r>
          </w:p>
        </w:tc>
        <w:tc>
          <w:tcPr>
            <w:tcW w:w="1525" w:type="dxa"/>
          </w:tcPr>
          <w:p w:rsidR="00C950BC" w:rsidRDefault="00C950BC" w:rsidP="007B2684"/>
        </w:tc>
        <w:tc>
          <w:tcPr>
            <w:tcW w:w="5051" w:type="dxa"/>
          </w:tcPr>
          <w:p w:rsidR="00C950BC" w:rsidRPr="00D04DD8" w:rsidRDefault="00C950BC" w:rsidP="007B2684">
            <w:r w:rsidRPr="00D04DD8">
              <w:t xml:space="preserve">Identificatie van de zaak bij de </w:t>
            </w:r>
            <w:proofErr w:type="spellStart"/>
            <w:r w:rsidRPr="00D04DD8">
              <w:t>RvdK</w:t>
            </w:r>
            <w:proofErr w:type="spellEnd"/>
            <w:r w:rsidRPr="00D04DD8">
              <w:t xml:space="preserve"> </w:t>
            </w:r>
          </w:p>
        </w:tc>
      </w:tr>
      <w:tr w:rsidR="00C950BC" w:rsidRPr="00A95A8D" w:rsidTr="007B2684">
        <w:tc>
          <w:tcPr>
            <w:tcW w:w="2712" w:type="dxa"/>
          </w:tcPr>
          <w:p w:rsidR="00C950BC" w:rsidRDefault="00C950BC" w:rsidP="007B2684">
            <w:r>
              <w:lastRenderedPageBreak/>
              <w:t>resultaat</w:t>
            </w:r>
          </w:p>
        </w:tc>
        <w:tc>
          <w:tcPr>
            <w:tcW w:w="1525" w:type="dxa"/>
          </w:tcPr>
          <w:p w:rsidR="00C950BC" w:rsidRDefault="00C950BC" w:rsidP="007B2684"/>
        </w:tc>
        <w:tc>
          <w:tcPr>
            <w:tcW w:w="5051" w:type="dxa"/>
          </w:tcPr>
          <w:p w:rsidR="00C950BC" w:rsidRPr="00D04DD8" w:rsidRDefault="00C950BC" w:rsidP="007B2684">
            <w:r w:rsidRPr="00D04DD8">
              <w:t xml:space="preserve">Resultaat van de </w:t>
            </w:r>
            <w:proofErr w:type="spellStart"/>
            <w:r w:rsidRPr="00D04DD8">
              <w:t>de</w:t>
            </w:r>
            <w:proofErr w:type="spellEnd"/>
            <w:r w:rsidRPr="00D04DD8">
              <w:t xml:space="preserve"> zaak bij de </w:t>
            </w:r>
            <w:proofErr w:type="spellStart"/>
            <w:r w:rsidRPr="00D04DD8">
              <w:t>RvdK</w:t>
            </w:r>
            <w:proofErr w:type="spellEnd"/>
            <w:r w:rsidRPr="00D04DD8">
              <w:t xml:space="preserve"> </w:t>
            </w:r>
          </w:p>
        </w:tc>
      </w:tr>
      <w:tr w:rsidR="00C950BC" w:rsidRPr="00A95A8D" w:rsidTr="007B2684">
        <w:tc>
          <w:tcPr>
            <w:tcW w:w="2712" w:type="dxa"/>
          </w:tcPr>
          <w:p w:rsidR="00C950BC" w:rsidRDefault="00C950BC" w:rsidP="007B2684">
            <w:proofErr w:type="spellStart"/>
            <w:r>
              <w:t>isVan</w:t>
            </w:r>
            <w:proofErr w:type="spellEnd"/>
            <w:r>
              <w:t xml:space="preserve"> </w:t>
            </w:r>
            <w:r>
              <w:br/>
            </w:r>
          </w:p>
        </w:tc>
        <w:tc>
          <w:tcPr>
            <w:tcW w:w="1525" w:type="dxa"/>
          </w:tcPr>
          <w:p w:rsidR="00C950BC" w:rsidRDefault="00C950BC" w:rsidP="007B2684">
            <w:r>
              <w:t>ZAKZKT</w:t>
            </w:r>
          </w:p>
        </w:tc>
        <w:tc>
          <w:tcPr>
            <w:tcW w:w="5051" w:type="dxa"/>
          </w:tcPr>
          <w:p w:rsidR="00C950BC" w:rsidRPr="00D04DD8" w:rsidRDefault="00C950BC" w:rsidP="007B2684">
            <w:r w:rsidRPr="00D04DD8">
              <w:t xml:space="preserve">Relatie naar het ZAAKTYPE (ZKT)  van de zaak van de </w:t>
            </w:r>
            <w:proofErr w:type="spellStart"/>
            <w:r w:rsidRPr="00D04DD8">
              <w:t>RvdK</w:t>
            </w:r>
            <w:proofErr w:type="spellEnd"/>
            <w:r w:rsidRPr="00D04DD8">
              <w:t xml:space="preserve"> .</w:t>
            </w:r>
          </w:p>
        </w:tc>
      </w:tr>
      <w:tr w:rsidR="00C950BC" w:rsidRPr="00A95A8D" w:rsidTr="007B2684">
        <w:tc>
          <w:tcPr>
            <w:tcW w:w="2712" w:type="dxa"/>
          </w:tcPr>
          <w:p w:rsidR="00C950BC" w:rsidRDefault="00C950BC" w:rsidP="007B2684">
            <w:proofErr w:type="spellStart"/>
            <w:r>
              <w:t>heeftBetrekkingOp</w:t>
            </w:r>
            <w:proofErr w:type="spellEnd"/>
          </w:p>
          <w:p w:rsidR="00C950BC" w:rsidRDefault="00C950BC" w:rsidP="007B2684">
            <w:r>
              <w:t xml:space="preserve"> </w:t>
            </w:r>
          </w:p>
        </w:tc>
        <w:tc>
          <w:tcPr>
            <w:tcW w:w="1525" w:type="dxa"/>
          </w:tcPr>
          <w:p w:rsidR="00C950BC" w:rsidRDefault="00C950BC" w:rsidP="007B2684">
            <w:r>
              <w:t>ZAKOBJ</w:t>
            </w:r>
          </w:p>
        </w:tc>
        <w:tc>
          <w:tcPr>
            <w:tcW w:w="5051" w:type="dxa"/>
          </w:tcPr>
          <w:p w:rsidR="00C950BC" w:rsidRPr="00D04DD8" w:rsidRDefault="00C950BC" w:rsidP="00DE0649">
            <w:r w:rsidRPr="00D04DD8">
              <w:t>Relatie naar het object (OBJ)  waar de zaak betrekking op heeft, in dit geval  de natuurlijk persoon zijnde het kind, met de identificerende gegevens van NATUURLIJK PERSOON (bij een ongeboren kind alleen de geboortedatum).</w:t>
            </w:r>
          </w:p>
        </w:tc>
      </w:tr>
      <w:tr w:rsidR="00C950BC" w:rsidRPr="00A95A8D" w:rsidTr="007B2684">
        <w:tc>
          <w:tcPr>
            <w:tcW w:w="2712" w:type="dxa"/>
          </w:tcPr>
          <w:p w:rsidR="00C950BC" w:rsidRDefault="00C950BC" w:rsidP="007B2684">
            <w:proofErr w:type="spellStart"/>
            <w:r>
              <w:t>heeftAlsBelanghebbende</w:t>
            </w:r>
            <w:proofErr w:type="spellEnd"/>
          </w:p>
        </w:tc>
        <w:tc>
          <w:tcPr>
            <w:tcW w:w="1525" w:type="dxa"/>
          </w:tcPr>
          <w:p w:rsidR="00C950BC" w:rsidRDefault="00C950BC" w:rsidP="007B2684">
            <w:r>
              <w:t>ZAKBTRBLH</w:t>
            </w:r>
          </w:p>
        </w:tc>
        <w:tc>
          <w:tcPr>
            <w:tcW w:w="5051" w:type="dxa"/>
          </w:tcPr>
          <w:p w:rsidR="00C950BC" w:rsidRPr="00D04DD8" w:rsidRDefault="00C950BC" w:rsidP="00DE0649">
            <w:r w:rsidRPr="00D04DD8">
              <w:t xml:space="preserve">Relatie naar betrokkene (BTR) in de rol van belanghebbende </w:t>
            </w:r>
            <w:r w:rsidR="00DE0649">
              <w:t>bij de ZAAK</w:t>
            </w:r>
            <w:r w:rsidRPr="00D04DD8">
              <w:t xml:space="preserve"> zijnde de moeder van het ongeboren kind (indien van toepassing), met de identificerende gegevens van NATUURLIJK PERSOON.</w:t>
            </w:r>
          </w:p>
        </w:tc>
      </w:tr>
      <w:tr w:rsidR="00C950BC" w:rsidRPr="00A95A8D" w:rsidTr="007B2684">
        <w:tc>
          <w:tcPr>
            <w:tcW w:w="2712" w:type="dxa"/>
          </w:tcPr>
          <w:p w:rsidR="00C950BC" w:rsidRDefault="00C950BC" w:rsidP="007B2684">
            <w:proofErr w:type="spellStart"/>
            <w:r>
              <w:t>heeftBetrekkingOpAndere</w:t>
            </w:r>
            <w:proofErr w:type="spellEnd"/>
          </w:p>
        </w:tc>
        <w:tc>
          <w:tcPr>
            <w:tcW w:w="1525" w:type="dxa"/>
          </w:tcPr>
          <w:p w:rsidR="00C950BC" w:rsidRDefault="00C950BC" w:rsidP="007B2684">
            <w:r>
              <w:t>ZAKZAKBTR</w:t>
            </w:r>
          </w:p>
        </w:tc>
        <w:tc>
          <w:tcPr>
            <w:tcW w:w="5051" w:type="dxa"/>
          </w:tcPr>
          <w:p w:rsidR="00C950BC" w:rsidRPr="00D04DD8" w:rsidRDefault="00C950BC" w:rsidP="007B2684">
            <w:r w:rsidRPr="00D04DD8">
              <w:t>Relatie naar andere zaken (ZAK) waarop deze zaak betrekking heeft, in dit geval de ZAAK (gemeente) van het type “Overwegen kinderbeschermings</w:t>
            </w:r>
            <w:r w:rsidRPr="00D04DD8">
              <w:softHyphen/>
              <w:t xml:space="preserve">maatregel” </w:t>
            </w:r>
            <w:proofErr w:type="spellStart"/>
            <w:r w:rsidRPr="00D04DD8">
              <w:t>waarvanuit</w:t>
            </w:r>
            <w:proofErr w:type="spellEnd"/>
            <w:r w:rsidRPr="00D04DD8">
              <w:t xml:space="preserve"> het verzoek tot onderzoek is gedaan</w:t>
            </w:r>
            <w:r w:rsidR="00DE0649">
              <w:t xml:space="preserve"> (indien geen ambtshalve onderzoek)</w:t>
            </w:r>
            <w:r w:rsidRPr="00D04DD8">
              <w:t>.</w:t>
            </w:r>
          </w:p>
        </w:tc>
      </w:tr>
      <w:tr w:rsidR="00C950BC" w:rsidRPr="00A95A8D" w:rsidTr="007B2684">
        <w:tc>
          <w:tcPr>
            <w:tcW w:w="2712" w:type="dxa"/>
          </w:tcPr>
          <w:p w:rsidR="00C950BC" w:rsidRDefault="00C950BC" w:rsidP="007B2684">
            <w:r>
              <w:t>heeft</w:t>
            </w:r>
          </w:p>
        </w:tc>
        <w:tc>
          <w:tcPr>
            <w:tcW w:w="1525" w:type="dxa"/>
          </w:tcPr>
          <w:p w:rsidR="00C950BC" w:rsidRDefault="00C950BC" w:rsidP="007B2684">
            <w:r>
              <w:t>ZAKSTT</w:t>
            </w:r>
          </w:p>
        </w:tc>
        <w:tc>
          <w:tcPr>
            <w:tcW w:w="5051" w:type="dxa"/>
          </w:tcPr>
          <w:p w:rsidR="00C950BC" w:rsidRPr="00D04DD8" w:rsidRDefault="00C950BC" w:rsidP="007B2684">
            <w:r w:rsidRPr="00D04DD8">
              <w:t>Relatie naar het STATUSTYPE (STT) waarin de status van de zaak wordt beschreven.</w:t>
            </w:r>
          </w:p>
        </w:tc>
      </w:tr>
      <w:tr w:rsidR="00C950BC" w:rsidRPr="00A95A8D" w:rsidTr="007B2684">
        <w:tc>
          <w:tcPr>
            <w:tcW w:w="2712" w:type="dxa"/>
          </w:tcPr>
          <w:p w:rsidR="00C950BC" w:rsidRDefault="00C950BC" w:rsidP="007B2684">
            <w:proofErr w:type="spellStart"/>
            <w:r>
              <w:t>leidtTot</w:t>
            </w:r>
            <w:proofErr w:type="spellEnd"/>
          </w:p>
        </w:tc>
        <w:tc>
          <w:tcPr>
            <w:tcW w:w="1525" w:type="dxa"/>
          </w:tcPr>
          <w:p w:rsidR="00C950BC" w:rsidRDefault="00C950BC" w:rsidP="007B2684">
            <w:r>
              <w:t>ZAKBSL</w:t>
            </w:r>
          </w:p>
        </w:tc>
        <w:tc>
          <w:tcPr>
            <w:tcW w:w="5051" w:type="dxa"/>
          </w:tcPr>
          <w:p w:rsidR="00C950BC" w:rsidRPr="00D04DD8" w:rsidRDefault="00C950BC" w:rsidP="007B2684">
            <w:r w:rsidRPr="00D04DD8">
              <w:t>Het BESLUIT (BSL) waartoe de zaak geleid heeft.</w:t>
            </w:r>
          </w:p>
        </w:tc>
      </w:tr>
    </w:tbl>
    <w:p w:rsidR="00C950BC" w:rsidRPr="00D04DD8" w:rsidRDefault="00C950BC" w:rsidP="00C950BC">
      <w:pPr>
        <w:pStyle w:val="Bijschrift"/>
        <w:rPr>
          <w:sz w:val="22"/>
          <w:szCs w:val="22"/>
        </w:rPr>
      </w:pPr>
      <w:bookmarkStart w:id="228" w:name="_Ref384051586"/>
      <w:r w:rsidRPr="00D04DD8">
        <w:rPr>
          <w:sz w:val="22"/>
          <w:szCs w:val="22"/>
        </w:rPr>
        <w:t xml:space="preserve">Figuur </w:t>
      </w:r>
      <w:r w:rsidR="0081663F" w:rsidRPr="00AB0B68">
        <w:rPr>
          <w:sz w:val="22"/>
          <w:szCs w:val="22"/>
        </w:rPr>
        <w:fldChar w:fldCharType="begin"/>
      </w:r>
      <w:r w:rsidRPr="00D04DD8">
        <w:rPr>
          <w:sz w:val="22"/>
          <w:szCs w:val="22"/>
        </w:rPr>
        <w:instrText xml:space="preserve"> SEQ Figuur \* ARABIC </w:instrText>
      </w:r>
      <w:r w:rsidR="0081663F" w:rsidRPr="00AB0B68">
        <w:rPr>
          <w:sz w:val="22"/>
          <w:szCs w:val="22"/>
        </w:rPr>
        <w:fldChar w:fldCharType="separate"/>
      </w:r>
      <w:ins w:id="229" w:author="Arjan" w:date="2014-06-13T14:01:00Z">
        <w:r w:rsidR="00712C1B">
          <w:rPr>
            <w:noProof/>
            <w:sz w:val="22"/>
            <w:szCs w:val="22"/>
          </w:rPr>
          <w:t>9</w:t>
        </w:r>
      </w:ins>
      <w:del w:id="230" w:author="Arjan" w:date="2014-06-13T14:01:00Z">
        <w:r w:rsidR="00F20C36" w:rsidDel="00712C1B">
          <w:rPr>
            <w:noProof/>
            <w:sz w:val="22"/>
            <w:szCs w:val="22"/>
          </w:rPr>
          <w:delText>6</w:delText>
        </w:r>
      </w:del>
      <w:r w:rsidR="0081663F" w:rsidRPr="00AB0B68">
        <w:rPr>
          <w:noProof/>
          <w:sz w:val="22"/>
          <w:szCs w:val="22"/>
        </w:rPr>
        <w:fldChar w:fldCharType="end"/>
      </w:r>
      <w:bookmarkEnd w:id="228"/>
    </w:p>
    <w:p w:rsidR="00C950BC" w:rsidRPr="0003352F" w:rsidRDefault="00C950BC" w:rsidP="0003352F">
      <w:pPr>
        <w:pStyle w:val="2kopjevet"/>
        <w:rPr>
          <w:sz w:val="20"/>
          <w:szCs w:val="20"/>
        </w:rPr>
      </w:pPr>
      <w:r w:rsidRPr="0003352F">
        <w:rPr>
          <w:sz w:val="20"/>
          <w:szCs w:val="20"/>
        </w:rPr>
        <w:t>Extra Elementen Notificatie-bericht</w:t>
      </w:r>
    </w:p>
    <w:p w:rsidR="007E6AD5" w:rsidRDefault="00C950BC" w:rsidP="00C950BC">
      <w:proofErr w:type="spellStart"/>
      <w:r w:rsidRPr="00D04DD8">
        <w:t>StUF</w:t>
      </w:r>
      <w:proofErr w:type="spellEnd"/>
      <w:r w:rsidRPr="00D04DD8">
        <w:t xml:space="preserve"> kent een dynamische constructie waarmee nieuwe elementen run-time kunnen worden toegevoegd aan een bericht. </w:t>
      </w:r>
      <w:r>
        <w:t>Dit gaat via het gereserveerde element ‘</w:t>
      </w:r>
      <w:proofErr w:type="spellStart"/>
      <w:r>
        <w:t>extraElementen</w:t>
      </w:r>
      <w:proofErr w:type="spellEnd"/>
      <w:r>
        <w:t>’.</w:t>
      </w:r>
      <w:r w:rsidR="00DB7BB1">
        <w:t xml:space="preserve"> Zie voor de specificatie van deze gegevens (semantiek, </w:t>
      </w:r>
      <w:proofErr w:type="spellStart"/>
      <w:r w:rsidR="00DB7BB1">
        <w:t>kardinaliteit</w:t>
      </w:r>
      <w:proofErr w:type="spellEnd"/>
      <w:r w:rsidR="00DB7BB1">
        <w:t>, etc.) bijlage 3.</w:t>
      </w:r>
    </w:p>
    <w:p w:rsidR="00360E44" w:rsidRPr="00862D06" w:rsidRDefault="00360E44" w:rsidP="00C950BC"/>
    <w:tbl>
      <w:tblPr>
        <w:tblW w:w="9087" w:type="dxa"/>
        <w:tblInd w:w="55" w:type="dxa"/>
        <w:tblCellMar>
          <w:left w:w="70" w:type="dxa"/>
          <w:right w:w="70" w:type="dxa"/>
        </w:tblCellMar>
        <w:tblLook w:val="04A0"/>
      </w:tblPr>
      <w:tblGrid>
        <w:gridCol w:w="1185"/>
        <w:gridCol w:w="2790"/>
        <w:gridCol w:w="1170"/>
        <w:gridCol w:w="3942"/>
      </w:tblGrid>
      <w:tr w:rsidR="00D14182" w:rsidRPr="008E5E6C" w:rsidTr="00D14182">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rsidR="00D14182" w:rsidRPr="0056304E" w:rsidRDefault="00D14182" w:rsidP="007B2684">
            <w:pPr>
              <w:spacing w:line="240" w:lineRule="auto"/>
              <w:rPr>
                <w:rFonts w:ascii="Calibri" w:hAnsi="Calibri"/>
                <w:b/>
                <w:bCs/>
                <w:color w:val="FFFFFF"/>
                <w:sz w:val="20"/>
                <w:szCs w:val="20"/>
              </w:rPr>
            </w:pPr>
            <w:r w:rsidRPr="0056304E">
              <w:rPr>
                <w:rFonts w:ascii="Calibri" w:hAnsi="Calibri"/>
                <w:b/>
                <w:bCs/>
                <w:color w:val="FFFFFF"/>
                <w:sz w:val="20"/>
                <w:szCs w:val="20"/>
              </w:rPr>
              <w:t>Standaard</w:t>
            </w:r>
          </w:p>
        </w:tc>
        <w:tc>
          <w:tcPr>
            <w:tcW w:w="2790" w:type="dxa"/>
            <w:tcBorders>
              <w:top w:val="nil"/>
              <w:left w:val="nil"/>
              <w:bottom w:val="single" w:sz="4" w:space="0" w:color="FFFFFF"/>
              <w:right w:val="single" w:sz="4" w:space="0" w:color="auto"/>
            </w:tcBorders>
            <w:shd w:val="clear" w:color="000000" w:fill="333399"/>
            <w:noWrap/>
            <w:vAlign w:val="bottom"/>
            <w:hideMark/>
          </w:tcPr>
          <w:p w:rsidR="00D14182" w:rsidRPr="0056304E" w:rsidRDefault="00D14182" w:rsidP="007B2684">
            <w:pPr>
              <w:spacing w:line="240" w:lineRule="auto"/>
              <w:rPr>
                <w:rFonts w:ascii="Calibri" w:hAnsi="Calibri"/>
                <w:b/>
                <w:bCs/>
                <w:color w:val="FFFFFF"/>
                <w:sz w:val="20"/>
                <w:szCs w:val="20"/>
              </w:rPr>
            </w:pPr>
            <w:r w:rsidRPr="0056304E">
              <w:rPr>
                <w:rFonts w:ascii="Calibri" w:hAnsi="Calibri"/>
                <w:b/>
                <w:bCs/>
                <w:color w:val="FFFFFF"/>
                <w:sz w:val="20"/>
                <w:szCs w:val="20"/>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rsidR="00D14182" w:rsidRPr="0056304E" w:rsidRDefault="00D14182" w:rsidP="007B2684">
            <w:pPr>
              <w:spacing w:line="240" w:lineRule="auto"/>
              <w:rPr>
                <w:rFonts w:ascii="Calibri" w:hAnsi="Calibri"/>
                <w:b/>
                <w:bCs/>
                <w:color w:val="FFFFFF"/>
                <w:sz w:val="20"/>
                <w:szCs w:val="20"/>
              </w:rPr>
            </w:pPr>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
        </w:tc>
        <w:tc>
          <w:tcPr>
            <w:tcW w:w="3942" w:type="dxa"/>
            <w:tcBorders>
              <w:top w:val="nil"/>
              <w:left w:val="nil"/>
              <w:bottom w:val="single" w:sz="4" w:space="0" w:color="FFFFFF"/>
              <w:right w:val="single" w:sz="4" w:space="0" w:color="auto"/>
            </w:tcBorders>
            <w:shd w:val="clear" w:color="000000" w:fill="333399"/>
            <w:noWrap/>
            <w:vAlign w:val="bottom"/>
            <w:hideMark/>
          </w:tcPr>
          <w:p w:rsidR="00D14182" w:rsidRPr="0056304E" w:rsidRDefault="00D14182" w:rsidP="007B2684">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instantie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sidRPr="0056304E">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ZAAK (</w:t>
            </w:r>
            <w:proofErr w:type="spellStart"/>
            <w:r>
              <w:rPr>
                <w:rFonts w:ascii="Calibri" w:hAnsi="Calibri"/>
                <w:color w:val="000000"/>
                <w:sz w:val="20"/>
                <w:szCs w:val="20"/>
              </w:rPr>
              <w:t>RvdK</w:t>
            </w:r>
            <w:proofErr w:type="spellEnd"/>
            <w:r>
              <w:rPr>
                <w:rFonts w:ascii="Calibri" w:hAnsi="Calibri"/>
                <w:color w:val="000000"/>
                <w:sz w:val="20"/>
                <w:szCs w:val="20"/>
              </w:rPr>
              <w:t>) . Instantie</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proofErr w:type="spellStart"/>
            <w:r>
              <w:rPr>
                <w:rFonts w:ascii="Calibri" w:hAnsi="Calibri"/>
                <w:color w:val="000000"/>
                <w:sz w:val="20"/>
                <w:szCs w:val="20"/>
              </w:rPr>
              <w:t>indicatieAmbtshalve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ZAAK (</w:t>
            </w:r>
            <w:proofErr w:type="spellStart"/>
            <w:r>
              <w:rPr>
                <w:rFonts w:ascii="Calibri" w:hAnsi="Calibri"/>
                <w:color w:val="000000"/>
                <w:sz w:val="20"/>
                <w:szCs w:val="20"/>
              </w:rPr>
              <w:t>RvdK</w:t>
            </w:r>
            <w:proofErr w:type="spellEnd"/>
            <w:r>
              <w:rPr>
                <w:rFonts w:ascii="Calibri" w:hAnsi="Calibri"/>
                <w:color w:val="000000"/>
                <w:sz w:val="20"/>
                <w:szCs w:val="20"/>
              </w:rPr>
              <w:t>) . Indicatie ambtshalve</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periodeduur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BESLUIT . Periodeduur</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proofErr w:type="spellStart"/>
            <w:r>
              <w:rPr>
                <w:rFonts w:ascii="Calibri" w:hAnsi="Calibri"/>
                <w:color w:val="000000"/>
                <w:sz w:val="20"/>
                <w:szCs w:val="20"/>
              </w:rPr>
              <w:t>periodeduurEenheid</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BESLUIT . Periodeduur eenheid</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kenmerk</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BESLUIT .Kenmerk</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proofErr w:type="spellStart"/>
            <w:r>
              <w:rPr>
                <w:rFonts w:ascii="Calibri" w:hAnsi="Calibri"/>
                <w:color w:val="000000"/>
                <w:sz w:val="20"/>
                <w:szCs w:val="20"/>
              </w:rPr>
              <w:t>beslissendeInstantie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Default="00D14182" w:rsidP="007B2684">
            <w:pPr>
              <w:spacing w:line="240" w:lineRule="auto"/>
              <w:rPr>
                <w:rFonts w:ascii="Calibri" w:hAnsi="Calibri"/>
                <w:color w:val="000000"/>
                <w:sz w:val="20"/>
                <w:szCs w:val="20"/>
              </w:rPr>
            </w:pPr>
            <w:r>
              <w:rPr>
                <w:rFonts w:ascii="Calibri" w:hAnsi="Calibri"/>
                <w:color w:val="000000"/>
                <w:sz w:val="20"/>
                <w:szCs w:val="20"/>
              </w:rPr>
              <w:t>BESLUIT . Beslissende instantie</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sidRPr="00F51E62">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proofErr w:type="spellStart"/>
            <w:r w:rsidRPr="00F51E62">
              <w:rPr>
                <w:rFonts w:ascii="Calibri" w:hAnsi="Calibri"/>
                <w:color w:val="000000"/>
                <w:sz w:val="20"/>
                <w:szCs w:val="20"/>
              </w:rPr>
              <w:t>uitvoerendeInstantie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sidRPr="00F51E62">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Pr>
                <w:rFonts w:ascii="Calibri" w:hAnsi="Calibri"/>
                <w:color w:val="000000"/>
                <w:sz w:val="20"/>
                <w:szCs w:val="20"/>
              </w:rPr>
              <w:t>BESLUIT . Uitvoerende instantie</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sidRPr="00F51E62">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sidRPr="00F51E62">
              <w:rPr>
                <w:rFonts w:ascii="Calibri" w:hAnsi="Calibri"/>
                <w:color w:val="000000"/>
                <w:sz w:val="20"/>
                <w:szCs w:val="20"/>
              </w:rPr>
              <w:t>RNI-nummer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F51E62" w:rsidRDefault="00D14182" w:rsidP="007B2684">
            <w:pPr>
              <w:spacing w:line="240" w:lineRule="auto"/>
              <w:rPr>
                <w:rFonts w:ascii="Calibri" w:hAnsi="Calibri"/>
                <w:color w:val="000000"/>
                <w:sz w:val="20"/>
                <w:szCs w:val="20"/>
              </w:rPr>
            </w:pPr>
            <w:r w:rsidRPr="00F51E62">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RNI-nummer</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sidRPr="0056304E">
              <w:rPr>
                <w:rFonts w:ascii="Calibri" w:hAnsi="Calibri"/>
                <w:color w:val="000000"/>
                <w:sz w:val="20"/>
                <w:szCs w:val="20"/>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sidRPr="0056304E">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56304E" w:rsidRDefault="00D14182" w:rsidP="007B2684">
            <w:pPr>
              <w:spacing w:line="240" w:lineRule="auto"/>
              <w:rPr>
                <w:rFonts w:ascii="Calibri" w:hAnsi="Calibri"/>
                <w:color w:val="000000"/>
                <w:sz w:val="20"/>
                <w:szCs w:val="20"/>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Vreemdelingennummer</w:t>
            </w:r>
          </w:p>
        </w:tc>
      </w:tr>
      <w:tr w:rsidR="00D14182" w:rsidRPr="00A95A8D" w:rsidTr="00D14182">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8E5E6C" w:rsidRDefault="00D14182" w:rsidP="007B2684">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8E5E6C" w:rsidRDefault="00D14182" w:rsidP="007B2684">
            <w:pPr>
              <w:spacing w:line="240" w:lineRule="auto"/>
              <w:rPr>
                <w:rFonts w:ascii="Calibri" w:hAnsi="Calibri"/>
                <w:color w:val="000000"/>
                <w:sz w:val="20"/>
                <w:szCs w:val="20"/>
              </w:rPr>
            </w:pPr>
            <w:proofErr w:type="spellStart"/>
            <w:r w:rsidRPr="008E5E6C">
              <w:rPr>
                <w:rFonts w:ascii="Calibri" w:hAnsi="Calibri"/>
                <w:color w:val="000000"/>
                <w:sz w:val="20"/>
                <w:szCs w:val="20"/>
              </w:rPr>
              <w:t>beschrijvendeIdentificatie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D14182" w:rsidRPr="008E5E6C" w:rsidRDefault="00D14182" w:rsidP="007B2684">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4C3E93" w:rsidRDefault="00D14182">
            <w:pPr>
              <w:keepNext/>
              <w:spacing w:line="240" w:lineRule="auto"/>
              <w:rPr>
                <w:rFonts w:ascii="Calibri" w:hAnsi="Calibri"/>
                <w:b/>
                <w:bCs/>
                <w:color w:val="000000"/>
                <w:sz w:val="20"/>
                <w:szCs w:val="20"/>
                <w:lang w:eastAsia="en-US"/>
              </w:rPr>
            </w:pPr>
            <w:r>
              <w:rPr>
                <w:rFonts w:ascii="Calibri" w:hAnsi="Calibri"/>
                <w:color w:val="000000"/>
                <w:sz w:val="20"/>
                <w:szCs w:val="20"/>
              </w:rPr>
              <w:t>OBJECT (</w:t>
            </w:r>
            <w:proofErr w:type="spellStart"/>
            <w:r>
              <w:rPr>
                <w:rFonts w:ascii="Calibri" w:hAnsi="Calibri"/>
                <w:color w:val="000000"/>
                <w:sz w:val="20"/>
                <w:szCs w:val="20"/>
              </w:rPr>
              <w:t>client</w:t>
            </w:r>
            <w:proofErr w:type="spellEnd"/>
            <w:r>
              <w:rPr>
                <w:rFonts w:ascii="Calibri" w:hAnsi="Calibri"/>
                <w:color w:val="000000"/>
                <w:sz w:val="20"/>
                <w:szCs w:val="20"/>
              </w:rPr>
              <w:t>) . Beschrijvende identificatie</w:t>
            </w:r>
          </w:p>
        </w:tc>
      </w:tr>
    </w:tbl>
    <w:p w:rsidR="004C3E93" w:rsidRDefault="00562ED2">
      <w:pPr>
        <w:pStyle w:val="Bijschrift"/>
        <w:rPr>
          <w:sz w:val="20"/>
          <w:szCs w:val="20"/>
        </w:rPr>
      </w:pPr>
      <w:bookmarkStart w:id="231" w:name="_Ref389233140"/>
      <w:r>
        <w:t xml:space="preserve">Tabel </w:t>
      </w:r>
      <w:r w:rsidR="0081663F">
        <w:fldChar w:fldCharType="begin"/>
      </w:r>
      <w:r w:rsidR="005856C4">
        <w:instrText xml:space="preserve"> SEQ Tabel \* ARABIC </w:instrText>
      </w:r>
      <w:r w:rsidR="0081663F">
        <w:fldChar w:fldCharType="separate"/>
      </w:r>
      <w:r w:rsidR="005856C4">
        <w:rPr>
          <w:noProof/>
        </w:rPr>
        <w:t>3</w:t>
      </w:r>
      <w:r w:rsidR="0081663F">
        <w:fldChar w:fldCharType="end"/>
      </w:r>
      <w:bookmarkEnd w:id="231"/>
      <w:r>
        <w:t>: extra elementen voor notificatiebericht</w:t>
      </w:r>
    </w:p>
    <w:p w:rsidR="004C3E93" w:rsidRDefault="00945FA0">
      <w:pPr>
        <w:pStyle w:val="2kopjevet"/>
        <w:rPr>
          <w:sz w:val="20"/>
          <w:szCs w:val="20"/>
        </w:rPr>
      </w:pPr>
      <w:r w:rsidRPr="00200F44">
        <w:rPr>
          <w:sz w:val="20"/>
          <w:szCs w:val="20"/>
        </w:rPr>
        <w:t>Aanvullende regels notifi</w:t>
      </w:r>
      <w:r w:rsidR="00D13352" w:rsidRPr="00D13352">
        <w:rPr>
          <w:sz w:val="20"/>
          <w:szCs w:val="20"/>
        </w:rPr>
        <w:t>catiebericht</w:t>
      </w:r>
    </w:p>
    <w:p w:rsidR="007E6AD5" w:rsidRPr="007A4CFC" w:rsidRDefault="007E6AD5" w:rsidP="007E6AD5">
      <w:pPr>
        <w:rPr>
          <w:lang w:eastAsia="en-US"/>
        </w:rPr>
      </w:pPr>
      <w:r>
        <w:rPr>
          <w:lang w:eastAsia="en-US"/>
        </w:rPr>
        <w:t xml:space="preserve">In deze sectie de aanvullende regels beschreven voor het notificatiebericht die niet worden afgedwongen door het schema. In de beschrijving van de regels worden </w:t>
      </w:r>
      <w:proofErr w:type="spellStart"/>
      <w:r>
        <w:rPr>
          <w:lang w:eastAsia="en-US"/>
        </w:rPr>
        <w:t>Xpath-expressies</w:t>
      </w:r>
      <w:proofErr w:type="spellEnd"/>
      <w:r>
        <w:rPr>
          <w:lang w:eastAsia="en-US"/>
        </w:rPr>
        <w:t xml:space="preserve"> gebruikt zoals beschreven</w:t>
      </w:r>
      <w:r w:rsidR="00384E15">
        <w:rPr>
          <w:lang w:eastAsia="en-US"/>
        </w:rPr>
        <w:t xml:space="preserve"> </w:t>
      </w:r>
      <w:r>
        <w:rPr>
          <w:lang w:eastAsia="en-US"/>
        </w:rPr>
        <w:t xml:space="preserve">in sectie </w:t>
      </w:r>
      <w:r w:rsidR="0081663F">
        <w:rPr>
          <w:lang w:eastAsia="en-US"/>
        </w:rPr>
        <w:fldChar w:fldCharType="begin"/>
      </w:r>
      <w:r>
        <w:rPr>
          <w:lang w:eastAsia="en-US"/>
        </w:rPr>
        <w:instrText xml:space="preserve"> REF _Ref389225853 \w \h </w:instrText>
      </w:r>
      <w:r w:rsidR="0081663F">
        <w:rPr>
          <w:lang w:eastAsia="en-US"/>
        </w:rPr>
      </w:r>
      <w:r w:rsidR="0081663F">
        <w:rPr>
          <w:lang w:eastAsia="en-US"/>
        </w:rPr>
        <w:fldChar w:fldCharType="separate"/>
      </w:r>
      <w:r>
        <w:rPr>
          <w:lang w:eastAsia="en-US"/>
        </w:rPr>
        <w:t>5.1</w:t>
      </w:r>
      <w:r w:rsidR="0081663F">
        <w:rPr>
          <w:lang w:eastAsia="en-US"/>
        </w:rPr>
        <w:fldChar w:fldCharType="end"/>
      </w:r>
      <w:r w:rsidR="00F75737">
        <w:rPr>
          <w:lang w:eastAsia="en-US"/>
        </w:rPr>
        <w:t xml:space="preserve">. </w:t>
      </w:r>
      <w:r>
        <w:rPr>
          <w:lang w:eastAsia="en-US"/>
        </w:rPr>
        <w:t xml:space="preserve">De regels in onderstaande tabel zijn vertalingen van de regels in het informatiemodel (bijlage 3) op berichtniveau. Om de corresponderende regels eenvoudig terug te vinden in het informatiemodel zijn ze </w:t>
      </w:r>
      <w:r w:rsidR="00F75737">
        <w:rPr>
          <w:lang w:eastAsia="en-US"/>
        </w:rPr>
        <w:t xml:space="preserve">in de onderstaande tabel </w:t>
      </w:r>
      <w:r>
        <w:rPr>
          <w:lang w:eastAsia="en-US"/>
        </w:rPr>
        <w:t>gegroepeerd</w:t>
      </w:r>
      <w:r w:rsidR="00C94296">
        <w:rPr>
          <w:lang w:eastAsia="en-US"/>
        </w:rPr>
        <w:t xml:space="preserve"> op objectttype.</w:t>
      </w:r>
    </w:p>
    <w:p w:rsidR="00945FA0" w:rsidRPr="00945FA0" w:rsidRDefault="00945FA0">
      <w:pPr>
        <w:rPr>
          <w:lang w:eastAsia="en-US"/>
        </w:rPr>
      </w:pPr>
    </w:p>
    <w:tbl>
      <w:tblPr>
        <w:tblStyle w:val="Tabelraster"/>
        <w:tblW w:w="9198" w:type="dxa"/>
        <w:tblLayout w:type="fixed"/>
        <w:tblLook w:val="04A0"/>
      </w:tblPr>
      <w:tblGrid>
        <w:gridCol w:w="1350"/>
        <w:gridCol w:w="2628"/>
        <w:gridCol w:w="5220"/>
      </w:tblGrid>
      <w:tr w:rsidR="003434B1" w:rsidRPr="007E6AD5" w:rsidTr="003434B1">
        <w:tc>
          <w:tcPr>
            <w:tcW w:w="1350" w:type="dxa"/>
          </w:tcPr>
          <w:p w:rsidR="003434B1" w:rsidRPr="007E6AD5" w:rsidRDefault="00D13352" w:rsidP="00945FA0">
            <w:pPr>
              <w:rPr>
                <w:b/>
                <w:sz w:val="16"/>
                <w:szCs w:val="16"/>
                <w:lang w:eastAsia="en-US"/>
              </w:rPr>
            </w:pPr>
            <w:r w:rsidRPr="00D13352">
              <w:rPr>
                <w:b/>
                <w:sz w:val="16"/>
                <w:szCs w:val="16"/>
                <w:lang w:eastAsia="en-US"/>
              </w:rPr>
              <w:t xml:space="preserve">Objecttype </w:t>
            </w:r>
          </w:p>
        </w:tc>
        <w:tc>
          <w:tcPr>
            <w:tcW w:w="2628" w:type="dxa"/>
          </w:tcPr>
          <w:p w:rsidR="003434B1" w:rsidRPr="007E6AD5" w:rsidRDefault="00D13352" w:rsidP="00945FA0">
            <w:pPr>
              <w:rPr>
                <w:b/>
                <w:sz w:val="16"/>
                <w:szCs w:val="16"/>
                <w:lang w:eastAsia="en-US"/>
              </w:rPr>
            </w:pPr>
            <w:r w:rsidRPr="00D13352">
              <w:rPr>
                <w:b/>
                <w:sz w:val="16"/>
                <w:szCs w:val="16"/>
                <w:lang w:eastAsia="en-US"/>
              </w:rPr>
              <w:t>Plek in het notificatie bericht</w:t>
            </w:r>
          </w:p>
        </w:tc>
        <w:tc>
          <w:tcPr>
            <w:tcW w:w="5220" w:type="dxa"/>
          </w:tcPr>
          <w:p w:rsidR="003434B1" w:rsidRPr="007E6AD5" w:rsidRDefault="00D13352" w:rsidP="00945FA0">
            <w:pPr>
              <w:rPr>
                <w:b/>
                <w:sz w:val="16"/>
                <w:szCs w:val="16"/>
                <w:lang w:eastAsia="en-US"/>
              </w:rPr>
            </w:pPr>
            <w:r w:rsidRPr="00D13352">
              <w:rPr>
                <w:b/>
                <w:sz w:val="16"/>
                <w:szCs w:val="16"/>
                <w:lang w:eastAsia="en-US"/>
              </w:rPr>
              <w:t>Regels</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 xml:space="preserve">Betrokkene: </w:t>
            </w:r>
          </w:p>
          <w:p w:rsidR="003434B1" w:rsidRPr="007E6AD5" w:rsidRDefault="00D13352" w:rsidP="00945FA0">
            <w:pPr>
              <w:rPr>
                <w:sz w:val="16"/>
                <w:szCs w:val="16"/>
                <w:lang w:eastAsia="en-US"/>
              </w:rPr>
            </w:pPr>
            <w:r w:rsidRPr="00D13352">
              <w:rPr>
                <w:sz w:val="16"/>
                <w:szCs w:val="16"/>
                <w:lang w:eastAsia="en-US"/>
              </w:rPr>
              <w:t xml:space="preserve">natuurlijk persoon </w:t>
            </w:r>
          </w:p>
        </w:tc>
        <w:tc>
          <w:tcPr>
            <w:tcW w:w="2628" w:type="dxa"/>
          </w:tcPr>
          <w:p w:rsidR="003434B1" w:rsidRPr="007E6AD5" w:rsidRDefault="00D13352" w:rsidP="00945FA0">
            <w:pPr>
              <w:rPr>
                <w:sz w:val="16"/>
                <w:szCs w:val="16"/>
                <w:lang w:eastAsia="en-US"/>
              </w:rPr>
            </w:pPr>
            <w:r w:rsidRPr="00D13352">
              <w:rPr>
                <w:sz w:val="16"/>
                <w:szCs w:val="16"/>
                <w:lang w:eastAsia="en-US"/>
              </w:rPr>
              <w:t>notificatieDi01/</w:t>
            </w:r>
          </w:p>
          <w:p w:rsidR="003434B1" w:rsidRPr="007E6AD5" w:rsidRDefault="00D13352" w:rsidP="00945FA0">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proofErr w:type="spellStart"/>
            <w:r w:rsidRPr="00D13352">
              <w:rPr>
                <w:sz w:val="16"/>
                <w:szCs w:val="16"/>
                <w:lang w:eastAsia="en-US"/>
              </w:rPr>
              <w:t>heeftAlsBelanghebbende</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gerelateerde/</w:t>
            </w:r>
          </w:p>
          <w:p w:rsidR="003434B1" w:rsidRPr="007E6AD5" w:rsidRDefault="00D13352" w:rsidP="00945FA0">
            <w:pPr>
              <w:rPr>
                <w:sz w:val="16"/>
                <w:szCs w:val="16"/>
                <w:lang w:eastAsia="en-US"/>
              </w:rPr>
            </w:pPr>
            <w:proofErr w:type="spellStart"/>
            <w:r w:rsidRPr="00D13352">
              <w:rPr>
                <w:sz w:val="16"/>
                <w:szCs w:val="16"/>
                <w:lang w:eastAsia="en-US"/>
              </w:rPr>
              <w:t>natuurlijkPersoon</w:t>
            </w:r>
            <w:proofErr w:type="spellEnd"/>
          </w:p>
        </w:tc>
        <w:tc>
          <w:tcPr>
            <w:tcW w:w="5220" w:type="dxa"/>
          </w:tcPr>
          <w:p w:rsidR="003434B1" w:rsidRPr="007E6AD5" w:rsidRDefault="00D13352" w:rsidP="00945FA0">
            <w:pPr>
              <w:rPr>
                <w:sz w:val="16"/>
                <w:szCs w:val="16"/>
                <w:lang w:eastAsia="en-US"/>
              </w:rPr>
            </w:pPr>
            <w:r w:rsidRPr="00D13352">
              <w:rPr>
                <w:sz w:val="16"/>
                <w:szCs w:val="16"/>
                <w:lang w:eastAsia="en-US"/>
              </w:rPr>
              <w:t>Minimaal één van de volgende elementen moet gevuld zijn:</w:t>
            </w:r>
          </w:p>
          <w:p w:rsidR="004C3E93" w:rsidRDefault="00D13352">
            <w:pPr>
              <w:pStyle w:val="Lijstalinea"/>
              <w:numPr>
                <w:ilvl w:val="0"/>
                <w:numId w:val="42"/>
              </w:numPr>
              <w:rPr>
                <w:sz w:val="16"/>
                <w:szCs w:val="16"/>
                <w:lang w:eastAsia="en-US"/>
              </w:rPr>
            </w:pPr>
            <w:proofErr w:type="spellStart"/>
            <w:r w:rsidRPr="00D13352">
              <w:rPr>
                <w:sz w:val="16"/>
                <w:szCs w:val="16"/>
                <w:lang w:eastAsia="en-US"/>
              </w:rPr>
              <w:t>sub.telefoonnummer</w:t>
            </w:r>
            <w:proofErr w:type="spellEnd"/>
            <w:r w:rsidRPr="00D13352">
              <w:rPr>
                <w:sz w:val="16"/>
                <w:szCs w:val="16"/>
                <w:lang w:eastAsia="en-US"/>
              </w:rPr>
              <w:t xml:space="preserve"> en</w:t>
            </w:r>
          </w:p>
          <w:p w:rsidR="004C3E93" w:rsidRDefault="00D13352">
            <w:pPr>
              <w:pStyle w:val="Lijstalinea"/>
              <w:numPr>
                <w:ilvl w:val="0"/>
                <w:numId w:val="42"/>
              </w:numPr>
              <w:rPr>
                <w:sz w:val="16"/>
                <w:szCs w:val="16"/>
                <w:lang w:eastAsia="en-US"/>
              </w:rPr>
            </w:pPr>
            <w:proofErr w:type="spellStart"/>
            <w:r w:rsidRPr="00D13352">
              <w:rPr>
                <w:sz w:val="16"/>
                <w:szCs w:val="16"/>
                <w:lang w:eastAsia="en-US"/>
              </w:rPr>
              <w:t>sub.emailadres</w:t>
            </w:r>
            <w:proofErr w:type="spellEnd"/>
            <w:r w:rsidRPr="00D13352">
              <w:rPr>
                <w:sz w:val="16"/>
                <w:szCs w:val="16"/>
                <w:lang w:eastAsia="en-US"/>
              </w:rPr>
              <w:t>.</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 xml:space="preserve">Betrokkene: </w:t>
            </w:r>
          </w:p>
          <w:p w:rsidR="003434B1" w:rsidRPr="007E6AD5" w:rsidRDefault="00D13352" w:rsidP="00945FA0">
            <w:pPr>
              <w:rPr>
                <w:sz w:val="16"/>
                <w:szCs w:val="16"/>
                <w:lang w:eastAsia="en-US"/>
              </w:rPr>
            </w:pPr>
            <w:r w:rsidRPr="00D13352">
              <w:rPr>
                <w:sz w:val="16"/>
                <w:szCs w:val="16"/>
                <w:lang w:eastAsia="en-US"/>
              </w:rPr>
              <w:t>natuurlijk persoon</w:t>
            </w:r>
          </w:p>
        </w:tc>
        <w:tc>
          <w:tcPr>
            <w:tcW w:w="2628" w:type="dxa"/>
          </w:tcPr>
          <w:p w:rsidR="003434B1" w:rsidRPr="007E6AD5" w:rsidRDefault="00D13352" w:rsidP="00945FA0">
            <w:pPr>
              <w:rPr>
                <w:sz w:val="16"/>
                <w:szCs w:val="16"/>
                <w:lang w:eastAsia="en-US"/>
              </w:rPr>
            </w:pPr>
            <w:r w:rsidRPr="00D13352">
              <w:rPr>
                <w:sz w:val="16"/>
                <w:szCs w:val="16"/>
                <w:lang w:eastAsia="en-US"/>
              </w:rPr>
              <w:t>notificatieDi01/</w:t>
            </w:r>
          </w:p>
          <w:p w:rsidR="003434B1" w:rsidRPr="007E6AD5" w:rsidRDefault="00D13352" w:rsidP="00945FA0">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proofErr w:type="spellStart"/>
            <w:r w:rsidRPr="00D13352">
              <w:rPr>
                <w:sz w:val="16"/>
                <w:szCs w:val="16"/>
                <w:lang w:eastAsia="en-US"/>
              </w:rPr>
              <w:t>heeftAlsBelanghebbende</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gerelateerde/</w:t>
            </w:r>
          </w:p>
          <w:p w:rsidR="003434B1" w:rsidRPr="007E6AD5" w:rsidRDefault="00D13352" w:rsidP="00945FA0">
            <w:pPr>
              <w:rPr>
                <w:sz w:val="16"/>
                <w:szCs w:val="16"/>
                <w:lang w:eastAsia="en-US"/>
              </w:rPr>
            </w:pPr>
            <w:proofErr w:type="spellStart"/>
            <w:r w:rsidRPr="00D13352">
              <w:rPr>
                <w:sz w:val="16"/>
                <w:szCs w:val="16"/>
                <w:lang w:eastAsia="en-US"/>
              </w:rPr>
              <w:t>natuurlijkPersoon</w:t>
            </w:r>
            <w:proofErr w:type="spellEnd"/>
          </w:p>
        </w:tc>
        <w:tc>
          <w:tcPr>
            <w:tcW w:w="5220" w:type="dxa"/>
          </w:tcPr>
          <w:p w:rsidR="003434B1" w:rsidRPr="007E6AD5" w:rsidRDefault="00D13352" w:rsidP="00945FA0">
            <w:pPr>
              <w:rPr>
                <w:sz w:val="16"/>
                <w:szCs w:val="16"/>
                <w:lang w:eastAsia="en-US"/>
              </w:rPr>
            </w:pPr>
            <w:r w:rsidRPr="00D13352">
              <w:rPr>
                <w:sz w:val="16"/>
                <w:szCs w:val="16"/>
                <w:lang w:eastAsia="en-US"/>
              </w:rPr>
              <w:t xml:space="preserve">Het element </w:t>
            </w:r>
            <w:proofErr w:type="spellStart"/>
            <w:r w:rsidRPr="00D13352">
              <w:rPr>
                <w:sz w:val="16"/>
                <w:szCs w:val="16"/>
                <w:lang w:eastAsia="en-US"/>
              </w:rPr>
              <w:t>sub.telefoonnummer</w:t>
            </w:r>
            <w:proofErr w:type="spellEnd"/>
            <w:r w:rsidRPr="00D13352">
              <w:rPr>
                <w:sz w:val="16"/>
                <w:szCs w:val="16"/>
                <w:lang w:eastAsia="en-US"/>
              </w:rPr>
              <w:t xml:space="preserve"> moet gevuld zijn als </w:t>
            </w:r>
          </w:p>
          <w:p w:rsidR="004C3E93" w:rsidRDefault="00D13352">
            <w:pPr>
              <w:pStyle w:val="Lijstalinea"/>
              <w:numPr>
                <w:ilvl w:val="0"/>
                <w:numId w:val="43"/>
              </w:numPr>
              <w:rPr>
                <w:sz w:val="16"/>
                <w:szCs w:val="16"/>
                <w:lang w:eastAsia="en-US"/>
              </w:rPr>
            </w:pPr>
            <w:r w:rsidRPr="00D13352">
              <w:rPr>
                <w:sz w:val="16"/>
                <w:szCs w:val="16"/>
                <w:lang w:eastAsia="en-US"/>
              </w:rPr>
              <w:t xml:space="preserve">../../omschrijving=”moeder”, en </w:t>
            </w:r>
          </w:p>
          <w:p w:rsidR="004C3E93" w:rsidRDefault="00D13352">
            <w:pPr>
              <w:pStyle w:val="Lijstalinea"/>
              <w:numPr>
                <w:ilvl w:val="0"/>
                <w:numId w:val="43"/>
              </w:numPr>
              <w:rPr>
                <w:sz w:val="16"/>
                <w:szCs w:val="16"/>
                <w:lang w:eastAsia="en-US"/>
              </w:rPr>
            </w:pPr>
            <w:r w:rsidRPr="00D13352">
              <w:rPr>
                <w:sz w:val="16"/>
                <w:szCs w:val="16"/>
                <w:lang w:eastAsia="en-US"/>
              </w:rPr>
              <w:t>../../../</w:t>
            </w:r>
            <w:proofErr w:type="spellStart"/>
            <w:r w:rsidRPr="00D13352">
              <w:rPr>
                <w:sz w:val="16"/>
                <w:szCs w:val="16"/>
                <w:lang w:eastAsia="en-US"/>
              </w:rPr>
              <w:t>heeftBetrekkingOp</w:t>
            </w:r>
            <w:proofErr w:type="spellEnd"/>
            <w:r w:rsidRPr="00D13352">
              <w:rPr>
                <w:sz w:val="16"/>
                <w:szCs w:val="16"/>
                <w:lang w:eastAsia="en-US"/>
              </w:rPr>
              <w:t>/omschrijving= ”</w:t>
            </w:r>
            <w:proofErr w:type="spellStart"/>
            <w:r w:rsidRPr="00D13352">
              <w:rPr>
                <w:sz w:val="16"/>
                <w:szCs w:val="16"/>
                <w:lang w:eastAsia="en-US"/>
              </w:rPr>
              <w:t>Client</w:t>
            </w:r>
            <w:proofErr w:type="spellEnd"/>
            <w:r w:rsidRPr="00D13352">
              <w:rPr>
                <w:sz w:val="16"/>
                <w:szCs w:val="16"/>
                <w:lang w:eastAsia="en-US"/>
              </w:rPr>
              <w:t xml:space="preserve"> (ongeboren kind)”.</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Besluit</w:t>
            </w:r>
          </w:p>
        </w:tc>
        <w:tc>
          <w:tcPr>
            <w:tcW w:w="2628" w:type="dxa"/>
          </w:tcPr>
          <w:p w:rsidR="003434B1" w:rsidRPr="007E6AD5" w:rsidRDefault="00D13352" w:rsidP="00945FA0">
            <w:pPr>
              <w:rPr>
                <w:sz w:val="16"/>
                <w:szCs w:val="16"/>
                <w:lang w:eastAsia="en-US"/>
              </w:rPr>
            </w:pPr>
            <w:r w:rsidRPr="00D13352">
              <w:rPr>
                <w:sz w:val="16"/>
                <w:szCs w:val="16"/>
                <w:lang w:eastAsia="en-US"/>
              </w:rPr>
              <w:t>notificatieDi01/</w:t>
            </w:r>
          </w:p>
          <w:p w:rsidR="003434B1" w:rsidRPr="007E6AD5" w:rsidRDefault="00D13352" w:rsidP="00945FA0">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proofErr w:type="spellStart"/>
            <w:r w:rsidRPr="00D13352">
              <w:rPr>
                <w:sz w:val="16"/>
                <w:szCs w:val="16"/>
                <w:lang w:eastAsia="en-US"/>
              </w:rPr>
              <w:t>leidtTot</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gerelateerde</w:t>
            </w:r>
          </w:p>
        </w:tc>
        <w:tc>
          <w:tcPr>
            <w:tcW w:w="5220" w:type="dxa"/>
          </w:tcPr>
          <w:p w:rsidR="003434B1" w:rsidRPr="007E6AD5" w:rsidRDefault="00D13352">
            <w:pPr>
              <w:rPr>
                <w:sz w:val="16"/>
                <w:szCs w:val="16"/>
                <w:lang w:eastAsia="en-US"/>
              </w:rPr>
            </w:pPr>
            <w:r w:rsidRPr="00D13352">
              <w:rPr>
                <w:sz w:val="16"/>
                <w:szCs w:val="16"/>
                <w:lang w:eastAsia="en-US"/>
              </w:rPr>
              <w:t>Check de definitie van de extra elementen</w:t>
            </w:r>
            <w:r w:rsidR="00562ED2">
              <w:rPr>
                <w:rStyle w:val="Voetnootmarkering"/>
                <w:sz w:val="16"/>
                <w:szCs w:val="16"/>
                <w:lang w:eastAsia="en-US"/>
              </w:rPr>
              <w:footnoteReference w:id="5"/>
            </w:r>
            <w:r w:rsidRPr="00D13352">
              <w:rPr>
                <w:sz w:val="16"/>
                <w:szCs w:val="16"/>
                <w:lang w:eastAsia="en-US"/>
              </w:rPr>
              <w:t xml:space="preserve">: </w:t>
            </w:r>
          </w:p>
          <w:p w:rsidR="004C3E93" w:rsidRDefault="00D13352">
            <w:pPr>
              <w:pStyle w:val="Lijstalinea"/>
              <w:numPr>
                <w:ilvl w:val="0"/>
                <w:numId w:val="45"/>
              </w:numPr>
              <w:rPr>
                <w:sz w:val="16"/>
                <w:szCs w:val="16"/>
                <w:lang w:eastAsia="en-US"/>
              </w:rPr>
            </w:pPr>
            <w:r w:rsidRPr="00D13352">
              <w:rPr>
                <w:sz w:val="16"/>
                <w:szCs w:val="16"/>
                <w:lang w:eastAsia="en-US"/>
              </w:rPr>
              <w:t xml:space="preserve">periodeduur, </w:t>
            </w:r>
          </w:p>
          <w:p w:rsidR="004C3E93" w:rsidRDefault="00D13352">
            <w:pPr>
              <w:pStyle w:val="Lijstalinea"/>
              <w:numPr>
                <w:ilvl w:val="0"/>
                <w:numId w:val="45"/>
              </w:numPr>
              <w:rPr>
                <w:sz w:val="16"/>
                <w:szCs w:val="16"/>
                <w:lang w:eastAsia="en-US"/>
              </w:rPr>
            </w:pPr>
            <w:proofErr w:type="spellStart"/>
            <w:r w:rsidRPr="00D13352">
              <w:rPr>
                <w:sz w:val="16"/>
                <w:szCs w:val="16"/>
                <w:lang w:eastAsia="en-US"/>
              </w:rPr>
              <w:t>periodeEenheid</w:t>
            </w:r>
            <w:proofErr w:type="spellEnd"/>
            <w:r w:rsidRPr="00D13352">
              <w:rPr>
                <w:sz w:val="16"/>
                <w:szCs w:val="16"/>
                <w:lang w:eastAsia="en-US"/>
              </w:rPr>
              <w:t xml:space="preserve">, </w:t>
            </w:r>
          </w:p>
          <w:p w:rsidR="004C3E93" w:rsidRDefault="00D13352">
            <w:pPr>
              <w:pStyle w:val="Lijstalinea"/>
              <w:numPr>
                <w:ilvl w:val="0"/>
                <w:numId w:val="45"/>
              </w:numPr>
              <w:rPr>
                <w:sz w:val="16"/>
                <w:szCs w:val="16"/>
                <w:lang w:eastAsia="en-US"/>
              </w:rPr>
            </w:pPr>
            <w:r w:rsidRPr="00D13352">
              <w:rPr>
                <w:sz w:val="16"/>
                <w:szCs w:val="16"/>
                <w:lang w:eastAsia="en-US"/>
              </w:rPr>
              <w:t xml:space="preserve">kenmerk, </w:t>
            </w:r>
          </w:p>
          <w:p w:rsidR="004C3E93" w:rsidRDefault="00D13352">
            <w:pPr>
              <w:pStyle w:val="Lijstalinea"/>
              <w:numPr>
                <w:ilvl w:val="0"/>
                <w:numId w:val="45"/>
              </w:numPr>
              <w:rPr>
                <w:sz w:val="16"/>
                <w:szCs w:val="16"/>
                <w:lang w:eastAsia="en-US"/>
              </w:rPr>
            </w:pPr>
            <w:proofErr w:type="spellStart"/>
            <w:r w:rsidRPr="00D13352">
              <w:rPr>
                <w:sz w:val="16"/>
                <w:szCs w:val="16"/>
                <w:lang w:eastAsia="en-US"/>
              </w:rPr>
              <w:t>beslissendeInstatie</w:t>
            </w:r>
            <w:proofErr w:type="spellEnd"/>
            <w:r w:rsidRPr="00D13352">
              <w:rPr>
                <w:sz w:val="16"/>
                <w:szCs w:val="16"/>
                <w:lang w:eastAsia="en-US"/>
              </w:rPr>
              <w:t xml:space="preserve"> en</w:t>
            </w:r>
          </w:p>
          <w:p w:rsidR="004C3E93" w:rsidRDefault="00D13352">
            <w:pPr>
              <w:pStyle w:val="Lijstalinea"/>
              <w:numPr>
                <w:ilvl w:val="0"/>
                <w:numId w:val="45"/>
              </w:numPr>
              <w:rPr>
                <w:sz w:val="16"/>
                <w:szCs w:val="16"/>
                <w:lang w:eastAsia="en-US"/>
              </w:rPr>
            </w:pPr>
            <w:proofErr w:type="spellStart"/>
            <w:r w:rsidRPr="00D13352">
              <w:rPr>
                <w:sz w:val="16"/>
                <w:szCs w:val="16"/>
                <w:lang w:eastAsia="en-US"/>
              </w:rPr>
              <w:t>uitvoerendeInstantie</w:t>
            </w:r>
            <w:proofErr w:type="spellEnd"/>
            <w:r w:rsidRPr="00D13352">
              <w:rPr>
                <w:sz w:val="16"/>
                <w:szCs w:val="16"/>
                <w:lang w:eastAsia="en-US"/>
              </w:rPr>
              <w:t>.</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r w:rsidRPr="00D13352">
              <w:rPr>
                <w:sz w:val="16"/>
                <w:szCs w:val="16"/>
                <w:lang w:eastAsia="en-US"/>
              </w:rPr>
              <w:t>(Client)</w:t>
            </w:r>
          </w:p>
          <w:p w:rsidR="003434B1" w:rsidRPr="007E6AD5" w:rsidRDefault="003434B1" w:rsidP="00945FA0">
            <w:pPr>
              <w:rPr>
                <w:sz w:val="16"/>
                <w:szCs w:val="16"/>
                <w:lang w:eastAsia="en-US"/>
              </w:rPr>
            </w:pPr>
          </w:p>
          <w:p w:rsidR="003434B1" w:rsidRPr="007E6AD5" w:rsidRDefault="00D13352" w:rsidP="00945FA0">
            <w:pPr>
              <w:rPr>
                <w:sz w:val="16"/>
                <w:szCs w:val="16"/>
                <w:lang w:eastAsia="en-US"/>
              </w:rPr>
            </w:pPr>
            <w:r w:rsidRPr="00D13352">
              <w:rPr>
                <w:sz w:val="16"/>
                <w:szCs w:val="16"/>
                <w:lang w:eastAsia="en-US"/>
              </w:rPr>
              <w:t>Object:</w:t>
            </w:r>
            <w:r w:rsidRPr="00D13352">
              <w:rPr>
                <w:sz w:val="16"/>
                <w:szCs w:val="16"/>
                <w:lang w:eastAsia="en-US"/>
              </w:rPr>
              <w:br/>
              <w:t>Natuurlijk</w:t>
            </w:r>
          </w:p>
          <w:p w:rsidR="003434B1" w:rsidRPr="007E6AD5" w:rsidRDefault="00D13352" w:rsidP="00945FA0">
            <w:pPr>
              <w:rPr>
                <w:sz w:val="16"/>
                <w:szCs w:val="16"/>
                <w:lang w:eastAsia="en-US"/>
              </w:rPr>
            </w:pPr>
            <w:r w:rsidRPr="00D13352">
              <w:rPr>
                <w:sz w:val="16"/>
                <w:szCs w:val="16"/>
                <w:lang w:eastAsia="en-US"/>
              </w:rPr>
              <w:t>persoon</w:t>
            </w:r>
          </w:p>
        </w:tc>
        <w:tc>
          <w:tcPr>
            <w:tcW w:w="2628" w:type="dxa"/>
          </w:tcPr>
          <w:p w:rsidR="003434B1" w:rsidRPr="007E6AD5" w:rsidRDefault="00D13352" w:rsidP="00945FA0">
            <w:pPr>
              <w:rPr>
                <w:sz w:val="16"/>
                <w:szCs w:val="16"/>
                <w:lang w:eastAsia="en-US"/>
              </w:rPr>
            </w:pPr>
            <w:r w:rsidRPr="00D13352">
              <w:rPr>
                <w:sz w:val="16"/>
                <w:szCs w:val="16"/>
                <w:lang w:eastAsia="en-US"/>
              </w:rPr>
              <w:t>notificatieDi01/</w:t>
            </w:r>
          </w:p>
          <w:p w:rsidR="003434B1" w:rsidRPr="007E6AD5" w:rsidRDefault="00D13352" w:rsidP="00945FA0">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proofErr w:type="spellStart"/>
            <w:r w:rsidRPr="00D13352">
              <w:rPr>
                <w:sz w:val="16"/>
                <w:szCs w:val="16"/>
                <w:lang w:eastAsia="en-US"/>
              </w:rPr>
              <w:t>heeftBetrekkingOp</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gerelateerde/</w:t>
            </w:r>
          </w:p>
          <w:p w:rsidR="003434B1" w:rsidRPr="007E6AD5" w:rsidRDefault="00D13352" w:rsidP="00945FA0">
            <w:pPr>
              <w:rPr>
                <w:sz w:val="16"/>
                <w:szCs w:val="16"/>
                <w:lang w:eastAsia="en-US"/>
              </w:rPr>
            </w:pPr>
            <w:proofErr w:type="spellStart"/>
            <w:r w:rsidRPr="00D13352">
              <w:rPr>
                <w:sz w:val="16"/>
                <w:szCs w:val="16"/>
                <w:lang w:eastAsia="en-US"/>
              </w:rPr>
              <w:t>natuurlijkPersoon</w:t>
            </w:r>
            <w:proofErr w:type="spellEnd"/>
          </w:p>
          <w:p w:rsidR="003434B1" w:rsidRPr="007E6AD5" w:rsidRDefault="003434B1" w:rsidP="00945FA0">
            <w:pPr>
              <w:rPr>
                <w:sz w:val="16"/>
                <w:szCs w:val="16"/>
                <w:lang w:eastAsia="en-US"/>
              </w:rPr>
            </w:pPr>
          </w:p>
          <w:p w:rsidR="003434B1" w:rsidRPr="007E6AD5" w:rsidRDefault="003434B1" w:rsidP="00945FA0">
            <w:pPr>
              <w:rPr>
                <w:sz w:val="16"/>
                <w:szCs w:val="16"/>
                <w:lang w:eastAsia="en-US"/>
              </w:rPr>
            </w:pPr>
          </w:p>
        </w:tc>
        <w:tc>
          <w:tcPr>
            <w:tcW w:w="5220" w:type="dxa"/>
          </w:tcPr>
          <w:p w:rsidR="003434B1" w:rsidRPr="007E6AD5" w:rsidRDefault="00D13352" w:rsidP="00945FA0">
            <w:pPr>
              <w:rPr>
                <w:sz w:val="16"/>
                <w:szCs w:val="16"/>
                <w:lang w:eastAsia="en-US"/>
              </w:rPr>
            </w:pPr>
            <w:r w:rsidRPr="00D13352">
              <w:rPr>
                <w:sz w:val="16"/>
                <w:szCs w:val="16"/>
                <w:lang w:eastAsia="en-US"/>
              </w:rPr>
              <w:t xml:space="preserve">1. Check de definitie van de  extra elementen: </w:t>
            </w:r>
          </w:p>
          <w:p w:rsidR="004C3E93" w:rsidRDefault="00D13352">
            <w:pPr>
              <w:pStyle w:val="Lijstalinea"/>
              <w:numPr>
                <w:ilvl w:val="0"/>
                <w:numId w:val="46"/>
              </w:numPr>
              <w:rPr>
                <w:sz w:val="16"/>
                <w:szCs w:val="16"/>
                <w:lang w:eastAsia="en-US"/>
              </w:rPr>
            </w:pPr>
            <w:proofErr w:type="spellStart"/>
            <w:r w:rsidRPr="00D13352">
              <w:rPr>
                <w:sz w:val="16"/>
                <w:szCs w:val="16"/>
                <w:lang w:eastAsia="en-US"/>
              </w:rPr>
              <w:t>clientvolgnummer</w:t>
            </w:r>
            <w:proofErr w:type="spellEnd"/>
            <w:r w:rsidRPr="00D13352">
              <w:rPr>
                <w:sz w:val="16"/>
                <w:szCs w:val="16"/>
                <w:lang w:eastAsia="en-US"/>
              </w:rPr>
              <w:t xml:space="preserve">, </w:t>
            </w:r>
          </w:p>
          <w:p w:rsidR="004C3E93" w:rsidRDefault="00D13352">
            <w:pPr>
              <w:pStyle w:val="Lijstalinea"/>
              <w:numPr>
                <w:ilvl w:val="0"/>
                <w:numId w:val="46"/>
              </w:numPr>
              <w:rPr>
                <w:sz w:val="16"/>
                <w:szCs w:val="16"/>
                <w:lang w:eastAsia="en-US"/>
              </w:rPr>
            </w:pPr>
            <w:r w:rsidRPr="00D13352">
              <w:rPr>
                <w:sz w:val="16"/>
                <w:szCs w:val="16"/>
                <w:lang w:eastAsia="en-US"/>
              </w:rPr>
              <w:t xml:space="preserve">RNI-nummer, </w:t>
            </w:r>
          </w:p>
          <w:p w:rsidR="004C3E93" w:rsidRDefault="00D13352">
            <w:pPr>
              <w:pStyle w:val="Lijstalinea"/>
              <w:numPr>
                <w:ilvl w:val="0"/>
                <w:numId w:val="46"/>
              </w:numPr>
              <w:rPr>
                <w:sz w:val="16"/>
                <w:szCs w:val="16"/>
                <w:lang w:eastAsia="en-US"/>
              </w:rPr>
            </w:pPr>
            <w:r w:rsidRPr="00D13352">
              <w:rPr>
                <w:sz w:val="16"/>
                <w:szCs w:val="16"/>
                <w:lang w:eastAsia="en-US"/>
              </w:rPr>
              <w:t>vreemdelingennummer en</w:t>
            </w:r>
          </w:p>
          <w:p w:rsidR="004C3E93" w:rsidRDefault="00D13352">
            <w:pPr>
              <w:pStyle w:val="Lijstalinea"/>
              <w:numPr>
                <w:ilvl w:val="0"/>
                <w:numId w:val="46"/>
              </w:numPr>
              <w:rPr>
                <w:sz w:val="16"/>
                <w:szCs w:val="16"/>
                <w:lang w:eastAsia="en-US"/>
              </w:rPr>
            </w:pPr>
            <w:proofErr w:type="spellStart"/>
            <w:r w:rsidRPr="00D13352">
              <w:rPr>
                <w:sz w:val="16"/>
                <w:szCs w:val="16"/>
                <w:lang w:eastAsia="en-US"/>
              </w:rPr>
              <w:t>beschrijvendeIdentificatie</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2. Minimaal één van de volgende (extra) elementen heeft een waarde:</w:t>
            </w:r>
          </w:p>
          <w:p w:rsidR="003434B1" w:rsidRPr="007E6AD5" w:rsidRDefault="00D13352" w:rsidP="00945FA0">
            <w:pPr>
              <w:pStyle w:val="Lijstalinea"/>
              <w:numPr>
                <w:ilvl w:val="0"/>
                <w:numId w:val="35"/>
              </w:numPr>
              <w:rPr>
                <w:sz w:val="16"/>
                <w:szCs w:val="16"/>
                <w:lang w:eastAsia="en-US"/>
              </w:rPr>
            </w:pPr>
            <w:proofErr w:type="spellStart"/>
            <w:r w:rsidRPr="00D13352">
              <w:rPr>
                <w:sz w:val="16"/>
                <w:szCs w:val="16"/>
                <w:lang w:eastAsia="en-US"/>
              </w:rPr>
              <w:t>inp.bsn</w:t>
            </w:r>
            <w:proofErr w:type="spellEnd"/>
            <w:r w:rsidRPr="00D13352">
              <w:rPr>
                <w:sz w:val="16"/>
                <w:szCs w:val="16"/>
                <w:lang w:eastAsia="en-US"/>
              </w:rPr>
              <w:t>,</w:t>
            </w:r>
          </w:p>
          <w:p w:rsidR="003434B1" w:rsidRPr="007E6AD5" w:rsidRDefault="00D13352" w:rsidP="00945FA0">
            <w:pPr>
              <w:pStyle w:val="Lijstalinea"/>
              <w:numPr>
                <w:ilvl w:val="0"/>
                <w:numId w:val="35"/>
              </w:numPr>
              <w:rPr>
                <w:sz w:val="16"/>
                <w:szCs w:val="16"/>
                <w:lang w:eastAsia="en-US"/>
              </w:rPr>
            </w:pPr>
            <w:r w:rsidRPr="00D13352">
              <w:rPr>
                <w:sz w:val="16"/>
                <w:szCs w:val="16"/>
                <w:lang w:eastAsia="en-US"/>
              </w:rPr>
              <w:t>RNI-nummer,</w:t>
            </w:r>
          </w:p>
          <w:p w:rsidR="003434B1" w:rsidRPr="007E6AD5" w:rsidRDefault="00D13352" w:rsidP="00945FA0">
            <w:pPr>
              <w:pStyle w:val="Lijstalinea"/>
              <w:numPr>
                <w:ilvl w:val="0"/>
                <w:numId w:val="35"/>
              </w:numPr>
              <w:rPr>
                <w:sz w:val="16"/>
                <w:szCs w:val="16"/>
                <w:lang w:eastAsia="en-US"/>
              </w:rPr>
            </w:pPr>
            <w:r w:rsidRPr="00D13352">
              <w:rPr>
                <w:sz w:val="16"/>
                <w:szCs w:val="16"/>
                <w:lang w:eastAsia="en-US"/>
              </w:rPr>
              <w:t>vreemdelingennummer,</w:t>
            </w:r>
          </w:p>
          <w:p w:rsidR="004C3E93" w:rsidRDefault="00D13352">
            <w:pPr>
              <w:pStyle w:val="Lijstalinea"/>
              <w:numPr>
                <w:ilvl w:val="0"/>
                <w:numId w:val="35"/>
              </w:numPr>
              <w:rPr>
                <w:sz w:val="16"/>
                <w:szCs w:val="16"/>
                <w:lang w:eastAsia="en-US"/>
              </w:rPr>
            </w:pPr>
            <w:proofErr w:type="spellStart"/>
            <w:r w:rsidRPr="00D13352">
              <w:rPr>
                <w:sz w:val="16"/>
                <w:szCs w:val="16"/>
                <w:lang w:eastAsia="en-US"/>
              </w:rPr>
              <w:t>beschrijvendeIdentificatie</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3. De elementen voornamen en geslachtsnaam zijn gevuld indien het element ../../omschrijving gelijk is aan “Client (kind)”. M.a.w. van een geboren kind moet de voor- en de geslachtsnaam ingevuld zijn.</w:t>
            </w:r>
          </w:p>
          <w:p w:rsidR="003434B1" w:rsidRPr="007E6AD5" w:rsidRDefault="00D13352" w:rsidP="00945FA0">
            <w:pPr>
              <w:rPr>
                <w:sz w:val="16"/>
                <w:szCs w:val="16"/>
                <w:lang w:eastAsia="en-US"/>
              </w:rPr>
            </w:pPr>
            <w:r w:rsidRPr="00D13352">
              <w:rPr>
                <w:sz w:val="16"/>
                <w:szCs w:val="16"/>
                <w:lang w:eastAsia="en-US"/>
              </w:rPr>
              <w:t>4. Indien ../../omschrijving gelijk is aan “Client (ongeboren kind)” dan moet het element geboortedatum gevuld zijn (met de vermoedelijke geboortedatum).</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Rol</w:t>
            </w:r>
          </w:p>
        </w:tc>
        <w:tc>
          <w:tcPr>
            <w:tcW w:w="2628" w:type="dxa"/>
          </w:tcPr>
          <w:p w:rsidR="003434B1" w:rsidRPr="007E6AD5" w:rsidRDefault="00D13352" w:rsidP="00F17505">
            <w:pPr>
              <w:rPr>
                <w:sz w:val="16"/>
                <w:szCs w:val="16"/>
                <w:lang w:eastAsia="en-US"/>
              </w:rPr>
            </w:pPr>
            <w:r w:rsidRPr="00D13352">
              <w:rPr>
                <w:sz w:val="16"/>
                <w:szCs w:val="16"/>
                <w:lang w:eastAsia="en-US"/>
              </w:rPr>
              <w:t>notificatieDi01/</w:t>
            </w:r>
          </w:p>
          <w:p w:rsidR="003434B1" w:rsidRPr="007E6AD5" w:rsidRDefault="00D13352" w:rsidP="00F17505">
            <w:pPr>
              <w:rPr>
                <w:sz w:val="16"/>
                <w:szCs w:val="16"/>
                <w:lang w:eastAsia="en-US"/>
              </w:rPr>
            </w:pPr>
            <w:r w:rsidRPr="00D13352">
              <w:rPr>
                <w:sz w:val="16"/>
                <w:szCs w:val="16"/>
                <w:lang w:eastAsia="en-US"/>
              </w:rPr>
              <w:t>object/</w:t>
            </w:r>
          </w:p>
          <w:p w:rsidR="003434B1" w:rsidRPr="007E6AD5" w:rsidRDefault="00D13352" w:rsidP="00945FA0">
            <w:pPr>
              <w:rPr>
                <w:sz w:val="16"/>
                <w:szCs w:val="16"/>
                <w:lang w:eastAsia="en-US"/>
              </w:rPr>
            </w:pPr>
            <w:proofErr w:type="spellStart"/>
            <w:r w:rsidRPr="00D13352">
              <w:rPr>
                <w:sz w:val="16"/>
                <w:szCs w:val="16"/>
                <w:lang w:eastAsia="en-US"/>
              </w:rPr>
              <w:t>heeftAlsBelanghebbende</w:t>
            </w:r>
            <w:proofErr w:type="spellEnd"/>
            <w:r w:rsidRPr="00D13352">
              <w:rPr>
                <w:sz w:val="16"/>
                <w:szCs w:val="16"/>
                <w:lang w:eastAsia="en-US"/>
              </w:rPr>
              <w:t>/</w:t>
            </w:r>
          </w:p>
          <w:p w:rsidR="003434B1" w:rsidRPr="007E6AD5" w:rsidRDefault="00D13352" w:rsidP="00945FA0">
            <w:pPr>
              <w:rPr>
                <w:sz w:val="16"/>
                <w:szCs w:val="16"/>
                <w:lang w:eastAsia="en-US"/>
              </w:rPr>
            </w:pPr>
            <w:r w:rsidRPr="00D13352">
              <w:rPr>
                <w:sz w:val="16"/>
                <w:szCs w:val="16"/>
                <w:lang w:eastAsia="en-US"/>
              </w:rPr>
              <w:t>gerelateerde/</w:t>
            </w:r>
          </w:p>
          <w:p w:rsidR="003434B1" w:rsidRPr="007E6AD5" w:rsidRDefault="00D13352" w:rsidP="00945FA0">
            <w:pPr>
              <w:rPr>
                <w:sz w:val="16"/>
                <w:szCs w:val="16"/>
                <w:lang w:eastAsia="en-US"/>
              </w:rPr>
            </w:pPr>
            <w:proofErr w:type="spellStart"/>
            <w:r w:rsidRPr="00D13352">
              <w:rPr>
                <w:sz w:val="16"/>
                <w:szCs w:val="16"/>
                <w:lang w:eastAsia="en-US"/>
              </w:rPr>
              <w:t>natuurlijkPersoon</w:t>
            </w:r>
            <w:proofErr w:type="spellEnd"/>
          </w:p>
          <w:p w:rsidR="003434B1" w:rsidRPr="007E6AD5" w:rsidRDefault="003434B1" w:rsidP="00945FA0">
            <w:pPr>
              <w:rPr>
                <w:sz w:val="16"/>
                <w:szCs w:val="16"/>
                <w:lang w:eastAsia="en-US"/>
              </w:rPr>
            </w:pPr>
          </w:p>
        </w:tc>
        <w:tc>
          <w:tcPr>
            <w:tcW w:w="5220" w:type="dxa"/>
          </w:tcPr>
          <w:p w:rsidR="004C3E93" w:rsidRDefault="00D13352">
            <w:pPr>
              <w:rPr>
                <w:sz w:val="16"/>
                <w:szCs w:val="16"/>
                <w:lang w:eastAsia="en-US"/>
              </w:rPr>
            </w:pPr>
            <w:r w:rsidRPr="00D13352">
              <w:rPr>
                <w:sz w:val="16"/>
                <w:szCs w:val="16"/>
                <w:lang w:eastAsia="en-US"/>
              </w:rPr>
              <w:t>Alleen als het element ../../../</w:t>
            </w:r>
            <w:proofErr w:type="spellStart"/>
            <w:r w:rsidRPr="00D13352">
              <w:rPr>
                <w:sz w:val="16"/>
                <w:szCs w:val="16"/>
                <w:lang w:eastAsia="en-US"/>
              </w:rPr>
              <w:t>heeftBetrekkingOp</w:t>
            </w:r>
            <w:proofErr w:type="spellEnd"/>
            <w:r w:rsidRPr="00D13352">
              <w:rPr>
                <w:sz w:val="16"/>
                <w:szCs w:val="16"/>
                <w:lang w:eastAsia="en-US"/>
              </w:rPr>
              <w:t xml:space="preserve">/omschrijving gelijk is aan “Client (ongeboren kind)” </w:t>
            </w:r>
          </w:p>
          <w:p w:rsidR="004C3E93" w:rsidRDefault="00D13352">
            <w:pPr>
              <w:rPr>
                <w:sz w:val="16"/>
                <w:szCs w:val="16"/>
                <w:lang w:eastAsia="en-US"/>
              </w:rPr>
            </w:pPr>
            <w:r w:rsidRPr="00D13352">
              <w:rPr>
                <w:sz w:val="16"/>
                <w:szCs w:val="16"/>
                <w:lang w:eastAsia="en-US"/>
              </w:rPr>
              <w:t>mag het element //</w:t>
            </w:r>
            <w:proofErr w:type="spellStart"/>
            <w:r w:rsidRPr="00D13352">
              <w:rPr>
                <w:sz w:val="16"/>
                <w:szCs w:val="16"/>
                <w:lang w:eastAsia="en-US"/>
              </w:rPr>
              <w:t>heeftAlsBelanghebbende</w:t>
            </w:r>
            <w:proofErr w:type="spellEnd"/>
            <w:r w:rsidRPr="00D13352">
              <w:rPr>
                <w:sz w:val="16"/>
                <w:szCs w:val="16"/>
                <w:lang w:eastAsia="en-US"/>
              </w:rPr>
              <w:t xml:space="preserve"> voorkomen. In dat geval is het element //</w:t>
            </w:r>
            <w:proofErr w:type="spellStart"/>
            <w:r w:rsidRPr="00D13352">
              <w:rPr>
                <w:sz w:val="16"/>
                <w:szCs w:val="16"/>
                <w:lang w:eastAsia="en-US"/>
              </w:rPr>
              <w:t>heeftAlsBelanghebbende</w:t>
            </w:r>
            <w:proofErr w:type="spellEnd"/>
            <w:r w:rsidRPr="00D13352">
              <w:rPr>
                <w:sz w:val="16"/>
                <w:szCs w:val="16"/>
                <w:lang w:eastAsia="en-US"/>
              </w:rPr>
              <w:t xml:space="preserve">/omschrijving gelijk aan “moeder”. </w:t>
            </w:r>
          </w:p>
        </w:tc>
      </w:tr>
      <w:tr w:rsidR="003434B1" w:rsidRPr="007E6AD5" w:rsidTr="003434B1">
        <w:tc>
          <w:tcPr>
            <w:tcW w:w="1350" w:type="dxa"/>
          </w:tcPr>
          <w:p w:rsidR="003434B1" w:rsidRPr="007E6AD5" w:rsidRDefault="00D13352" w:rsidP="00945FA0">
            <w:pPr>
              <w:rPr>
                <w:sz w:val="16"/>
                <w:szCs w:val="16"/>
                <w:lang w:eastAsia="en-US"/>
              </w:rPr>
            </w:pPr>
            <w:r w:rsidRPr="00D13352">
              <w:rPr>
                <w:sz w:val="16"/>
                <w:szCs w:val="16"/>
                <w:lang w:eastAsia="en-US"/>
              </w:rPr>
              <w:t xml:space="preserve">Zaak </w:t>
            </w:r>
          </w:p>
          <w:p w:rsidR="003434B1" w:rsidRPr="007E6AD5" w:rsidRDefault="00D13352" w:rsidP="00945FA0">
            <w:pPr>
              <w:rPr>
                <w:sz w:val="16"/>
                <w:szCs w:val="16"/>
                <w:lang w:eastAsia="en-US"/>
              </w:rPr>
            </w:pPr>
            <w:r w:rsidRPr="00D13352">
              <w:rPr>
                <w:sz w:val="16"/>
                <w:szCs w:val="16"/>
                <w:lang w:eastAsia="en-US"/>
              </w:rPr>
              <w:t>(</w:t>
            </w:r>
            <w:proofErr w:type="spellStart"/>
            <w:r w:rsidRPr="00D13352">
              <w:rPr>
                <w:sz w:val="16"/>
                <w:szCs w:val="16"/>
                <w:lang w:eastAsia="en-US"/>
              </w:rPr>
              <w:t>RvdK</w:t>
            </w:r>
            <w:proofErr w:type="spellEnd"/>
            <w:r w:rsidRPr="00D13352">
              <w:rPr>
                <w:sz w:val="16"/>
                <w:szCs w:val="16"/>
                <w:lang w:eastAsia="en-US"/>
              </w:rPr>
              <w:t>)</w:t>
            </w:r>
          </w:p>
        </w:tc>
        <w:tc>
          <w:tcPr>
            <w:tcW w:w="2628" w:type="dxa"/>
          </w:tcPr>
          <w:p w:rsidR="003434B1" w:rsidRPr="007E6AD5" w:rsidRDefault="00D13352" w:rsidP="00F17505">
            <w:pPr>
              <w:rPr>
                <w:sz w:val="16"/>
                <w:szCs w:val="16"/>
                <w:lang w:eastAsia="en-US"/>
              </w:rPr>
            </w:pPr>
            <w:r w:rsidRPr="00D13352">
              <w:rPr>
                <w:sz w:val="16"/>
                <w:szCs w:val="16"/>
                <w:lang w:eastAsia="en-US"/>
              </w:rPr>
              <w:t>notificatieDi01/</w:t>
            </w:r>
          </w:p>
          <w:p w:rsidR="003434B1" w:rsidRPr="007E6AD5" w:rsidRDefault="00D13352" w:rsidP="00945FA0">
            <w:pPr>
              <w:rPr>
                <w:sz w:val="16"/>
                <w:szCs w:val="16"/>
                <w:lang w:eastAsia="en-US"/>
              </w:rPr>
            </w:pPr>
            <w:r w:rsidRPr="00D13352">
              <w:rPr>
                <w:sz w:val="16"/>
                <w:szCs w:val="16"/>
                <w:lang w:eastAsia="en-US"/>
              </w:rPr>
              <w:t>object</w:t>
            </w:r>
          </w:p>
        </w:tc>
        <w:tc>
          <w:tcPr>
            <w:tcW w:w="5220" w:type="dxa"/>
          </w:tcPr>
          <w:p w:rsidR="003434B1" w:rsidRPr="007E6AD5" w:rsidRDefault="00D13352">
            <w:pPr>
              <w:rPr>
                <w:sz w:val="16"/>
                <w:szCs w:val="16"/>
                <w:lang w:eastAsia="en-US"/>
              </w:rPr>
            </w:pPr>
            <w:r w:rsidRPr="00D13352">
              <w:rPr>
                <w:sz w:val="16"/>
                <w:szCs w:val="16"/>
                <w:lang w:eastAsia="en-US"/>
              </w:rPr>
              <w:t xml:space="preserve">Check de definitie van de extra elementen: </w:t>
            </w:r>
          </w:p>
          <w:p w:rsidR="004C3E93" w:rsidRDefault="00D13352">
            <w:pPr>
              <w:pStyle w:val="Lijstalinea"/>
              <w:numPr>
                <w:ilvl w:val="0"/>
                <w:numId w:val="48"/>
              </w:numPr>
              <w:rPr>
                <w:sz w:val="16"/>
                <w:szCs w:val="16"/>
                <w:lang w:eastAsia="en-US"/>
              </w:rPr>
            </w:pPr>
            <w:r w:rsidRPr="00D13352">
              <w:rPr>
                <w:sz w:val="16"/>
                <w:szCs w:val="16"/>
                <w:lang w:eastAsia="en-US"/>
              </w:rPr>
              <w:t>instantie en</w:t>
            </w:r>
          </w:p>
          <w:p w:rsidR="004C3E93" w:rsidRDefault="00D13352">
            <w:pPr>
              <w:pStyle w:val="Lijstalinea"/>
              <w:keepNext/>
              <w:numPr>
                <w:ilvl w:val="0"/>
                <w:numId w:val="48"/>
              </w:numPr>
              <w:rPr>
                <w:sz w:val="16"/>
                <w:szCs w:val="16"/>
                <w:lang w:eastAsia="en-US"/>
              </w:rPr>
            </w:pPr>
            <w:proofErr w:type="spellStart"/>
            <w:r w:rsidRPr="00D13352">
              <w:rPr>
                <w:sz w:val="16"/>
                <w:szCs w:val="16"/>
                <w:lang w:eastAsia="en-US"/>
              </w:rPr>
              <w:lastRenderedPageBreak/>
              <w:t>indicatieAmbtshalve</w:t>
            </w:r>
            <w:proofErr w:type="spellEnd"/>
            <w:r w:rsidRPr="00D13352">
              <w:rPr>
                <w:sz w:val="16"/>
                <w:szCs w:val="16"/>
                <w:lang w:eastAsia="en-US"/>
              </w:rPr>
              <w:t>.</w:t>
            </w:r>
          </w:p>
        </w:tc>
      </w:tr>
    </w:tbl>
    <w:p w:rsidR="004C3E93" w:rsidRDefault="007E6AD5">
      <w:pPr>
        <w:pStyle w:val="Bijschrift"/>
      </w:pPr>
      <w:r>
        <w:lastRenderedPageBreak/>
        <w:t xml:space="preserve">Tabel </w:t>
      </w:r>
      <w:r w:rsidR="0081663F">
        <w:fldChar w:fldCharType="begin"/>
      </w:r>
      <w:r w:rsidR="005856C4">
        <w:instrText xml:space="preserve"> SEQ Tabel \* ARABIC </w:instrText>
      </w:r>
      <w:r w:rsidR="0081663F">
        <w:fldChar w:fldCharType="separate"/>
      </w:r>
      <w:r w:rsidR="005856C4">
        <w:rPr>
          <w:noProof/>
        </w:rPr>
        <w:t>4</w:t>
      </w:r>
      <w:r w:rsidR="0081663F">
        <w:fldChar w:fldCharType="end"/>
      </w:r>
      <w:r>
        <w:t>: aanvullende regels notificatiebericht</w:t>
      </w:r>
    </w:p>
    <w:p w:rsidR="00F261C8" w:rsidRPr="00D04DD8" w:rsidRDefault="00F261C8" w:rsidP="00F261C8">
      <w:pPr>
        <w:pStyle w:val="Kop2"/>
        <w:rPr>
          <w:ins w:id="232" w:author="Arjan" w:date="2014-06-14T00:33:00Z"/>
        </w:rPr>
      </w:pPr>
      <w:bookmarkStart w:id="233" w:name="_Toc392157276"/>
      <w:ins w:id="234" w:author="Arjan" w:date="2014-06-14T00:33:00Z">
        <w:r w:rsidRPr="00D04DD8">
          <w:t xml:space="preserve">Asynchroon dienstbericht </w:t>
        </w:r>
        <w:r>
          <w:t>Zorgmelding</w:t>
        </w:r>
        <w:bookmarkEnd w:id="233"/>
      </w:ins>
    </w:p>
    <w:p w:rsidR="00060AC4" w:rsidRDefault="00060AC4" w:rsidP="00060AC4">
      <w:pPr>
        <w:rPr>
          <w:ins w:id="235" w:author="Arjan" w:date="2014-07-03T13:19:00Z"/>
        </w:rPr>
      </w:pPr>
      <w:ins w:id="236" w:author="Arjan" w:date="2014-07-03T13:19:00Z">
        <w:r w:rsidRPr="00D04DD8">
          <w:t xml:space="preserve">Voor het versturen van notificaties is binnen </w:t>
        </w:r>
        <w:proofErr w:type="spellStart"/>
        <w:r w:rsidRPr="00D04DD8">
          <w:t>StUF-ZKN</w:t>
        </w:r>
        <w:proofErr w:type="spellEnd"/>
        <w:r w:rsidRPr="00D04DD8">
          <w:t xml:space="preserve"> een asynchroon dienstbericht (Di01) gedefinieerd</w:t>
        </w:r>
        <w:r>
          <w:t>: zorgmeldingDi01</w:t>
        </w:r>
        <w:r w:rsidRPr="00D04DD8">
          <w:t xml:space="preserve">. </w:t>
        </w:r>
        <w:r>
          <w:t>Hieronder</w:t>
        </w:r>
        <w:r w:rsidRPr="00D04DD8">
          <w:t xml:space="preserve"> een grafische weergave van het XML schema.</w:t>
        </w:r>
      </w:ins>
    </w:p>
    <w:p w:rsidR="00060AC4" w:rsidRDefault="00060AC4" w:rsidP="00060AC4">
      <w:pPr>
        <w:rPr>
          <w:ins w:id="237" w:author="Arjan" w:date="2014-07-03T13:19:00Z"/>
        </w:rPr>
      </w:pPr>
      <w:ins w:id="238" w:author="Arjan" w:date="2014-07-03T13:19:00Z">
        <w:r>
          <w:rPr>
            <w:noProof/>
          </w:rPr>
          <w:drawing>
            <wp:inline distT="0" distB="0" distL="0" distR="0">
              <wp:extent cx="5715000" cy="47942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0" cy="4794250"/>
                      </a:xfrm>
                      <a:prstGeom prst="rect">
                        <a:avLst/>
                      </a:prstGeom>
                      <a:noFill/>
                      <a:ln>
                        <a:noFill/>
                      </a:ln>
                    </pic:spPr>
                  </pic:pic>
                </a:graphicData>
              </a:graphic>
            </wp:inline>
          </w:drawing>
        </w:r>
      </w:ins>
    </w:p>
    <w:p w:rsidR="00060AC4" w:rsidRDefault="00060AC4" w:rsidP="00060AC4">
      <w:pPr>
        <w:rPr>
          <w:ins w:id="239" w:author="Arjan" w:date="2014-07-03T13:19:00Z"/>
        </w:rPr>
      </w:pPr>
    </w:p>
    <w:p w:rsidR="00060AC4" w:rsidRPr="00D04DD8" w:rsidRDefault="00060AC4" w:rsidP="00060AC4">
      <w:pPr>
        <w:rPr>
          <w:ins w:id="240" w:author="Arjan" w:date="2014-07-03T13:19:00Z"/>
        </w:rPr>
      </w:pPr>
      <w:ins w:id="241" w:author="Arjan" w:date="2014-07-03T13:19:00Z">
        <w:r w:rsidRPr="00D04DD8">
          <w:t xml:space="preserve">Dit bericht is gebaseerd op het </w:t>
        </w:r>
        <w:proofErr w:type="spellStart"/>
        <w:r w:rsidRPr="00D04DD8">
          <w:t>complexType</w:t>
        </w:r>
        <w:proofErr w:type="spellEnd"/>
        <w:r w:rsidRPr="00D04DD8">
          <w:t xml:space="preserve"> </w:t>
        </w:r>
        <w:proofErr w:type="spellStart"/>
        <w:r w:rsidRPr="00D04DD8">
          <w:t>ZAK-basis</w:t>
        </w:r>
        <w:proofErr w:type="spellEnd"/>
        <w:r w:rsidRPr="00D04DD8">
          <w:t xml:space="preserve"> uit de basisschema’s van </w:t>
        </w:r>
        <w:proofErr w:type="spellStart"/>
        <w:r w:rsidRPr="00D04DD8">
          <w:t>StUF-ZKN</w:t>
        </w:r>
        <w:proofErr w:type="spellEnd"/>
        <w:r w:rsidRPr="00D04DD8">
          <w:t xml:space="preserve">. Het </w:t>
        </w:r>
        <w:proofErr w:type="spellStart"/>
        <w:r w:rsidRPr="00D04DD8">
          <w:t>complexType</w:t>
        </w:r>
        <w:proofErr w:type="spellEnd"/>
        <w:r w:rsidRPr="00D04DD8">
          <w:t xml:space="preserve"> </w:t>
        </w:r>
        <w:proofErr w:type="spellStart"/>
        <w:r w:rsidRPr="00D04DD8">
          <w:t>ZAK-basis</w:t>
        </w:r>
        <w:proofErr w:type="spellEnd"/>
        <w:r w:rsidRPr="00D04DD8">
          <w:t xml:space="preserve"> is een vertaling van het objecttype ZAAK </w:t>
        </w:r>
        <w:r>
          <w:t xml:space="preserve">met gerelateerde objecttypen </w:t>
        </w:r>
        <w:r w:rsidRPr="00D04DD8">
          <w:t>uit het RGBZ (Referentiemodel Gemeentelijke Basisgegevens Zaken).</w:t>
        </w:r>
        <w:r>
          <w:t xml:space="preserve"> Voor dit </w:t>
        </w:r>
        <w:proofErr w:type="spellStart"/>
        <w:r>
          <w:t>complexType</w:t>
        </w:r>
        <w:proofErr w:type="spellEnd"/>
        <w:r>
          <w:t xml:space="preserve"> is gekozen omdat het bij het indienen van een zorgmelding verwacht wordt dat de gemeente deze in behandeling neemt wat, gezien eerder verwoorde uitgangspunten, plaats vindt door middel van de behandeling van een zaak (van het type “Signaal behandelen”).  </w:t>
        </w:r>
      </w:ins>
    </w:p>
    <w:p w:rsidR="00060AC4" w:rsidRPr="00D04DD8" w:rsidRDefault="00060AC4" w:rsidP="00060AC4">
      <w:pPr>
        <w:rPr>
          <w:ins w:id="242" w:author="Arjan" w:date="2014-07-03T13:19:00Z"/>
        </w:rPr>
      </w:pPr>
      <w:ins w:id="243" w:author="Arjan" w:date="2014-07-03T13:19:00Z">
        <w:r w:rsidRPr="00D04DD8">
          <w:t xml:space="preserve">Door middel van het </w:t>
        </w:r>
        <w:proofErr w:type="spellStart"/>
        <w:r w:rsidRPr="00D04DD8">
          <w:t>restriction</w:t>
        </w:r>
        <w:proofErr w:type="spellEnd"/>
        <w:r w:rsidRPr="00D04DD8">
          <w:t xml:space="preserve"> mechanisme van XML Schema zijn alle onderdelen van </w:t>
        </w:r>
        <w:proofErr w:type="spellStart"/>
        <w:r w:rsidRPr="00D04DD8">
          <w:t>ZAK-basis</w:t>
        </w:r>
        <w:proofErr w:type="spellEnd"/>
        <w:r w:rsidRPr="00D04DD8">
          <w:t xml:space="preserve"> die niet relevant zijn voor </w:t>
        </w:r>
        <w:r>
          <w:t>de zorgmelding</w:t>
        </w:r>
        <w:r w:rsidRPr="00D04DD8">
          <w:t xml:space="preserve"> eruit gehaald. Het resulterende </w:t>
        </w:r>
        <w:proofErr w:type="spellStart"/>
        <w:r w:rsidRPr="00D04DD8">
          <w:t>complexType</w:t>
        </w:r>
        <w:proofErr w:type="spellEnd"/>
        <w:r w:rsidRPr="00D04DD8">
          <w:t xml:space="preserve"> heet ZAK-</w:t>
        </w:r>
        <w:r>
          <w:t>ZorgmeldingDi01</w:t>
        </w:r>
        <w:r w:rsidRPr="00D04DD8">
          <w:t>.</w:t>
        </w:r>
      </w:ins>
    </w:p>
    <w:p w:rsidR="00060AC4" w:rsidRDefault="00060AC4" w:rsidP="00060AC4">
      <w:pPr>
        <w:rPr>
          <w:ins w:id="244" w:author="Arjan" w:date="2014-07-03T13:19:00Z"/>
        </w:rPr>
      </w:pPr>
      <w:ins w:id="245" w:author="Arjan" w:date="2014-07-03T13:19:00Z">
        <w:r>
          <w:t xml:space="preserve">Onderstaande tabel </w:t>
        </w:r>
        <w:r w:rsidRPr="00D04DD8">
          <w:t xml:space="preserve">geeft </w:t>
        </w:r>
        <w:r>
          <w:t xml:space="preserve">een </w:t>
        </w:r>
        <w:r w:rsidRPr="00D04DD8">
          <w:t xml:space="preserve">globale uitleg over de </w:t>
        </w:r>
        <w:proofErr w:type="spellStart"/>
        <w:r w:rsidRPr="00D04DD8">
          <w:t>toplevel-elementen</w:t>
        </w:r>
        <w:proofErr w:type="spellEnd"/>
        <w:r w:rsidRPr="00D04DD8">
          <w:t xml:space="preserve"> van het </w:t>
        </w:r>
        <w:r>
          <w:t>zorgmelding</w:t>
        </w:r>
        <w:r w:rsidRPr="00D04DD8">
          <w:t xml:space="preserve">Di01 bericht.  Voor meer gedetailleerde informatie wordt de lezer verwezen naar de documentatie van </w:t>
        </w:r>
        <w:proofErr w:type="spellStart"/>
        <w:r w:rsidRPr="00D04DD8">
          <w:t>StUF-ZKN</w:t>
        </w:r>
        <w:proofErr w:type="spellEnd"/>
        <w:r w:rsidRPr="00D04DD8">
          <w:t xml:space="preserve"> 3.10 en RGBZ 1.0.</w:t>
        </w:r>
      </w:ins>
    </w:p>
    <w:p w:rsidR="00060AC4" w:rsidRPr="00D04DD8" w:rsidRDefault="00060AC4" w:rsidP="00060AC4">
      <w:pPr>
        <w:rPr>
          <w:ins w:id="246" w:author="Arjan" w:date="2014-07-03T13:19:00Z"/>
        </w:rPr>
      </w:pPr>
    </w:p>
    <w:tbl>
      <w:tblPr>
        <w:tblStyle w:val="Tabelraster"/>
        <w:tblW w:w="0" w:type="auto"/>
        <w:tblLook w:val="04A0"/>
      </w:tblPr>
      <w:tblGrid>
        <w:gridCol w:w="2820"/>
        <w:gridCol w:w="1516"/>
        <w:gridCol w:w="4944"/>
      </w:tblGrid>
      <w:tr w:rsidR="00060AC4" w:rsidRPr="0072585D" w:rsidTr="00D716AE">
        <w:trPr>
          <w:ins w:id="247" w:author="Arjan" w:date="2014-07-03T13:19:00Z"/>
        </w:trPr>
        <w:tc>
          <w:tcPr>
            <w:tcW w:w="2820" w:type="dxa"/>
          </w:tcPr>
          <w:p w:rsidR="00060AC4" w:rsidRPr="0072585D" w:rsidRDefault="00060AC4" w:rsidP="00D716AE">
            <w:pPr>
              <w:rPr>
                <w:ins w:id="248" w:author="Arjan" w:date="2014-07-03T13:19:00Z"/>
                <w:b/>
              </w:rPr>
            </w:pPr>
            <w:ins w:id="249" w:author="Arjan" w:date="2014-07-03T13:19:00Z">
              <w:r>
                <w:rPr>
                  <w:b/>
                </w:rPr>
                <w:t xml:space="preserve">Elementen </w:t>
              </w:r>
            </w:ins>
          </w:p>
        </w:tc>
        <w:tc>
          <w:tcPr>
            <w:tcW w:w="1516" w:type="dxa"/>
          </w:tcPr>
          <w:p w:rsidR="00060AC4" w:rsidRPr="0072585D" w:rsidRDefault="00060AC4" w:rsidP="00D716AE">
            <w:pPr>
              <w:rPr>
                <w:ins w:id="250" w:author="Arjan" w:date="2014-07-03T13:19:00Z"/>
                <w:b/>
              </w:rPr>
            </w:pPr>
            <w:ins w:id="251" w:author="Arjan" w:date="2014-07-03T13:19:00Z">
              <w:r>
                <w:rPr>
                  <w:b/>
                </w:rPr>
                <w:t>Entiteittype</w:t>
              </w:r>
            </w:ins>
          </w:p>
        </w:tc>
        <w:tc>
          <w:tcPr>
            <w:tcW w:w="4944" w:type="dxa"/>
          </w:tcPr>
          <w:p w:rsidR="00060AC4" w:rsidRPr="0072585D" w:rsidRDefault="00060AC4" w:rsidP="00D716AE">
            <w:pPr>
              <w:rPr>
                <w:ins w:id="252" w:author="Arjan" w:date="2014-07-03T13:19:00Z"/>
                <w:b/>
              </w:rPr>
            </w:pPr>
            <w:ins w:id="253" w:author="Arjan" w:date="2014-07-03T13:19:00Z">
              <w:r>
                <w:rPr>
                  <w:b/>
                </w:rPr>
                <w:t>Betekenis</w:t>
              </w:r>
            </w:ins>
          </w:p>
        </w:tc>
      </w:tr>
      <w:tr w:rsidR="00060AC4" w:rsidRPr="00A95A8D" w:rsidTr="00D716AE">
        <w:trPr>
          <w:ins w:id="254" w:author="Arjan" w:date="2014-07-03T13:19:00Z"/>
        </w:trPr>
        <w:tc>
          <w:tcPr>
            <w:tcW w:w="2820" w:type="dxa"/>
          </w:tcPr>
          <w:p w:rsidR="00060AC4" w:rsidRDefault="00060AC4" w:rsidP="00D716AE">
            <w:pPr>
              <w:rPr>
                <w:ins w:id="255" w:author="Arjan" w:date="2014-07-03T13:19:00Z"/>
              </w:rPr>
            </w:pPr>
            <w:ins w:id="256" w:author="Arjan" w:date="2014-07-03T13:19:00Z">
              <w:r>
                <w:lastRenderedPageBreak/>
                <w:t>stuurgegevens</w:t>
              </w:r>
            </w:ins>
          </w:p>
        </w:tc>
        <w:tc>
          <w:tcPr>
            <w:tcW w:w="1516" w:type="dxa"/>
          </w:tcPr>
          <w:p w:rsidR="00060AC4" w:rsidRDefault="00060AC4" w:rsidP="00D716AE">
            <w:pPr>
              <w:rPr>
                <w:ins w:id="257" w:author="Arjan" w:date="2014-07-03T13:19:00Z"/>
              </w:rPr>
            </w:pPr>
          </w:p>
        </w:tc>
        <w:tc>
          <w:tcPr>
            <w:tcW w:w="4944" w:type="dxa"/>
          </w:tcPr>
          <w:p w:rsidR="00060AC4" w:rsidRPr="00D04DD8" w:rsidRDefault="00060AC4" w:rsidP="00D716AE">
            <w:pPr>
              <w:rPr>
                <w:ins w:id="258" w:author="Arjan" w:date="2014-07-03T13:19:00Z"/>
              </w:rPr>
            </w:pPr>
            <w:ins w:id="259" w:author="Arjan" w:date="2014-07-03T13:19:00Z">
              <w:r w:rsidRPr="00D04DD8">
                <w:t xml:space="preserve">De stuurgegevens van een Di01 berichtsoort conform de </w:t>
              </w:r>
              <w:proofErr w:type="spellStart"/>
              <w:r w:rsidRPr="00D04DD8">
                <w:t>StUF</w:t>
              </w:r>
              <w:proofErr w:type="spellEnd"/>
              <w:r w:rsidRPr="00D04DD8">
                <w:t xml:space="preserve"> 3.01 standaard</w:t>
              </w:r>
            </w:ins>
          </w:p>
        </w:tc>
      </w:tr>
      <w:tr w:rsidR="00060AC4" w:rsidRPr="00A95A8D" w:rsidTr="00D716AE">
        <w:trPr>
          <w:ins w:id="260" w:author="Arjan" w:date="2014-07-03T13:19:00Z"/>
        </w:trPr>
        <w:tc>
          <w:tcPr>
            <w:tcW w:w="2820" w:type="dxa"/>
          </w:tcPr>
          <w:p w:rsidR="00060AC4" w:rsidRDefault="00060AC4" w:rsidP="00D716AE">
            <w:pPr>
              <w:rPr>
                <w:ins w:id="261" w:author="Arjan" w:date="2014-07-03T13:19:00Z"/>
              </w:rPr>
            </w:pPr>
            <w:ins w:id="262" w:author="Arjan" w:date="2014-07-03T13:19:00Z">
              <w:r>
                <w:t>object</w:t>
              </w:r>
            </w:ins>
          </w:p>
        </w:tc>
        <w:tc>
          <w:tcPr>
            <w:tcW w:w="1516" w:type="dxa"/>
          </w:tcPr>
          <w:p w:rsidR="00060AC4" w:rsidRDefault="00060AC4" w:rsidP="00D716AE">
            <w:pPr>
              <w:rPr>
                <w:ins w:id="263" w:author="Arjan" w:date="2014-07-03T13:19:00Z"/>
              </w:rPr>
            </w:pPr>
            <w:ins w:id="264" w:author="Arjan" w:date="2014-07-03T13:19:00Z">
              <w:r>
                <w:t>ZAK</w:t>
              </w:r>
            </w:ins>
          </w:p>
        </w:tc>
        <w:tc>
          <w:tcPr>
            <w:tcW w:w="4944" w:type="dxa"/>
          </w:tcPr>
          <w:p w:rsidR="00060AC4" w:rsidRPr="00D04DD8" w:rsidRDefault="00060AC4" w:rsidP="00D716AE">
            <w:pPr>
              <w:rPr>
                <w:ins w:id="265" w:author="Arjan" w:date="2014-07-03T13:19:00Z"/>
              </w:rPr>
            </w:pPr>
            <w:ins w:id="266" w:author="Arjan" w:date="2014-07-03T13:19:00Z">
              <w:r w:rsidRPr="00D04DD8">
                <w:t>Container element voor de eigenschappen en relaties van een ZAAK (gemeente). Het betreft hier de zaak van het zaaktype “</w:t>
              </w:r>
              <w:r>
                <w:t>Signaal behandelen” die wordt gestart naar aanleiding van de ontvangst van een zorgmelding</w:t>
              </w:r>
              <w:r w:rsidRPr="00D04DD8">
                <w:t xml:space="preserve">. </w:t>
              </w:r>
            </w:ins>
          </w:p>
        </w:tc>
      </w:tr>
      <w:tr w:rsidR="00060AC4" w:rsidRPr="00A95A8D" w:rsidTr="00D716AE">
        <w:trPr>
          <w:ins w:id="267" w:author="Arjan" w:date="2014-07-03T13:19:00Z"/>
        </w:trPr>
        <w:tc>
          <w:tcPr>
            <w:tcW w:w="2820" w:type="dxa"/>
          </w:tcPr>
          <w:p w:rsidR="00060AC4" w:rsidRDefault="00060AC4" w:rsidP="00D716AE">
            <w:pPr>
              <w:rPr>
                <w:ins w:id="268" w:author="Arjan" w:date="2014-07-03T13:19:00Z"/>
              </w:rPr>
            </w:pPr>
            <w:ins w:id="269" w:author="Arjan" w:date="2014-07-03T13:19:00Z">
              <w:r>
                <w:t>omschrijving</w:t>
              </w:r>
            </w:ins>
          </w:p>
        </w:tc>
        <w:tc>
          <w:tcPr>
            <w:tcW w:w="1516" w:type="dxa"/>
          </w:tcPr>
          <w:p w:rsidR="00060AC4" w:rsidRDefault="00060AC4" w:rsidP="00D716AE">
            <w:pPr>
              <w:rPr>
                <w:ins w:id="270" w:author="Arjan" w:date="2014-07-03T13:19:00Z"/>
              </w:rPr>
            </w:pPr>
          </w:p>
        </w:tc>
        <w:tc>
          <w:tcPr>
            <w:tcW w:w="4944" w:type="dxa"/>
          </w:tcPr>
          <w:p w:rsidR="00060AC4" w:rsidRPr="00D04DD8" w:rsidRDefault="00060AC4" w:rsidP="00D716AE">
            <w:pPr>
              <w:rPr>
                <w:ins w:id="271" w:author="Arjan" w:date="2014-07-03T13:19:00Z"/>
              </w:rPr>
            </w:pPr>
            <w:ins w:id="272" w:author="Arjan" w:date="2014-07-03T13:19:00Z">
              <w:r w:rsidRPr="00D04DD8">
                <w:t>Korte omschrijving van de zaak</w:t>
              </w:r>
            </w:ins>
          </w:p>
        </w:tc>
      </w:tr>
      <w:tr w:rsidR="00060AC4" w:rsidTr="00D716AE">
        <w:trPr>
          <w:ins w:id="273" w:author="Arjan" w:date="2014-07-03T13:19:00Z"/>
        </w:trPr>
        <w:tc>
          <w:tcPr>
            <w:tcW w:w="2820" w:type="dxa"/>
          </w:tcPr>
          <w:p w:rsidR="00060AC4" w:rsidRDefault="00060AC4" w:rsidP="00D716AE">
            <w:pPr>
              <w:rPr>
                <w:ins w:id="274" w:author="Arjan" w:date="2014-07-03T13:19:00Z"/>
              </w:rPr>
            </w:pPr>
            <w:ins w:id="275" w:author="Arjan" w:date="2014-07-03T13:19:00Z">
              <w:r>
                <w:t>kenmerk</w:t>
              </w:r>
            </w:ins>
          </w:p>
        </w:tc>
        <w:tc>
          <w:tcPr>
            <w:tcW w:w="1516" w:type="dxa"/>
          </w:tcPr>
          <w:p w:rsidR="00060AC4" w:rsidRDefault="00060AC4" w:rsidP="00D716AE">
            <w:pPr>
              <w:rPr>
                <w:ins w:id="276" w:author="Arjan" w:date="2014-07-03T13:19:00Z"/>
              </w:rPr>
            </w:pPr>
          </w:p>
        </w:tc>
        <w:tc>
          <w:tcPr>
            <w:tcW w:w="4944" w:type="dxa"/>
          </w:tcPr>
          <w:p w:rsidR="00060AC4" w:rsidRDefault="00060AC4" w:rsidP="00D716AE">
            <w:pPr>
              <w:rPr>
                <w:ins w:id="277" w:author="Arjan" w:date="2014-07-03T13:19:00Z"/>
              </w:rPr>
            </w:pPr>
            <w:ins w:id="278" w:author="Arjan" w:date="2014-07-03T13:19:00Z">
              <w:r>
                <w:t>Kenmerk van de zaak i.c. het kenmerk waaronder de zorgmelding bekend is bij de indiener daarvan.</w:t>
              </w:r>
            </w:ins>
          </w:p>
        </w:tc>
      </w:tr>
      <w:tr w:rsidR="00060AC4" w:rsidRPr="00A95A8D" w:rsidTr="00D716AE">
        <w:trPr>
          <w:ins w:id="279" w:author="Arjan" w:date="2014-07-03T13:19:00Z"/>
        </w:trPr>
        <w:tc>
          <w:tcPr>
            <w:tcW w:w="2820" w:type="dxa"/>
          </w:tcPr>
          <w:p w:rsidR="00060AC4" w:rsidRDefault="00060AC4" w:rsidP="00D716AE">
            <w:pPr>
              <w:rPr>
                <w:ins w:id="280" w:author="Arjan" w:date="2014-07-03T13:19:00Z"/>
              </w:rPr>
            </w:pPr>
            <w:proofErr w:type="spellStart"/>
            <w:ins w:id="281" w:author="Arjan" w:date="2014-07-03T13:19:00Z">
              <w:r>
                <w:t>isVan</w:t>
              </w:r>
              <w:proofErr w:type="spellEnd"/>
            </w:ins>
          </w:p>
        </w:tc>
        <w:tc>
          <w:tcPr>
            <w:tcW w:w="1516" w:type="dxa"/>
          </w:tcPr>
          <w:p w:rsidR="00060AC4" w:rsidRDefault="00060AC4" w:rsidP="00D716AE">
            <w:pPr>
              <w:rPr>
                <w:ins w:id="282" w:author="Arjan" w:date="2014-07-03T13:19:00Z"/>
              </w:rPr>
            </w:pPr>
            <w:ins w:id="283" w:author="Arjan" w:date="2014-07-03T13:19:00Z">
              <w:r>
                <w:t>ZAKZKT</w:t>
              </w:r>
            </w:ins>
          </w:p>
        </w:tc>
        <w:tc>
          <w:tcPr>
            <w:tcW w:w="4944" w:type="dxa"/>
          </w:tcPr>
          <w:p w:rsidR="00060AC4" w:rsidRPr="00D04DD8" w:rsidRDefault="00060AC4" w:rsidP="00D716AE">
            <w:pPr>
              <w:rPr>
                <w:ins w:id="284" w:author="Arjan" w:date="2014-07-03T13:19:00Z"/>
              </w:rPr>
            </w:pPr>
            <w:ins w:id="285" w:author="Arjan" w:date="2014-07-03T13:19:00Z">
              <w:r w:rsidRPr="00D04DD8">
                <w:t>Relatie naar het gemeentelijk ZAAK</w:t>
              </w:r>
              <w:r>
                <w:t>TYPE</w:t>
              </w:r>
              <w:r w:rsidRPr="00D04DD8">
                <w:t xml:space="preserve"> (ZKT) waarvan het veld </w:t>
              </w:r>
              <w:proofErr w:type="spellStart"/>
              <w:r w:rsidRPr="00D04DD8">
                <w:t>omschrijvingGeneriek</w:t>
              </w:r>
              <w:proofErr w:type="spellEnd"/>
              <w:r w:rsidRPr="00D04DD8">
                <w:t xml:space="preserve"> de waarde “</w:t>
              </w:r>
              <w:r>
                <w:t>Signaal behandelen</w:t>
              </w:r>
              <w:r w:rsidRPr="00D04DD8">
                <w:t>” heeft.</w:t>
              </w:r>
            </w:ins>
          </w:p>
        </w:tc>
      </w:tr>
      <w:tr w:rsidR="00060AC4" w:rsidRPr="00A95A8D" w:rsidTr="00D716AE">
        <w:trPr>
          <w:ins w:id="286" w:author="Arjan" w:date="2014-07-03T13:19:00Z"/>
        </w:trPr>
        <w:tc>
          <w:tcPr>
            <w:tcW w:w="2820" w:type="dxa"/>
          </w:tcPr>
          <w:p w:rsidR="00060AC4" w:rsidRDefault="00060AC4" w:rsidP="00D716AE">
            <w:pPr>
              <w:rPr>
                <w:ins w:id="287" w:author="Arjan" w:date="2014-07-03T13:19:00Z"/>
              </w:rPr>
            </w:pPr>
            <w:proofErr w:type="spellStart"/>
            <w:ins w:id="288" w:author="Arjan" w:date="2014-07-03T13:19:00Z">
              <w:r>
                <w:t>heeftBetrekkingOp</w:t>
              </w:r>
              <w:proofErr w:type="spellEnd"/>
            </w:ins>
          </w:p>
        </w:tc>
        <w:tc>
          <w:tcPr>
            <w:tcW w:w="1516" w:type="dxa"/>
          </w:tcPr>
          <w:p w:rsidR="00060AC4" w:rsidRDefault="00060AC4" w:rsidP="00D716AE">
            <w:pPr>
              <w:rPr>
                <w:ins w:id="289" w:author="Arjan" w:date="2014-07-03T13:19:00Z"/>
              </w:rPr>
            </w:pPr>
            <w:ins w:id="290" w:author="Arjan" w:date="2014-07-03T13:19:00Z">
              <w:r>
                <w:t>ZAKOBJ</w:t>
              </w:r>
            </w:ins>
          </w:p>
        </w:tc>
        <w:tc>
          <w:tcPr>
            <w:tcW w:w="4944" w:type="dxa"/>
          </w:tcPr>
          <w:p w:rsidR="00060AC4" w:rsidRPr="00D04DD8" w:rsidRDefault="00060AC4" w:rsidP="00D716AE">
            <w:pPr>
              <w:rPr>
                <w:ins w:id="291" w:author="Arjan" w:date="2014-07-03T13:19:00Z"/>
              </w:rPr>
            </w:pPr>
            <w:ins w:id="292" w:author="Arjan" w:date="2014-07-03T13:19:00Z">
              <w:r w:rsidRPr="00D04DD8">
                <w:t xml:space="preserve">Relatie naar objecten (OBJ)  waar de zaak betrekking op heeft, in dit geval de </w:t>
              </w:r>
              <w:proofErr w:type="spellStart"/>
              <w:r>
                <w:t>client</w:t>
              </w:r>
              <w:r w:rsidRPr="00D04DD8">
                <w:t>en</w:t>
              </w:r>
              <w:proofErr w:type="spellEnd"/>
              <w:r w:rsidRPr="00D04DD8">
                <w:t xml:space="preserve"> </w:t>
              </w:r>
              <w:r>
                <w:t xml:space="preserve">waarop de zorgmelding betrekking heeft </w:t>
              </w:r>
              <w:r w:rsidRPr="00D04DD8">
                <w:t>oftewel  natuurlijke person</w:t>
              </w:r>
              <w:r>
                <w:t>e</w:t>
              </w:r>
              <w:r w:rsidRPr="00D04DD8">
                <w:t xml:space="preserve">n zijnde kinderen, met </w:t>
              </w:r>
              <w:r>
                <w:t xml:space="preserve">hun </w:t>
              </w:r>
              <w:r w:rsidRPr="00D04DD8">
                <w:t>gegevens.</w:t>
              </w:r>
            </w:ins>
          </w:p>
        </w:tc>
      </w:tr>
      <w:tr w:rsidR="00060AC4" w:rsidRPr="00A95A8D" w:rsidTr="00D716AE">
        <w:trPr>
          <w:ins w:id="293" w:author="Arjan" w:date="2014-07-03T13:19:00Z"/>
        </w:trPr>
        <w:tc>
          <w:tcPr>
            <w:tcW w:w="2820" w:type="dxa"/>
          </w:tcPr>
          <w:p w:rsidR="00060AC4" w:rsidRDefault="00060AC4" w:rsidP="00D716AE">
            <w:pPr>
              <w:rPr>
                <w:ins w:id="294" w:author="Arjan" w:date="2014-07-03T13:19:00Z"/>
              </w:rPr>
            </w:pPr>
            <w:proofErr w:type="spellStart"/>
            <w:ins w:id="295" w:author="Arjan" w:date="2014-07-03T13:19:00Z">
              <w:r>
                <w:t>heeftAlsInitiator</w:t>
              </w:r>
              <w:proofErr w:type="spellEnd"/>
            </w:ins>
          </w:p>
        </w:tc>
        <w:tc>
          <w:tcPr>
            <w:tcW w:w="1516" w:type="dxa"/>
          </w:tcPr>
          <w:p w:rsidR="00060AC4" w:rsidRDefault="00060AC4" w:rsidP="00D716AE">
            <w:pPr>
              <w:rPr>
                <w:ins w:id="296" w:author="Arjan" w:date="2014-07-03T13:19:00Z"/>
              </w:rPr>
            </w:pPr>
            <w:ins w:id="297" w:author="Arjan" w:date="2014-07-03T13:19:00Z">
              <w:r>
                <w:t>ZAKBTRINI</w:t>
              </w:r>
            </w:ins>
          </w:p>
        </w:tc>
        <w:tc>
          <w:tcPr>
            <w:tcW w:w="4944" w:type="dxa"/>
          </w:tcPr>
          <w:p w:rsidR="00060AC4" w:rsidRPr="00D04DD8" w:rsidRDefault="00060AC4" w:rsidP="00D716AE">
            <w:pPr>
              <w:rPr>
                <w:ins w:id="298" w:author="Arjan" w:date="2014-07-03T13:19:00Z"/>
              </w:rPr>
            </w:pPr>
            <w:ins w:id="299" w:author="Arjan" w:date="2014-07-03T13:19:00Z">
              <w:r w:rsidRPr="00D04DD8">
                <w:t xml:space="preserve">Relatie naar </w:t>
              </w:r>
              <w:r>
                <w:t xml:space="preserve">de </w:t>
              </w:r>
              <w:r w:rsidRPr="00D04DD8">
                <w:t xml:space="preserve">betrokkene (BTR) in de rol van </w:t>
              </w:r>
              <w:r>
                <w:t>initiator</w:t>
              </w:r>
              <w:r w:rsidRPr="00D04DD8">
                <w:t xml:space="preserve"> </w:t>
              </w:r>
              <w:r>
                <w:t>zijnde de vestiging van de Politie (‘het politiebureau) die de zorgmelding indient</w:t>
              </w:r>
              <w:r w:rsidRPr="00D04DD8">
                <w:t xml:space="preserve">, met </w:t>
              </w:r>
              <w:r>
                <w:t>hun</w:t>
              </w:r>
              <w:r w:rsidRPr="00D04DD8">
                <w:t xml:space="preserve"> gegevens</w:t>
              </w:r>
              <w:r>
                <w:t xml:space="preserve"> waaronder die van de contactpersoon namens die </w:t>
              </w:r>
              <w:proofErr w:type="spellStart"/>
              <w:r>
                <w:t>politie-vestiging</w:t>
              </w:r>
              <w:proofErr w:type="spellEnd"/>
              <w:r w:rsidRPr="00D04DD8">
                <w:t>.</w:t>
              </w:r>
            </w:ins>
          </w:p>
        </w:tc>
      </w:tr>
      <w:tr w:rsidR="00060AC4" w:rsidRPr="00A95A8D" w:rsidTr="00D716AE">
        <w:trPr>
          <w:ins w:id="300" w:author="Arjan" w:date="2014-07-03T13:19:00Z"/>
        </w:trPr>
        <w:tc>
          <w:tcPr>
            <w:tcW w:w="2820" w:type="dxa"/>
          </w:tcPr>
          <w:p w:rsidR="00060AC4" w:rsidRDefault="00060AC4" w:rsidP="00D716AE">
            <w:pPr>
              <w:rPr>
                <w:ins w:id="301" w:author="Arjan" w:date="2014-07-03T13:19:00Z"/>
              </w:rPr>
            </w:pPr>
            <w:proofErr w:type="spellStart"/>
            <w:ins w:id="302" w:author="Arjan" w:date="2014-07-03T13:19:00Z">
              <w:r>
                <w:t>heeftRelevant</w:t>
              </w:r>
              <w:proofErr w:type="spellEnd"/>
            </w:ins>
          </w:p>
        </w:tc>
        <w:tc>
          <w:tcPr>
            <w:tcW w:w="1516" w:type="dxa"/>
          </w:tcPr>
          <w:p w:rsidR="00060AC4" w:rsidRDefault="00060AC4" w:rsidP="00D716AE">
            <w:pPr>
              <w:rPr>
                <w:ins w:id="303" w:author="Arjan" w:date="2014-07-03T13:19:00Z"/>
              </w:rPr>
            </w:pPr>
            <w:ins w:id="304" w:author="Arjan" w:date="2014-07-03T13:19:00Z">
              <w:r>
                <w:t>ZAKEDC</w:t>
              </w:r>
            </w:ins>
          </w:p>
        </w:tc>
        <w:tc>
          <w:tcPr>
            <w:tcW w:w="4944" w:type="dxa"/>
          </w:tcPr>
          <w:p w:rsidR="00060AC4" w:rsidRPr="00D04DD8" w:rsidRDefault="00060AC4" w:rsidP="00D716AE">
            <w:pPr>
              <w:rPr>
                <w:ins w:id="305" w:author="Arjan" w:date="2014-07-03T13:19:00Z"/>
              </w:rPr>
            </w:pPr>
            <w:ins w:id="306" w:author="Arjan" w:date="2014-07-03T13:19:00Z">
              <w:r w:rsidRPr="00D04DD8">
                <w:t xml:space="preserve">Relatie naar de relevante (enkelvoudige) </w:t>
              </w:r>
              <w:proofErr w:type="spellStart"/>
              <w:r w:rsidRPr="00D04DD8">
                <w:t>DOCUMENTen</w:t>
              </w:r>
              <w:proofErr w:type="spellEnd"/>
              <w:r w:rsidRPr="00D04DD8">
                <w:t xml:space="preserve"> (EDC) </w:t>
              </w:r>
              <w:r>
                <w:t xml:space="preserve">waarmee de zorgmelding gedocumenteerd is, </w:t>
              </w:r>
              <w:r w:rsidRPr="00D04DD8">
                <w:t xml:space="preserve">zoals </w:t>
              </w:r>
              <w:r>
                <w:t>het document waarin de zorgmelding beschreven is</w:t>
              </w:r>
              <w:r w:rsidRPr="00D04DD8">
                <w:t xml:space="preserve">. </w:t>
              </w:r>
            </w:ins>
          </w:p>
        </w:tc>
      </w:tr>
    </w:tbl>
    <w:p w:rsidR="00060AC4" w:rsidRDefault="00060AC4" w:rsidP="00060AC4">
      <w:pPr>
        <w:pStyle w:val="Bijschrift"/>
        <w:rPr>
          <w:ins w:id="307" w:author="Arjan" w:date="2014-07-03T13:19:00Z"/>
        </w:rPr>
      </w:pPr>
    </w:p>
    <w:p w:rsidR="00060AC4" w:rsidRDefault="00060AC4" w:rsidP="00060AC4">
      <w:pPr>
        <w:rPr>
          <w:ins w:id="308" w:author="Arjan" w:date="2014-07-03T13:19:00Z"/>
        </w:rPr>
      </w:pPr>
      <w:ins w:id="309" w:author="Arjan" w:date="2014-07-03T13:19:00Z">
        <w:r w:rsidRPr="001D708A">
          <w:t xml:space="preserve">In het informatiemodel </w:t>
        </w:r>
        <w:r>
          <w:t>is de initiator van een ‘signaalzaak’ verplicht. Echter in het zorgmeldingDi01 bericht is het element “</w:t>
        </w:r>
        <w:proofErr w:type="spellStart"/>
        <w:r>
          <w:t>heeftAlsInitiator</w:t>
        </w:r>
        <w:proofErr w:type="spellEnd"/>
        <w:r>
          <w:t>” optioneel omdat de afzender (de politie) vooralsnog niet instaat is om de gegevens van de initiator van de zaak mee te sturen. Dit betekent dat de ontvanger (de gemeente) deze gegevens na de zorgmelding zelf moet toevoegen aan de zaak.</w:t>
        </w:r>
      </w:ins>
    </w:p>
    <w:p w:rsidR="00060AC4" w:rsidRDefault="00060AC4" w:rsidP="00060AC4">
      <w:pPr>
        <w:rPr>
          <w:ins w:id="310" w:author="Arjan" w:date="2014-07-03T13:19:00Z"/>
        </w:rPr>
      </w:pPr>
    </w:p>
    <w:p w:rsidR="00060AC4" w:rsidRDefault="00060AC4" w:rsidP="00060AC4">
      <w:pPr>
        <w:rPr>
          <w:ins w:id="311" w:author="Arjan" w:date="2014-07-03T13:19:00Z"/>
        </w:rPr>
      </w:pPr>
      <w:ins w:id="312" w:author="Arjan" w:date="2014-07-03T13:19:00Z">
        <w:r>
          <w:t>Hetzelfde verhaal voor het element “identificatie” in het entiteittype EDC. Dit gegeven is verplicht in het informatiemodel . Echter in het bericht is het optioneel omdat de afzender (de politie) vooralsnog niet instaat is om een identificatienummer voor het document te genereren. Dit betekent dat de ontvanger (de gemeente) dit identificatienummer na de zorgmelding zelf moet toevoegen aan het document in het zaaksysteem.</w:t>
        </w:r>
      </w:ins>
    </w:p>
    <w:p w:rsidR="00060AC4" w:rsidRDefault="00060AC4" w:rsidP="00060AC4">
      <w:pPr>
        <w:rPr>
          <w:ins w:id="313" w:author="Arjan" w:date="2014-07-03T13:19:00Z"/>
        </w:rPr>
      </w:pPr>
    </w:p>
    <w:p w:rsidR="00060AC4" w:rsidRPr="001D708A" w:rsidRDefault="00060AC4" w:rsidP="00060AC4">
      <w:pPr>
        <w:pStyle w:val="2kopjevet"/>
        <w:rPr>
          <w:ins w:id="314" w:author="Arjan" w:date="2014-07-03T13:19:00Z"/>
          <w:sz w:val="20"/>
          <w:szCs w:val="20"/>
        </w:rPr>
      </w:pPr>
      <w:ins w:id="315" w:author="Arjan" w:date="2014-07-03T13:19:00Z">
        <w:r w:rsidRPr="0003352F">
          <w:rPr>
            <w:sz w:val="20"/>
            <w:szCs w:val="20"/>
          </w:rPr>
          <w:t xml:space="preserve">Extra Elementen </w:t>
        </w:r>
        <w:proofErr w:type="spellStart"/>
        <w:r>
          <w:rPr>
            <w:sz w:val="20"/>
            <w:szCs w:val="20"/>
          </w:rPr>
          <w:t>zorgmelding</w:t>
        </w:r>
        <w:r w:rsidRPr="0003352F">
          <w:rPr>
            <w:sz w:val="20"/>
            <w:szCs w:val="20"/>
          </w:rPr>
          <w:t>-bericht</w:t>
        </w:r>
        <w:proofErr w:type="spellEnd"/>
      </w:ins>
    </w:p>
    <w:tbl>
      <w:tblPr>
        <w:tblW w:w="9087" w:type="dxa"/>
        <w:tblInd w:w="55" w:type="dxa"/>
        <w:tblCellMar>
          <w:left w:w="70" w:type="dxa"/>
          <w:right w:w="70" w:type="dxa"/>
        </w:tblCellMar>
        <w:tblLook w:val="04A0"/>
      </w:tblPr>
      <w:tblGrid>
        <w:gridCol w:w="1185"/>
        <w:gridCol w:w="2790"/>
        <w:gridCol w:w="1170"/>
        <w:gridCol w:w="3942"/>
      </w:tblGrid>
      <w:tr w:rsidR="00060AC4" w:rsidRPr="008E5E6C" w:rsidTr="00D716AE">
        <w:trPr>
          <w:trHeight w:val="278"/>
          <w:ins w:id="316" w:author="Arjan" w:date="2014-07-03T13:19:00Z"/>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rsidR="00060AC4" w:rsidRPr="0056304E" w:rsidRDefault="00060AC4" w:rsidP="00D716AE">
            <w:pPr>
              <w:spacing w:line="240" w:lineRule="auto"/>
              <w:rPr>
                <w:ins w:id="317" w:author="Arjan" w:date="2014-07-03T13:19:00Z"/>
                <w:rFonts w:ascii="Calibri" w:hAnsi="Calibri"/>
                <w:b/>
                <w:bCs/>
                <w:color w:val="FFFFFF"/>
                <w:sz w:val="20"/>
                <w:szCs w:val="20"/>
              </w:rPr>
            </w:pPr>
            <w:ins w:id="318" w:author="Arjan" w:date="2014-07-03T13:19:00Z">
              <w:r w:rsidRPr="0056304E">
                <w:rPr>
                  <w:rFonts w:ascii="Calibri" w:hAnsi="Calibri"/>
                  <w:b/>
                  <w:bCs/>
                  <w:color w:val="FFFFFF"/>
                  <w:sz w:val="20"/>
                  <w:szCs w:val="20"/>
                </w:rPr>
                <w:t>Standaard</w:t>
              </w:r>
            </w:ins>
          </w:p>
        </w:tc>
        <w:tc>
          <w:tcPr>
            <w:tcW w:w="2790" w:type="dxa"/>
            <w:tcBorders>
              <w:top w:val="nil"/>
              <w:left w:val="nil"/>
              <w:bottom w:val="single" w:sz="4" w:space="0" w:color="FFFFFF"/>
              <w:right w:val="single" w:sz="4" w:space="0" w:color="auto"/>
            </w:tcBorders>
            <w:shd w:val="clear" w:color="000000" w:fill="333399"/>
            <w:noWrap/>
            <w:vAlign w:val="bottom"/>
            <w:hideMark/>
          </w:tcPr>
          <w:p w:rsidR="00060AC4" w:rsidRPr="0056304E" w:rsidRDefault="00060AC4" w:rsidP="00D716AE">
            <w:pPr>
              <w:spacing w:line="240" w:lineRule="auto"/>
              <w:rPr>
                <w:ins w:id="319" w:author="Arjan" w:date="2014-07-03T13:19:00Z"/>
                <w:rFonts w:ascii="Calibri" w:hAnsi="Calibri"/>
                <w:b/>
                <w:bCs/>
                <w:color w:val="FFFFFF"/>
                <w:sz w:val="20"/>
                <w:szCs w:val="20"/>
              </w:rPr>
            </w:pPr>
            <w:ins w:id="320" w:author="Arjan" w:date="2014-07-03T13:19:00Z">
              <w:r w:rsidRPr="0056304E">
                <w:rPr>
                  <w:rFonts w:ascii="Calibri" w:hAnsi="Calibri"/>
                  <w:b/>
                  <w:bCs/>
                  <w:color w:val="FFFFFF"/>
                  <w:sz w:val="20"/>
                  <w:szCs w:val="20"/>
                </w:rPr>
                <w:t>Elementnaam</w:t>
              </w:r>
            </w:ins>
          </w:p>
        </w:tc>
        <w:tc>
          <w:tcPr>
            <w:tcW w:w="1170" w:type="dxa"/>
            <w:tcBorders>
              <w:top w:val="nil"/>
              <w:left w:val="nil"/>
              <w:bottom w:val="single" w:sz="4" w:space="0" w:color="FFFFFF"/>
              <w:right w:val="single" w:sz="4" w:space="0" w:color="auto"/>
            </w:tcBorders>
            <w:shd w:val="clear" w:color="000000" w:fill="333399"/>
            <w:noWrap/>
            <w:vAlign w:val="bottom"/>
            <w:hideMark/>
          </w:tcPr>
          <w:p w:rsidR="00060AC4" w:rsidRPr="0056304E" w:rsidRDefault="00060AC4" w:rsidP="00D716AE">
            <w:pPr>
              <w:spacing w:line="240" w:lineRule="auto"/>
              <w:rPr>
                <w:ins w:id="321" w:author="Arjan" w:date="2014-07-03T13:19:00Z"/>
                <w:rFonts w:ascii="Calibri" w:hAnsi="Calibri"/>
                <w:b/>
                <w:bCs/>
                <w:color w:val="FFFFFF"/>
                <w:sz w:val="20"/>
                <w:szCs w:val="20"/>
              </w:rPr>
            </w:pPr>
            <w:proofErr w:type="spellStart"/>
            <w:ins w:id="322" w:author="Arjan" w:date="2014-07-03T13:19:00Z">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roofErr w:type="spellEnd"/>
            </w:ins>
          </w:p>
        </w:tc>
        <w:tc>
          <w:tcPr>
            <w:tcW w:w="3942" w:type="dxa"/>
            <w:tcBorders>
              <w:top w:val="nil"/>
              <w:left w:val="nil"/>
              <w:bottom w:val="single" w:sz="4" w:space="0" w:color="FFFFFF"/>
              <w:right w:val="single" w:sz="4" w:space="0" w:color="auto"/>
            </w:tcBorders>
            <w:shd w:val="clear" w:color="000000" w:fill="333399"/>
            <w:noWrap/>
            <w:vAlign w:val="bottom"/>
            <w:hideMark/>
          </w:tcPr>
          <w:p w:rsidR="00060AC4" w:rsidRPr="0056304E" w:rsidRDefault="00060AC4" w:rsidP="00D716AE">
            <w:pPr>
              <w:spacing w:line="240" w:lineRule="auto"/>
              <w:rPr>
                <w:ins w:id="323" w:author="Arjan" w:date="2014-07-03T13:19:00Z"/>
                <w:rFonts w:ascii="Calibri" w:hAnsi="Calibri"/>
                <w:b/>
                <w:bCs/>
                <w:color w:val="FFFFFF"/>
                <w:sz w:val="20"/>
                <w:szCs w:val="20"/>
              </w:rPr>
            </w:pPr>
            <w:ins w:id="324" w:author="Arjan" w:date="2014-07-03T13:19:00Z">
              <w:r>
                <w:rPr>
                  <w:rFonts w:ascii="Calibri" w:hAnsi="Calibri"/>
                  <w:b/>
                  <w:bCs/>
                  <w:color w:val="FFFFFF"/>
                  <w:sz w:val="20"/>
                  <w:szCs w:val="20"/>
                </w:rPr>
                <w:t>Informatiemodel</w:t>
              </w:r>
            </w:ins>
          </w:p>
        </w:tc>
      </w:tr>
      <w:tr w:rsidR="00060AC4" w:rsidRPr="00A95A8D" w:rsidTr="00D716AE">
        <w:trPr>
          <w:trHeight w:val="278"/>
          <w:ins w:id="325" w:author="Arjan" w:date="2014-07-03T13:19:00Z"/>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26" w:author="Arjan" w:date="2014-07-03T13:19:00Z"/>
                <w:rFonts w:ascii="Calibri" w:hAnsi="Calibri"/>
                <w:color w:val="000000"/>
                <w:sz w:val="20"/>
                <w:szCs w:val="20"/>
              </w:rPr>
            </w:pPr>
            <w:ins w:id="327" w:author="Arjan" w:date="2014-07-03T13:19:00Z">
              <w:r w:rsidRPr="0056304E">
                <w:rPr>
                  <w:rFonts w:ascii="Calibri" w:hAnsi="Calibri"/>
                  <w:color w:val="000000"/>
                  <w:sz w:val="20"/>
                  <w:szCs w:val="20"/>
                </w:rPr>
                <w:t>zkn0310</w:t>
              </w:r>
            </w:ins>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28" w:author="Arjan" w:date="2014-07-03T13:19:00Z"/>
                <w:rFonts w:ascii="Calibri" w:hAnsi="Calibri"/>
                <w:color w:val="000000"/>
                <w:sz w:val="20"/>
                <w:szCs w:val="20"/>
              </w:rPr>
            </w:pPr>
            <w:ins w:id="329" w:author="Arjan" w:date="2014-07-03T13:19:00Z">
              <w:r>
                <w:rPr>
                  <w:rFonts w:ascii="Calibri" w:hAnsi="Calibri"/>
                  <w:color w:val="000000"/>
                  <w:sz w:val="20"/>
                  <w:szCs w:val="20"/>
                </w:rPr>
                <w:t>signaaltype</w:t>
              </w:r>
            </w:ins>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30" w:author="Arjan" w:date="2014-07-03T13:19:00Z"/>
                <w:rFonts w:ascii="Calibri" w:hAnsi="Calibri"/>
                <w:color w:val="000000"/>
                <w:sz w:val="20"/>
                <w:szCs w:val="20"/>
              </w:rPr>
            </w:pPr>
            <w:ins w:id="331" w:author="Arjan" w:date="2014-07-03T13:19:00Z">
              <w:r w:rsidRPr="0056304E">
                <w:rPr>
                  <w:rFonts w:ascii="Calibri" w:hAnsi="Calibri"/>
                  <w:color w:val="000000"/>
                  <w:sz w:val="20"/>
                  <w:szCs w:val="20"/>
                </w:rPr>
                <w:t>ZAK</w:t>
              </w:r>
            </w:ins>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32" w:author="Arjan" w:date="2014-07-03T13:19:00Z"/>
                <w:rFonts w:ascii="Calibri" w:hAnsi="Calibri"/>
                <w:color w:val="000000"/>
                <w:sz w:val="20"/>
                <w:szCs w:val="20"/>
              </w:rPr>
            </w:pPr>
            <w:ins w:id="333" w:author="Arjan" w:date="2014-07-03T13:19:00Z">
              <w:r>
                <w:rPr>
                  <w:rFonts w:ascii="Calibri" w:hAnsi="Calibri"/>
                  <w:color w:val="000000"/>
                  <w:sz w:val="20"/>
                  <w:szCs w:val="20"/>
                </w:rPr>
                <w:t>ZAAK (gemeente)  . Signaaltype</w:t>
              </w:r>
            </w:ins>
          </w:p>
        </w:tc>
      </w:tr>
      <w:tr w:rsidR="00060AC4" w:rsidRPr="00A95A8D" w:rsidTr="00D716AE">
        <w:trPr>
          <w:trHeight w:val="278"/>
          <w:ins w:id="334" w:author="Arjan" w:date="2014-07-03T13:19:00Z"/>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35" w:author="Arjan" w:date="2014-07-03T13:19:00Z"/>
                <w:rFonts w:ascii="Calibri" w:hAnsi="Calibri"/>
                <w:color w:val="000000"/>
                <w:sz w:val="20"/>
                <w:szCs w:val="20"/>
              </w:rPr>
            </w:pPr>
            <w:ins w:id="336" w:author="Arjan" w:date="2014-07-03T13:19:00Z">
              <w:r>
                <w:rPr>
                  <w:rFonts w:ascii="Calibri" w:hAnsi="Calibri"/>
                  <w:color w:val="000000"/>
                  <w:sz w:val="20"/>
                  <w:szCs w:val="20"/>
                </w:rPr>
                <w:t>zkn0310</w:t>
              </w:r>
            </w:ins>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Default="00060AC4" w:rsidP="00D716AE">
            <w:pPr>
              <w:spacing w:line="240" w:lineRule="auto"/>
              <w:rPr>
                <w:ins w:id="337" w:author="Arjan" w:date="2014-07-03T13:19:00Z"/>
                <w:rFonts w:ascii="Calibri" w:hAnsi="Calibri"/>
                <w:color w:val="000000"/>
                <w:sz w:val="20"/>
                <w:szCs w:val="20"/>
              </w:rPr>
            </w:pPr>
            <w:proofErr w:type="spellStart"/>
            <w:ins w:id="338" w:author="Arjan" w:date="2014-07-03T13:19:00Z">
              <w:r>
                <w:rPr>
                  <w:rFonts w:ascii="Calibri" w:hAnsi="Calibri"/>
                  <w:color w:val="000000"/>
                  <w:sz w:val="20"/>
                  <w:szCs w:val="20"/>
                </w:rPr>
                <w:t>kvkNummer</w:t>
              </w:r>
              <w:proofErr w:type="spellEnd"/>
            </w:ins>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Pr="0056304E" w:rsidRDefault="00060AC4" w:rsidP="00D716AE">
            <w:pPr>
              <w:spacing w:line="240" w:lineRule="auto"/>
              <w:rPr>
                <w:ins w:id="339" w:author="Arjan" w:date="2014-07-03T13:19:00Z"/>
                <w:rFonts w:ascii="Calibri" w:hAnsi="Calibri"/>
                <w:color w:val="000000"/>
                <w:sz w:val="20"/>
                <w:szCs w:val="20"/>
              </w:rPr>
            </w:pPr>
            <w:ins w:id="340" w:author="Arjan" w:date="2014-07-03T13:19:00Z">
              <w:r>
                <w:rPr>
                  <w:rFonts w:ascii="Calibri" w:hAnsi="Calibri"/>
                  <w:color w:val="000000"/>
                  <w:sz w:val="20"/>
                  <w:szCs w:val="20"/>
                </w:rPr>
                <w:t>VES</w:t>
              </w:r>
            </w:ins>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rsidR="00060AC4" w:rsidRDefault="00060AC4" w:rsidP="00D716AE">
            <w:pPr>
              <w:spacing w:line="240" w:lineRule="auto"/>
              <w:rPr>
                <w:ins w:id="341" w:author="Arjan" w:date="2014-07-03T13:19:00Z"/>
                <w:rFonts w:ascii="Calibri" w:hAnsi="Calibri"/>
                <w:color w:val="000000"/>
                <w:sz w:val="20"/>
                <w:szCs w:val="20"/>
              </w:rPr>
            </w:pPr>
            <w:ins w:id="342" w:author="Arjan" w:date="2014-07-03T13:19:00Z">
              <w:r>
                <w:rPr>
                  <w:rFonts w:ascii="Calibri" w:hAnsi="Calibri"/>
                  <w:color w:val="000000"/>
                  <w:sz w:val="20"/>
                  <w:szCs w:val="20"/>
                </w:rPr>
                <w:t xml:space="preserve">Vestiging  . </w:t>
              </w:r>
              <w:proofErr w:type="spellStart"/>
              <w:r>
                <w:rPr>
                  <w:rFonts w:ascii="Calibri" w:hAnsi="Calibri"/>
                  <w:color w:val="000000"/>
                  <w:sz w:val="20"/>
                  <w:szCs w:val="20"/>
                </w:rPr>
                <w:t>KvK-nummer</w:t>
              </w:r>
              <w:proofErr w:type="spellEnd"/>
            </w:ins>
          </w:p>
        </w:tc>
      </w:tr>
    </w:tbl>
    <w:p w:rsidR="00BB75EF" w:rsidRDefault="00BB75EF" w:rsidP="00F261C8">
      <w:pPr>
        <w:rPr>
          <w:lang w:eastAsia="en-US"/>
        </w:rPr>
      </w:pPr>
    </w:p>
    <w:p w:rsidR="00C950BC" w:rsidRPr="00D04DD8" w:rsidRDefault="00C950BC" w:rsidP="0003352F">
      <w:pPr>
        <w:pStyle w:val="Kop2"/>
      </w:pPr>
      <w:bookmarkStart w:id="343" w:name="_Toc389313156"/>
      <w:bookmarkStart w:id="344" w:name="_Toc389313157"/>
      <w:bookmarkStart w:id="345" w:name="_Toc389313158"/>
      <w:bookmarkStart w:id="346" w:name="_Toc389313159"/>
      <w:bookmarkStart w:id="347" w:name="_Toc389313160"/>
      <w:bookmarkStart w:id="348" w:name="_Toc389313161"/>
      <w:bookmarkStart w:id="349" w:name="_Toc389313162"/>
      <w:bookmarkStart w:id="350" w:name="_Toc389313163"/>
      <w:bookmarkStart w:id="351" w:name="_Toc389313164"/>
      <w:bookmarkStart w:id="352" w:name="_Toc392157277"/>
      <w:bookmarkEnd w:id="343"/>
      <w:bookmarkEnd w:id="344"/>
      <w:bookmarkEnd w:id="345"/>
      <w:bookmarkEnd w:id="346"/>
      <w:bookmarkEnd w:id="347"/>
      <w:bookmarkEnd w:id="348"/>
      <w:bookmarkEnd w:id="349"/>
      <w:bookmarkEnd w:id="350"/>
      <w:bookmarkEnd w:id="351"/>
      <w:r w:rsidRPr="00D04DD8">
        <w:t>Foutbericht</w:t>
      </w:r>
      <w:bookmarkEnd w:id="352"/>
    </w:p>
    <w:p w:rsidR="00C950BC" w:rsidRPr="00D04DD8" w:rsidRDefault="00C950BC" w:rsidP="00C950BC">
      <w:r w:rsidRPr="00D04DD8">
        <w:lastRenderedPageBreak/>
        <w:t xml:space="preserve">In </w:t>
      </w:r>
      <w:proofErr w:type="spellStart"/>
      <w:r w:rsidRPr="00D04DD8">
        <w:t>StUF</w:t>
      </w:r>
      <w:proofErr w:type="spellEnd"/>
      <w:r w:rsidRPr="00D04DD8">
        <w:t xml:space="preserve"> zijn drie standaard foutberichten gedefinieerd:</w:t>
      </w:r>
    </w:p>
    <w:p w:rsidR="00C950BC" w:rsidRDefault="00C950BC" w:rsidP="003E6EAD">
      <w:pPr>
        <w:pStyle w:val="Lijstalinea"/>
        <w:numPr>
          <w:ilvl w:val="0"/>
          <w:numId w:val="8"/>
        </w:numPr>
        <w:spacing w:after="200" w:line="276" w:lineRule="auto"/>
      </w:pPr>
      <w:r>
        <w:t>Fo01: een foutbericht als functionele asynchrone respons</w:t>
      </w:r>
    </w:p>
    <w:p w:rsidR="00C950BC" w:rsidRDefault="00C950BC" w:rsidP="003E6EAD">
      <w:pPr>
        <w:pStyle w:val="Lijstalinea"/>
        <w:numPr>
          <w:ilvl w:val="0"/>
          <w:numId w:val="8"/>
        </w:numPr>
        <w:spacing w:after="200" w:line="276" w:lineRule="auto"/>
      </w:pPr>
      <w:r>
        <w:t>Fo02: een foutbericht als functionele synchrone respons</w:t>
      </w:r>
    </w:p>
    <w:p w:rsidR="00C950BC" w:rsidRPr="00D04DD8" w:rsidRDefault="00C950BC" w:rsidP="003E6EAD">
      <w:pPr>
        <w:pStyle w:val="Lijstalinea"/>
        <w:numPr>
          <w:ilvl w:val="0"/>
          <w:numId w:val="8"/>
        </w:numPr>
        <w:spacing w:after="200" w:line="276" w:lineRule="auto"/>
      </w:pPr>
      <w:r w:rsidRPr="00D04DD8">
        <w:t>Fo03: een foutbericht als technische synchrone respons op een asynchroon bericht</w:t>
      </w:r>
    </w:p>
    <w:p w:rsidR="00C950BC" w:rsidRPr="00D04DD8" w:rsidRDefault="00C950BC" w:rsidP="00C950BC">
      <w:r w:rsidRPr="00D04DD8">
        <w:t>In deze setting gebruiken we de asynchrone variant Fo01 die een functionele respons geeft. Onderstaand plaatje geeft een grafische weergave van het bijbehorende XML-schema (zie stuf0301.xsd).</w:t>
      </w:r>
    </w:p>
    <w:p w:rsidR="00C950BC" w:rsidRDefault="00C950BC" w:rsidP="00C950BC">
      <w:r>
        <w:rPr>
          <w:noProof/>
        </w:rPr>
        <w:drawing>
          <wp:inline distT="0" distB="0" distL="0" distR="0">
            <wp:extent cx="4651375" cy="2910205"/>
            <wp:effectExtent l="1905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651375" cy="2910205"/>
                    </a:xfrm>
                    <a:prstGeom prst="rect">
                      <a:avLst/>
                    </a:prstGeom>
                    <a:noFill/>
                    <a:ln w="9525">
                      <a:noFill/>
                      <a:miter lim="800000"/>
                      <a:headEnd/>
                      <a:tailEnd/>
                    </a:ln>
                  </pic:spPr>
                </pic:pic>
              </a:graphicData>
            </a:graphic>
          </wp:inline>
        </w:drawing>
      </w:r>
    </w:p>
    <w:p w:rsidR="004C3E93" w:rsidRDefault="00D13352">
      <w:pPr>
        <w:pStyle w:val="2kopjevet"/>
        <w:rPr>
          <w:sz w:val="20"/>
          <w:szCs w:val="20"/>
        </w:rPr>
      </w:pPr>
      <w:r w:rsidRPr="00D13352">
        <w:rPr>
          <w:sz w:val="20"/>
          <w:szCs w:val="20"/>
        </w:rPr>
        <w:t>Aanvullende regels</w:t>
      </w:r>
      <w:r w:rsidR="005856C4">
        <w:rPr>
          <w:sz w:val="20"/>
          <w:szCs w:val="20"/>
        </w:rPr>
        <w:t xml:space="preserve"> Fo01-bericht</w:t>
      </w:r>
    </w:p>
    <w:p w:rsidR="005856C4" w:rsidRDefault="005856C4">
      <w:pPr>
        <w:rPr>
          <w:lang w:eastAsia="en-US"/>
        </w:rPr>
      </w:pPr>
      <w:r>
        <w:rPr>
          <w:lang w:eastAsia="en-US"/>
        </w:rPr>
        <w:t xml:space="preserve">Onderstaande staande regels kunnen niet door schema worden afgedwongen omdat het Fo01-bericht een gereserveerd element is van </w:t>
      </w:r>
      <w:proofErr w:type="spellStart"/>
      <w:r>
        <w:rPr>
          <w:lang w:eastAsia="en-US"/>
        </w:rPr>
        <w:t>StUF</w:t>
      </w:r>
      <w:proofErr w:type="spellEnd"/>
      <w:r>
        <w:rPr>
          <w:lang w:eastAsia="en-US"/>
        </w:rPr>
        <w:t>. Dit niet kan worden aangepast door middel van het “</w:t>
      </w:r>
      <w:proofErr w:type="spellStart"/>
      <w:r>
        <w:rPr>
          <w:lang w:eastAsia="en-US"/>
        </w:rPr>
        <w:t>restriction</w:t>
      </w:r>
      <w:proofErr w:type="spellEnd"/>
      <w:r>
        <w:rPr>
          <w:lang w:eastAsia="en-US"/>
        </w:rPr>
        <w:t>” mechanisme van XML Schema.</w:t>
      </w:r>
    </w:p>
    <w:p w:rsidR="005856C4" w:rsidRPr="005856C4" w:rsidRDefault="005856C4">
      <w:pPr>
        <w:rPr>
          <w:lang w:eastAsia="en-US"/>
        </w:rPr>
      </w:pPr>
    </w:p>
    <w:tbl>
      <w:tblPr>
        <w:tblStyle w:val="Tabelraster"/>
        <w:tblW w:w="7848" w:type="dxa"/>
        <w:tblLayout w:type="fixed"/>
        <w:tblLook w:val="04A0"/>
      </w:tblPr>
      <w:tblGrid>
        <w:gridCol w:w="2628"/>
        <w:gridCol w:w="5220"/>
      </w:tblGrid>
      <w:tr w:rsidR="005856C4" w:rsidRPr="007E6AD5" w:rsidTr="005856C4">
        <w:tc>
          <w:tcPr>
            <w:tcW w:w="2628" w:type="dxa"/>
          </w:tcPr>
          <w:p w:rsidR="005856C4" w:rsidRPr="00DC578A" w:rsidRDefault="005856C4">
            <w:pPr>
              <w:rPr>
                <w:b/>
                <w:sz w:val="16"/>
                <w:szCs w:val="16"/>
                <w:lang w:eastAsia="en-US"/>
              </w:rPr>
            </w:pPr>
            <w:r w:rsidRPr="00DC578A">
              <w:rPr>
                <w:b/>
                <w:sz w:val="16"/>
                <w:szCs w:val="16"/>
                <w:lang w:eastAsia="en-US"/>
              </w:rPr>
              <w:t xml:space="preserve">Plek in het </w:t>
            </w:r>
            <w:r>
              <w:rPr>
                <w:b/>
                <w:sz w:val="16"/>
                <w:szCs w:val="16"/>
                <w:lang w:eastAsia="en-US"/>
              </w:rPr>
              <w:t>Fo01-bericht</w:t>
            </w:r>
            <w:r w:rsidRPr="00DC578A">
              <w:rPr>
                <w:b/>
                <w:sz w:val="16"/>
                <w:szCs w:val="16"/>
                <w:lang w:eastAsia="en-US"/>
              </w:rPr>
              <w:t xml:space="preserve"> </w:t>
            </w:r>
          </w:p>
        </w:tc>
        <w:tc>
          <w:tcPr>
            <w:tcW w:w="5220" w:type="dxa"/>
          </w:tcPr>
          <w:p w:rsidR="005856C4" w:rsidRPr="00DC578A" w:rsidRDefault="005856C4" w:rsidP="004C3E93">
            <w:pPr>
              <w:rPr>
                <w:b/>
                <w:sz w:val="16"/>
                <w:szCs w:val="16"/>
                <w:lang w:eastAsia="en-US"/>
              </w:rPr>
            </w:pPr>
            <w:r w:rsidRPr="00DC578A">
              <w:rPr>
                <w:b/>
                <w:sz w:val="16"/>
                <w:szCs w:val="16"/>
                <w:lang w:eastAsia="en-US"/>
              </w:rPr>
              <w:t>Regels</w:t>
            </w:r>
          </w:p>
        </w:tc>
      </w:tr>
      <w:tr w:rsidR="005856C4" w:rsidRPr="007E6AD5" w:rsidTr="005856C4">
        <w:tc>
          <w:tcPr>
            <w:tcW w:w="2628" w:type="dxa"/>
          </w:tcPr>
          <w:p w:rsidR="005856C4" w:rsidRDefault="005856C4" w:rsidP="004C3E93">
            <w:pPr>
              <w:rPr>
                <w:sz w:val="16"/>
                <w:szCs w:val="16"/>
                <w:lang w:eastAsia="en-US"/>
              </w:rPr>
            </w:pPr>
            <w:r>
              <w:rPr>
                <w:sz w:val="16"/>
                <w:szCs w:val="16"/>
                <w:lang w:eastAsia="en-US"/>
              </w:rPr>
              <w:t>Fo01bericht/</w:t>
            </w:r>
          </w:p>
          <w:p w:rsidR="005856C4" w:rsidRDefault="005856C4" w:rsidP="004C3E93">
            <w:pPr>
              <w:rPr>
                <w:sz w:val="16"/>
                <w:szCs w:val="16"/>
                <w:lang w:eastAsia="en-US"/>
              </w:rPr>
            </w:pPr>
            <w:r>
              <w:rPr>
                <w:sz w:val="16"/>
                <w:szCs w:val="16"/>
                <w:lang w:eastAsia="en-US"/>
              </w:rPr>
              <w:t>stuurgegevens/</w:t>
            </w:r>
          </w:p>
          <w:p w:rsidR="005856C4" w:rsidRDefault="005856C4" w:rsidP="004C3E93">
            <w:pPr>
              <w:rPr>
                <w:sz w:val="16"/>
                <w:szCs w:val="16"/>
                <w:lang w:eastAsia="en-US"/>
              </w:rPr>
            </w:pPr>
            <w:r>
              <w:rPr>
                <w:sz w:val="16"/>
                <w:szCs w:val="16"/>
                <w:lang w:eastAsia="en-US"/>
              </w:rPr>
              <w:t>zender/</w:t>
            </w:r>
          </w:p>
          <w:p w:rsidR="005856C4" w:rsidRPr="00DC578A" w:rsidRDefault="005856C4" w:rsidP="004C3E93">
            <w:pPr>
              <w:rPr>
                <w:sz w:val="16"/>
                <w:szCs w:val="16"/>
                <w:lang w:eastAsia="en-US"/>
              </w:rPr>
            </w:pPr>
            <w:r>
              <w:rPr>
                <w:sz w:val="16"/>
                <w:szCs w:val="16"/>
                <w:lang w:eastAsia="en-US"/>
              </w:rPr>
              <w:t>organisatie</w:t>
            </w:r>
          </w:p>
        </w:tc>
        <w:tc>
          <w:tcPr>
            <w:tcW w:w="5220" w:type="dxa"/>
          </w:tcPr>
          <w:p w:rsidR="004C3E93" w:rsidRDefault="00D13352">
            <w:pPr>
              <w:rPr>
                <w:sz w:val="16"/>
                <w:szCs w:val="16"/>
                <w:lang w:eastAsia="en-US"/>
              </w:rPr>
            </w:pPr>
            <w:r w:rsidRPr="00D13352">
              <w:rPr>
                <w:sz w:val="16"/>
                <w:szCs w:val="16"/>
                <w:lang w:eastAsia="en-US"/>
              </w:rPr>
              <w:t>Het element</w:t>
            </w:r>
            <w:r w:rsidR="005856C4">
              <w:rPr>
                <w:sz w:val="16"/>
                <w:szCs w:val="16"/>
                <w:lang w:eastAsia="en-US"/>
              </w:rPr>
              <w:t xml:space="preserve"> organisatie is verplicht</w:t>
            </w:r>
          </w:p>
        </w:tc>
      </w:tr>
      <w:tr w:rsidR="005856C4" w:rsidRPr="007E6AD5" w:rsidTr="005856C4">
        <w:tc>
          <w:tcPr>
            <w:tcW w:w="2628" w:type="dxa"/>
          </w:tcPr>
          <w:p w:rsidR="005856C4" w:rsidRDefault="005856C4" w:rsidP="005856C4">
            <w:pPr>
              <w:rPr>
                <w:sz w:val="16"/>
                <w:szCs w:val="16"/>
                <w:lang w:eastAsia="en-US"/>
              </w:rPr>
            </w:pPr>
            <w:r>
              <w:rPr>
                <w:sz w:val="16"/>
                <w:szCs w:val="16"/>
                <w:lang w:eastAsia="en-US"/>
              </w:rPr>
              <w:t>Fo01bericht/</w:t>
            </w:r>
          </w:p>
          <w:p w:rsidR="005856C4" w:rsidRDefault="005856C4" w:rsidP="005856C4">
            <w:pPr>
              <w:rPr>
                <w:sz w:val="16"/>
                <w:szCs w:val="16"/>
                <w:lang w:eastAsia="en-US"/>
              </w:rPr>
            </w:pPr>
            <w:r>
              <w:rPr>
                <w:sz w:val="16"/>
                <w:szCs w:val="16"/>
                <w:lang w:eastAsia="en-US"/>
              </w:rPr>
              <w:t>stuurgegevens/</w:t>
            </w:r>
          </w:p>
          <w:p w:rsidR="005856C4" w:rsidRDefault="005856C4" w:rsidP="005856C4">
            <w:pPr>
              <w:rPr>
                <w:sz w:val="16"/>
                <w:szCs w:val="16"/>
                <w:lang w:eastAsia="en-US"/>
              </w:rPr>
            </w:pPr>
            <w:r>
              <w:rPr>
                <w:sz w:val="16"/>
                <w:szCs w:val="16"/>
                <w:lang w:eastAsia="en-US"/>
              </w:rPr>
              <w:t>ontvanger/</w:t>
            </w:r>
          </w:p>
          <w:p w:rsidR="005856C4" w:rsidRDefault="005856C4" w:rsidP="005856C4">
            <w:pPr>
              <w:rPr>
                <w:sz w:val="16"/>
                <w:szCs w:val="16"/>
                <w:lang w:eastAsia="en-US"/>
              </w:rPr>
            </w:pPr>
            <w:r>
              <w:rPr>
                <w:sz w:val="16"/>
                <w:szCs w:val="16"/>
                <w:lang w:eastAsia="en-US"/>
              </w:rPr>
              <w:t>organisatie</w:t>
            </w:r>
          </w:p>
        </w:tc>
        <w:tc>
          <w:tcPr>
            <w:tcW w:w="5220" w:type="dxa"/>
          </w:tcPr>
          <w:p w:rsidR="004C3E93" w:rsidRDefault="005856C4">
            <w:pPr>
              <w:keepNext/>
              <w:rPr>
                <w:sz w:val="16"/>
                <w:szCs w:val="16"/>
                <w:lang w:eastAsia="en-US"/>
              </w:rPr>
            </w:pPr>
            <w:r w:rsidRPr="00DC578A">
              <w:rPr>
                <w:sz w:val="16"/>
                <w:szCs w:val="16"/>
                <w:lang w:eastAsia="en-US"/>
              </w:rPr>
              <w:t>Het element</w:t>
            </w:r>
            <w:r>
              <w:rPr>
                <w:sz w:val="16"/>
                <w:szCs w:val="16"/>
                <w:lang w:eastAsia="en-US"/>
              </w:rPr>
              <w:t xml:space="preserve"> organisatie is verplicht</w:t>
            </w:r>
          </w:p>
        </w:tc>
      </w:tr>
    </w:tbl>
    <w:p w:rsidR="004C3E93" w:rsidRDefault="005856C4">
      <w:pPr>
        <w:pStyle w:val="Bijschrift"/>
      </w:pPr>
      <w:r>
        <w:t xml:space="preserve">Tabel </w:t>
      </w:r>
      <w:r w:rsidR="0081663F">
        <w:fldChar w:fldCharType="begin"/>
      </w:r>
      <w:r>
        <w:instrText xml:space="preserve"> SEQ Tabel \* ARABIC </w:instrText>
      </w:r>
      <w:r w:rsidR="0081663F">
        <w:fldChar w:fldCharType="separate"/>
      </w:r>
      <w:r>
        <w:rPr>
          <w:noProof/>
        </w:rPr>
        <w:t>5</w:t>
      </w:r>
      <w:r w:rsidR="0081663F">
        <w:fldChar w:fldCharType="end"/>
      </w:r>
      <w:r>
        <w:t>: aanvullende regels Fo01-bericht</w:t>
      </w:r>
    </w:p>
    <w:p w:rsidR="00C950BC" w:rsidRPr="00D04DD8" w:rsidRDefault="00C950BC" w:rsidP="00C950BC">
      <w:pPr>
        <w:pStyle w:val="Kop1"/>
      </w:pPr>
      <w:bookmarkStart w:id="353" w:name="_Toc389313166"/>
      <w:bookmarkStart w:id="354" w:name="_Toc392157278"/>
      <w:bookmarkEnd w:id="353"/>
      <w:r w:rsidRPr="00D04DD8">
        <w:lastRenderedPageBreak/>
        <w:t>Protocolbinding</w:t>
      </w:r>
      <w:bookmarkEnd w:id="354"/>
    </w:p>
    <w:p w:rsidR="00C950BC" w:rsidRPr="00D04DD8" w:rsidRDefault="00C950BC" w:rsidP="00C950BC">
      <w:r>
        <w:t xml:space="preserve">De hierboven beschreven </w:t>
      </w:r>
      <w:proofErr w:type="spellStart"/>
      <w:r>
        <w:t>StUF-</w:t>
      </w:r>
      <w:r w:rsidRPr="00D04DD8">
        <w:t>bericht</w:t>
      </w:r>
      <w:r>
        <w:t>en</w:t>
      </w:r>
      <w:proofErr w:type="spellEnd"/>
      <w:r w:rsidRPr="00D04DD8">
        <w:t xml:space="preserve"> wordt verstuurd naar de </w:t>
      </w:r>
      <w:proofErr w:type="spellStart"/>
      <w:r w:rsidRPr="00D04DD8">
        <w:t>CORV-voorziening</w:t>
      </w:r>
      <w:proofErr w:type="spellEnd"/>
      <w:r w:rsidRPr="00D04DD8">
        <w:t xml:space="preserve"> conform het Digikoppeling </w:t>
      </w:r>
      <w:proofErr w:type="spellStart"/>
      <w:r w:rsidRPr="00D04DD8">
        <w:t>ebMS</w:t>
      </w:r>
      <w:proofErr w:type="spellEnd"/>
      <w:r w:rsidRPr="00D04DD8">
        <w:t xml:space="preserve"> 2.0 profiel. Deze protocolbinding</w:t>
      </w:r>
      <w:r w:rsidR="002C7D0B">
        <w:t xml:space="preserve"> </w:t>
      </w:r>
      <w:r w:rsidRPr="00D04DD8">
        <w:t>is gespecificeerd in hoofdstuk 5.2.2 van het document ‘stuf.bindingen.030200.pdf’</w:t>
      </w:r>
      <w:r w:rsidR="002C7D0B">
        <w:t xml:space="preserve"> </w:t>
      </w:r>
      <w:r w:rsidRPr="00D04DD8">
        <w:t xml:space="preserve">dat onderdeel is van de </w:t>
      </w:r>
      <w:proofErr w:type="spellStart"/>
      <w:r w:rsidRPr="00D04DD8">
        <w:t>StUF</w:t>
      </w:r>
      <w:proofErr w:type="spellEnd"/>
      <w:r w:rsidRPr="00D04DD8">
        <w:t xml:space="preserve"> 3.01 onderlaag.</w:t>
      </w:r>
      <w:bookmarkStart w:id="355" w:name="_Toc381385190"/>
      <w:r w:rsidRPr="00D04DD8">
        <w:br w:type="page"/>
      </w:r>
    </w:p>
    <w:p w:rsidR="00DA4E58" w:rsidRDefault="00C950BC" w:rsidP="0003352F">
      <w:pPr>
        <w:pStyle w:val="Kop1"/>
        <w:numPr>
          <w:ilvl w:val="0"/>
          <w:numId w:val="0"/>
        </w:numPr>
        <w:rPr>
          <w:ins w:id="356" w:author="Arjan" w:date="2014-06-13T13:32:00Z"/>
        </w:rPr>
      </w:pPr>
      <w:bookmarkStart w:id="357" w:name="_Toc392157279"/>
      <w:bookmarkEnd w:id="355"/>
      <w:r w:rsidRPr="00D04DD8">
        <w:lastRenderedPageBreak/>
        <w:t>Bijlage 1: Interactieproces</w:t>
      </w:r>
      <w:ins w:id="358" w:author="Arjan" w:date="2014-06-13T13:32:00Z">
        <w:r w:rsidR="00DA4E58">
          <w:t>sen</w:t>
        </w:r>
      </w:ins>
      <w:bookmarkEnd w:id="357"/>
      <w:r w:rsidRPr="00D04DD8">
        <w:t xml:space="preserve">  </w:t>
      </w:r>
    </w:p>
    <w:p w:rsidR="00C950BC" w:rsidRPr="00D04DD8" w:rsidRDefault="00DA4E58" w:rsidP="00DA4E58">
      <w:pPr>
        <w:pStyle w:val="Kop2"/>
        <w:numPr>
          <w:ilvl w:val="0"/>
          <w:numId w:val="0"/>
        </w:numPr>
      </w:pPr>
      <w:bookmarkStart w:id="359" w:name="_Toc392157280"/>
      <w:r>
        <w:t>V</w:t>
      </w:r>
      <w:r w:rsidR="00C950BC" w:rsidRPr="00D04DD8">
        <w:t>erzoek tot onderzoek en maatregel</w:t>
      </w:r>
      <w:bookmarkEnd w:id="359"/>
    </w:p>
    <w:p w:rsidR="00C950BC" w:rsidRPr="00D04DD8" w:rsidRDefault="0003352F" w:rsidP="00C950BC">
      <w:r>
        <w:rPr>
          <w:noProof/>
        </w:rPr>
        <w:drawing>
          <wp:anchor distT="71755" distB="71755" distL="114300" distR="114300" simplePos="0" relativeHeight="251674624" behindDoc="0" locked="0" layoutInCell="1" allowOverlap="1">
            <wp:simplePos x="0" y="0"/>
            <wp:positionH relativeFrom="column">
              <wp:posOffset>4445</wp:posOffset>
            </wp:positionH>
            <wp:positionV relativeFrom="paragraph">
              <wp:posOffset>256540</wp:posOffset>
            </wp:positionV>
            <wp:extent cx="5638800" cy="7696835"/>
            <wp:effectExtent l="0" t="0" r="0" b="0"/>
            <wp:wrapTopAndBottom/>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638800" cy="7696835"/>
                    </a:xfrm>
                    <a:prstGeom prst="rect">
                      <a:avLst/>
                    </a:prstGeom>
                    <a:noFill/>
                    <a:ln w="9525">
                      <a:noFill/>
                      <a:miter lim="800000"/>
                      <a:headEnd/>
                      <a:tailEnd/>
                    </a:ln>
                  </pic:spPr>
                </pic:pic>
              </a:graphicData>
            </a:graphic>
          </wp:anchor>
        </w:drawing>
      </w:r>
      <w:r w:rsidR="00C950BC" w:rsidRPr="00D04DD8">
        <w:t>Bron: Stelselherziening Jeugdbescherming’, par. 3.1 (Justid; versie 0.5, 28-2-2014)</w:t>
      </w:r>
    </w:p>
    <w:p w:rsidR="00C950BC" w:rsidRPr="00D04DD8" w:rsidRDefault="00C950BC" w:rsidP="00C950BC">
      <w:r w:rsidRPr="00D04DD8">
        <w:lastRenderedPageBreak/>
        <w:t>Het proces kan op twee momenten starten, namelijk:</w:t>
      </w:r>
    </w:p>
    <w:p w:rsidR="00C950BC" w:rsidRDefault="00C950BC" w:rsidP="003E6EAD">
      <w:pPr>
        <w:numPr>
          <w:ilvl w:val="0"/>
          <w:numId w:val="13"/>
        </w:numPr>
        <w:spacing w:line="240" w:lineRule="atLeast"/>
        <w:contextualSpacing w:val="0"/>
      </w:pPr>
      <w:r w:rsidRPr="00D04DD8">
        <w:t xml:space="preserve">een verzoek tot onderzoek (VTO), welke geïnitieerd wordt door een melding/casusoverleg. </w:t>
      </w:r>
      <w:r>
        <w:t xml:space="preserve">De ‘verzoeker VTO’ initieert BT-050001: VTO, naar ‘Onderzoeker’. </w:t>
      </w:r>
    </w:p>
    <w:p w:rsidR="00C950BC" w:rsidRPr="00D04DD8" w:rsidRDefault="00C950BC" w:rsidP="003E6EAD">
      <w:pPr>
        <w:numPr>
          <w:ilvl w:val="0"/>
          <w:numId w:val="13"/>
        </w:numPr>
        <w:spacing w:line="240" w:lineRule="atLeast"/>
        <w:contextualSpacing w:val="0"/>
      </w:pPr>
      <w:r w:rsidRPr="00D04DD8">
        <w:t xml:space="preserve">een ambtshalve onderzoek, welke als een ‘intern’ proces gezien wordt van ‘Onderzoeker’. Dit betreft zaken waarbij de </w:t>
      </w:r>
      <w:proofErr w:type="spellStart"/>
      <w:r w:rsidRPr="00D04DD8">
        <w:t>RvdK</w:t>
      </w:r>
      <w:proofErr w:type="spellEnd"/>
      <w:r w:rsidRPr="00D04DD8">
        <w:t xml:space="preserve"> als ‘onderzoeker’ al betrokken is en vanuit die hoedanigheid ambtshalve een onderzoek start. </w:t>
      </w:r>
    </w:p>
    <w:p w:rsidR="00C950BC" w:rsidRPr="00D04DD8" w:rsidRDefault="00C950BC" w:rsidP="00C950BC"/>
    <w:p w:rsidR="00C950BC" w:rsidRPr="00D04DD8" w:rsidRDefault="00C950BC" w:rsidP="00C950BC">
      <w:r w:rsidRPr="00D04DD8">
        <w:t xml:space="preserve">De melder, ‘verzoeker VTO’ zal in de eerste situatie zélf de betrokkenen (ouders/kind(eren) berichten over het feit dat ze de </w:t>
      </w:r>
      <w:proofErr w:type="spellStart"/>
      <w:r w:rsidRPr="00D04DD8">
        <w:t>RvdK</w:t>
      </w:r>
      <w:proofErr w:type="spellEnd"/>
      <w:r w:rsidRPr="00D04DD8">
        <w:t xml:space="preserve">, als ‘onderzoeker’ hebben ingeschakeld middels een VTO. Als de betrokkenen niet door verzoeker op de hoogte zijn gebracht doordat bijv. het kind gevaar loopt, dan dient dit in het VTO aangegeven te worden. Dit valt buiten scope van dit proces. </w:t>
      </w:r>
    </w:p>
    <w:p w:rsidR="00C950BC" w:rsidRPr="00D04DD8" w:rsidRDefault="00C950BC" w:rsidP="00C950BC">
      <w:r w:rsidRPr="00D04DD8">
        <w:t>Vervolgens zijn de volgende twee mogelijkheden:</w:t>
      </w:r>
    </w:p>
    <w:p w:rsidR="00C950BC" w:rsidRPr="00D04DD8" w:rsidRDefault="00C950BC" w:rsidP="003E6EAD">
      <w:pPr>
        <w:numPr>
          <w:ilvl w:val="0"/>
          <w:numId w:val="16"/>
        </w:numPr>
        <w:spacing w:line="240" w:lineRule="atLeast"/>
        <w:contextualSpacing w:val="0"/>
      </w:pPr>
      <w:r w:rsidRPr="00D04DD8">
        <w:t xml:space="preserve">Indien het gaat om een verzoek tot onderzoek van ‘verzoeker VTO’ wordt het verzoek inhoudelijk beoordeeld middels een intake. Het resultaat hiervan wordt door ‘onderzoeker’ middels BT-050002: Notificatie intake aan ‘verzoeker VTO’ verstuurd. </w:t>
      </w:r>
    </w:p>
    <w:p w:rsidR="00C950BC" w:rsidRPr="00D04DD8" w:rsidRDefault="00C950BC" w:rsidP="003E6EAD">
      <w:pPr>
        <w:numPr>
          <w:ilvl w:val="1"/>
          <w:numId w:val="16"/>
        </w:numPr>
        <w:spacing w:line="240" w:lineRule="atLeast"/>
        <w:contextualSpacing w:val="0"/>
      </w:pPr>
      <w:r w:rsidRPr="00D04DD8">
        <w:t xml:space="preserve">Indien er geen onderzoek wordt gedaan, zal er geen maatregel gevraagd worden, waarna het proces eindigt. </w:t>
      </w:r>
    </w:p>
    <w:p w:rsidR="00C950BC" w:rsidRPr="00D04DD8" w:rsidRDefault="00C950BC" w:rsidP="003E6EAD">
      <w:pPr>
        <w:numPr>
          <w:ilvl w:val="1"/>
          <w:numId w:val="16"/>
        </w:numPr>
        <w:spacing w:line="240" w:lineRule="atLeast"/>
        <w:contextualSpacing w:val="0"/>
      </w:pPr>
      <w:r w:rsidRPr="00D04DD8">
        <w:t>Als er wel onderzoek wordt gedaan, dan wordt ‘verzoeker VTO’ op de hoogte gesteld van de uitkomst van het onderzoek, middels BT-050003.</w:t>
      </w:r>
    </w:p>
    <w:p w:rsidR="00C950BC" w:rsidRPr="00D04DD8" w:rsidRDefault="00C950BC" w:rsidP="003E6EAD">
      <w:pPr>
        <w:numPr>
          <w:ilvl w:val="0"/>
          <w:numId w:val="16"/>
        </w:numPr>
        <w:spacing w:line="240" w:lineRule="atLeast"/>
        <w:contextualSpacing w:val="0"/>
      </w:pPr>
      <w:r w:rsidRPr="00D04DD8">
        <w:t>Indien het gaat om een ambtshalve onderzoek, dan is de verantwoordelijke gemeente nog niet op de hoogte van het onderzoek. De verantwoordelijke gemeente in de rol van ‘regisseur zorgaanbod’ zal dan op de hoogte worden gebracht middels BT-050009: Notificatie ambtshalve onderzoek. Nadat het onderzoek is uitgevoerd, wordt ‘regisseur zorgaanbod‘ op de hoogte gesteld van de uitkomst van het onderzoek, middels BT-050010: Notificatie uitkomst ambtshalve onderzoek.</w:t>
      </w:r>
    </w:p>
    <w:p w:rsidR="00C950BC" w:rsidRPr="00D04DD8" w:rsidRDefault="00C950BC" w:rsidP="00C950BC">
      <w:pPr>
        <w:ind w:left="360"/>
      </w:pPr>
    </w:p>
    <w:p w:rsidR="00C950BC" w:rsidRPr="00D04DD8" w:rsidRDefault="00C950BC" w:rsidP="00C950BC">
      <w:r w:rsidRPr="00D04DD8">
        <w:t xml:space="preserve">‘Onderzoeker’ zal tevens de belanghebbenden op de hoogte brengen. De professionals weten elkaar indien nodig te vinden, er is te allen tijde overleg mogelijk buiten dit proces om. </w:t>
      </w:r>
    </w:p>
    <w:p w:rsidR="00C950BC" w:rsidRDefault="00C950BC" w:rsidP="00C950BC">
      <w:r w:rsidRPr="00D04DD8">
        <w:t xml:space="preserve">Vervolgens wordt na het onderzoek door ‘Onderzoeker’ BT-050003 ‘notificatie uitkomst onderzoek’ aan ‘verzoeker VTO’ verstuurd. </w:t>
      </w:r>
      <w:r>
        <w:t>Hierin staat:</w:t>
      </w:r>
    </w:p>
    <w:p w:rsidR="00C950BC" w:rsidRPr="00D04DD8" w:rsidRDefault="00C950BC" w:rsidP="003E6EAD">
      <w:pPr>
        <w:numPr>
          <w:ilvl w:val="0"/>
          <w:numId w:val="14"/>
        </w:numPr>
        <w:spacing w:line="240" w:lineRule="atLeast"/>
        <w:contextualSpacing w:val="0"/>
      </w:pPr>
      <w:r w:rsidRPr="00D04DD8">
        <w:t>dat ‘onderzoeker’ de ‘beslisser’ om een maatregel gaat vragen of;</w:t>
      </w:r>
    </w:p>
    <w:p w:rsidR="00C950BC" w:rsidRPr="00D04DD8" w:rsidRDefault="00C950BC" w:rsidP="003E6EAD">
      <w:pPr>
        <w:numPr>
          <w:ilvl w:val="0"/>
          <w:numId w:val="14"/>
        </w:numPr>
        <w:spacing w:line="240" w:lineRule="atLeast"/>
        <w:contextualSpacing w:val="0"/>
      </w:pPr>
      <w:r w:rsidRPr="00D04DD8">
        <w:t xml:space="preserve">dat ‘onderzoeker’ de ‘beslisser’ niet om een maatregel gaat vragen.  </w:t>
      </w:r>
    </w:p>
    <w:p w:rsidR="00C950BC" w:rsidRPr="00D04DD8" w:rsidRDefault="00C950BC" w:rsidP="00C950BC"/>
    <w:p w:rsidR="00C950BC" w:rsidRPr="00D04DD8" w:rsidRDefault="00C950BC" w:rsidP="00C950BC">
      <w:r w:rsidRPr="00D04DD8">
        <w:t xml:space="preserve">Tegelijkertijd met het op de hoogte brengen van ‘verzoeker VTO’ zal ‘onderzoeker’ ook de belanghebbenden op de hoogte stellen van de uitkomst van het onderzoek. Belanghebbenden hebben recht op het volledige rapport. Er zal ook een adviesgesprek plaatsvinden tussen ‘onderzoeker’ en de ‘belanghebbenden’).  </w:t>
      </w:r>
    </w:p>
    <w:p w:rsidR="00C950BC" w:rsidRPr="00D04DD8" w:rsidRDefault="00C950BC" w:rsidP="003E6EAD">
      <w:pPr>
        <w:numPr>
          <w:ilvl w:val="0"/>
          <w:numId w:val="15"/>
        </w:numPr>
        <w:spacing w:line="240" w:lineRule="atLeast"/>
        <w:contextualSpacing w:val="0"/>
      </w:pPr>
      <w:r w:rsidRPr="00D04DD8">
        <w:t xml:space="preserve">Indien er uit onderzoek is gebleken dat ‘onderzoeker’ een maatregel niet wenselijk acht, dan eindigt het proces hier. Een mogelijkheid die nog wel bestaat is de mogelijkheid van verzoeker om een interventie te plegen en aan ‘onderzoeker’ te vragen om ‘beslisser’ alsnog ambtshalve om een maatregel te vragen, dus zonder officieel verzoek van ‘onderzoeker’. </w:t>
      </w:r>
    </w:p>
    <w:p w:rsidR="00C950BC" w:rsidRPr="00D04DD8" w:rsidRDefault="00C950BC" w:rsidP="00C950BC"/>
    <w:p w:rsidR="00C950BC" w:rsidRPr="00D04DD8" w:rsidRDefault="00C950BC" w:rsidP="003E6EAD">
      <w:pPr>
        <w:numPr>
          <w:ilvl w:val="0"/>
          <w:numId w:val="15"/>
        </w:numPr>
        <w:spacing w:line="240" w:lineRule="atLeast"/>
        <w:contextualSpacing w:val="0"/>
      </w:pPr>
      <w:r w:rsidRPr="00D04DD8">
        <w:t>Indien uit onderzoek blijkt dat er volgens ‘onderzoeker’ wel een maatregel nodig is, zal deze een verzoek tot maatregel, ook wel rekest genoemd,  indienen bij ‘Beslisser’, middels BT-050004. Tegelijkertijd zal ‘onderzoeker’ een kopie van het verzoek tot maatregel sturen aan de in het verzoek opgenomen ‘uitvoerder’ van de maatregel, BT-050005.</w:t>
      </w:r>
    </w:p>
    <w:p w:rsidR="00C950BC" w:rsidRPr="00D04DD8" w:rsidRDefault="00C950BC" w:rsidP="00C950BC"/>
    <w:p w:rsidR="00C950BC" w:rsidRPr="00D04DD8" w:rsidRDefault="00C950BC" w:rsidP="00C950BC">
      <w:r w:rsidRPr="00D04DD8">
        <w:t xml:space="preserve">Zodra ‘beslisser’ een uitspraak heeft gedaan over het verzoek tot maatregel, zal deze middels BT-050006, ‘onderzoeker’ op de hoogte stellen van de beslissing, alsmede de ‘uitvoerder’ (BT-050007) en de ‘Belanghebbenden’ (BT-050008). </w:t>
      </w:r>
    </w:p>
    <w:p w:rsidR="00C950BC" w:rsidRPr="00D04DD8" w:rsidRDefault="00C950BC" w:rsidP="003E6EAD">
      <w:pPr>
        <w:numPr>
          <w:ilvl w:val="0"/>
          <w:numId w:val="12"/>
        </w:numPr>
        <w:spacing w:line="240" w:lineRule="atLeast"/>
        <w:contextualSpacing w:val="0"/>
      </w:pPr>
      <w:r w:rsidRPr="00D04DD8">
        <w:lastRenderedPageBreak/>
        <w:t xml:space="preserve">Indien er geen maatregel is opgelegd door ‘beslisser, zal ‘onderzoeker’ intern gaan beoordelen wat verder te doen. Het resultaat hiervan is (nog) niet opgenomen in dit proces. Vooralsnog eindigt het onderhavige proces indien deze situatie zich voordoet. </w:t>
      </w:r>
    </w:p>
    <w:p w:rsidR="00C950BC" w:rsidRDefault="00C950BC" w:rsidP="003E6EAD">
      <w:pPr>
        <w:numPr>
          <w:ilvl w:val="0"/>
          <w:numId w:val="12"/>
        </w:numPr>
        <w:spacing w:line="240" w:lineRule="atLeast"/>
        <w:contextualSpacing w:val="0"/>
      </w:pPr>
      <w:r w:rsidRPr="00D04DD8">
        <w:t xml:space="preserve">Indien er wel een maatregel is opgelegd, zal ‘uitvoerder’ starten met de uitvoering van de maatregel. </w:t>
      </w:r>
      <w:r>
        <w:t xml:space="preserve">Een interne aangelegenheid voor ‘Uitvoerder’. </w:t>
      </w:r>
    </w:p>
    <w:p w:rsidR="00C950BC" w:rsidRDefault="00C950BC" w:rsidP="00C950BC"/>
    <w:p w:rsidR="00C950BC" w:rsidRPr="00D04DD8" w:rsidRDefault="00C950BC" w:rsidP="00C950BC">
      <w:r w:rsidRPr="00D04DD8">
        <w:t>Vervolgens kunnen zich drie situaties voordoen, waardoor het proces elders voort wordt gezet, namelijk:</w:t>
      </w:r>
    </w:p>
    <w:p w:rsidR="00C950BC" w:rsidRPr="00D04DD8" w:rsidRDefault="00C950BC" w:rsidP="003E6EAD">
      <w:pPr>
        <w:numPr>
          <w:ilvl w:val="0"/>
          <w:numId w:val="11"/>
        </w:numPr>
        <w:spacing w:line="240" w:lineRule="auto"/>
        <w:contextualSpacing w:val="0"/>
      </w:pPr>
      <w:r w:rsidRPr="00D04DD8">
        <w:t>Tussentijdse beëindiging – proces toetsende taak wordt gestart (zie IP-050002);</w:t>
      </w:r>
    </w:p>
    <w:p w:rsidR="00C950BC" w:rsidRPr="00D04DD8" w:rsidRDefault="00C950BC" w:rsidP="003E6EAD">
      <w:pPr>
        <w:numPr>
          <w:ilvl w:val="0"/>
          <w:numId w:val="11"/>
        </w:numPr>
        <w:spacing w:line="240" w:lineRule="auto"/>
        <w:contextualSpacing w:val="0"/>
      </w:pPr>
      <w:r w:rsidRPr="00D04DD8">
        <w:t>maatregel eindigt door het niet-verlengen – proces toetsen taak wordt gestart (zie IP-050002);</w:t>
      </w:r>
    </w:p>
    <w:p w:rsidR="00C950BC" w:rsidRDefault="00C950BC" w:rsidP="003E6EAD">
      <w:pPr>
        <w:numPr>
          <w:ilvl w:val="0"/>
          <w:numId w:val="11"/>
        </w:numPr>
        <w:spacing w:line="240" w:lineRule="auto"/>
        <w:contextualSpacing w:val="0"/>
      </w:pPr>
      <w:r w:rsidRPr="00143EC8">
        <w:t>verzoek tot verlenging</w:t>
      </w:r>
      <w:r>
        <w:t>.</w:t>
      </w:r>
    </w:p>
    <w:p w:rsidR="00B36E25" w:rsidRDefault="00B36E25" w:rsidP="004F75A6"/>
    <w:p w:rsidR="00AE6F29" w:rsidRDefault="00AE6F29">
      <w:pPr>
        <w:contextualSpacing w:val="0"/>
      </w:pPr>
      <w:r>
        <w:br w:type="page"/>
      </w:r>
    </w:p>
    <w:p w:rsidR="00AE6F29" w:rsidRDefault="00AE6F29" w:rsidP="00AE6F29">
      <w:pPr>
        <w:pStyle w:val="Kop2"/>
        <w:numPr>
          <w:ilvl w:val="0"/>
          <w:numId w:val="0"/>
        </w:numPr>
      </w:pPr>
      <w:bookmarkStart w:id="360" w:name="_Toc392157281"/>
      <w:ins w:id="361" w:author="Arjan" w:date="2014-06-13T13:35:00Z">
        <w:r>
          <w:lastRenderedPageBreak/>
          <w:t>Zorgmelding</w:t>
        </w:r>
      </w:ins>
      <w:bookmarkEnd w:id="360"/>
    </w:p>
    <w:p w:rsidR="00AE6F29" w:rsidRPr="00D04DD8" w:rsidRDefault="00AE6F29" w:rsidP="00AE6F29">
      <w:pPr>
        <w:rPr>
          <w:ins w:id="362" w:author="Arjan" w:date="2014-06-13T13:36:00Z"/>
        </w:rPr>
      </w:pPr>
      <w:ins w:id="363" w:author="Arjan" w:date="2014-06-13T13:36:00Z">
        <w:r w:rsidRPr="00D04DD8">
          <w:t xml:space="preserve">Bron: </w:t>
        </w:r>
      </w:ins>
      <w:ins w:id="364" w:author="Arjan" w:date="2014-06-13T13:37:00Z">
        <w:r>
          <w:t>Procesanalyse Zorgmelding</w:t>
        </w:r>
      </w:ins>
      <w:ins w:id="365" w:author="Arjan" w:date="2014-06-13T13:36:00Z">
        <w:r w:rsidRPr="00D04DD8">
          <w:t xml:space="preserve">, par. </w:t>
        </w:r>
      </w:ins>
      <w:ins w:id="366" w:author="Arjan" w:date="2014-06-13T13:38:00Z">
        <w:r>
          <w:t>2</w:t>
        </w:r>
      </w:ins>
      <w:ins w:id="367" w:author="Arjan" w:date="2014-06-13T13:36:00Z">
        <w:r>
          <w:t>.1 (</w:t>
        </w:r>
        <w:proofErr w:type="spellStart"/>
        <w:r>
          <w:t>Justid</w:t>
        </w:r>
        <w:proofErr w:type="spellEnd"/>
        <w:r>
          <w:t>; versie 0.</w:t>
        </w:r>
      </w:ins>
      <w:ins w:id="368" w:author="Arjan" w:date="2014-06-13T13:38:00Z">
        <w:r>
          <w:t>3</w:t>
        </w:r>
      </w:ins>
      <w:ins w:id="369" w:author="Arjan" w:date="2014-06-13T13:36:00Z">
        <w:r w:rsidRPr="00D04DD8">
          <w:t xml:space="preserve">, </w:t>
        </w:r>
      </w:ins>
      <w:ins w:id="370" w:author="Arjan" w:date="2014-06-13T13:38:00Z">
        <w:r>
          <w:t>3-6</w:t>
        </w:r>
      </w:ins>
      <w:ins w:id="371" w:author="Arjan" w:date="2014-06-13T13:36:00Z">
        <w:r w:rsidRPr="00D04DD8">
          <w:t>-2014)</w:t>
        </w:r>
      </w:ins>
    </w:p>
    <w:p w:rsidR="00AE6F29" w:rsidRDefault="00AE6F29" w:rsidP="004F75A6">
      <w:pPr>
        <w:rPr>
          <w:ins w:id="372" w:author="Arjan" w:date="2014-06-13T13:38:00Z"/>
        </w:rPr>
      </w:pPr>
    </w:p>
    <w:p w:rsidR="00AE6F29" w:rsidRDefault="00AE6F29" w:rsidP="00AE6F29">
      <w:ins w:id="373" w:author="Arjan" w:date="2014-06-13T13:38:00Z">
        <w:r>
          <w:t>De handhaver (i.c. de Politie) verstuurt op basis van signalen of onderzoek een zorgmelding naar de regisseur zorgaanbod (i.c. de gemeente).</w:t>
        </w:r>
      </w:ins>
      <w:bookmarkStart w:id="374" w:name="_Toc250643588"/>
      <w:bookmarkEnd w:id="374"/>
    </w:p>
    <w:p w:rsidR="00AE6F29" w:rsidRDefault="00AE6F29" w:rsidP="00AE6F29">
      <w:pPr>
        <w:rPr>
          <w:ins w:id="375" w:author="Arjan" w:date="2014-06-13T13:38:00Z"/>
        </w:rPr>
      </w:pPr>
    </w:p>
    <w:p w:rsidR="00AE6F29" w:rsidRDefault="00F51EB4" w:rsidP="00AE6F29">
      <w:pPr>
        <w:rPr>
          <w:ins w:id="376" w:author="Arjan" w:date="2014-06-13T13:38:00Z"/>
        </w:rPr>
      </w:pPr>
      <w:ins w:id="377" w:author="Arjan" w:date="2014-06-13T13:38:00Z">
        <w:r>
          <w:rPr>
            <w:noProof/>
          </w:rPr>
          <w:drawing>
            <wp:inline distT="0" distB="0" distL="0" distR="0">
              <wp:extent cx="4890135" cy="2329815"/>
              <wp:effectExtent l="19050" t="0" r="5715" b="0"/>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4890135" cy="2329815"/>
                      </a:xfrm>
                      <a:prstGeom prst="rect">
                        <a:avLst/>
                      </a:prstGeom>
                      <a:noFill/>
                      <a:ln w="9525">
                        <a:noFill/>
                        <a:miter lim="800000"/>
                        <a:headEnd/>
                        <a:tailEnd/>
                      </a:ln>
                    </pic:spPr>
                  </pic:pic>
                </a:graphicData>
              </a:graphic>
            </wp:inline>
          </w:drawing>
        </w:r>
      </w:ins>
    </w:p>
    <w:p w:rsidR="00AE6F29" w:rsidRDefault="00AE6F29" w:rsidP="00AE6F29">
      <w:pPr>
        <w:rPr>
          <w:ins w:id="378" w:author="Arjan" w:date="2014-06-13T13:38:00Z"/>
        </w:rPr>
      </w:pPr>
    </w:p>
    <w:p w:rsidR="00AE6F29" w:rsidRPr="0089605E" w:rsidRDefault="00AE6F29" w:rsidP="00AE6F29">
      <w:pPr>
        <w:rPr>
          <w:ins w:id="379" w:author="Arjan" w:date="2014-06-13T13:38:00Z"/>
        </w:rPr>
      </w:pPr>
      <w:ins w:id="380" w:author="Arjan" w:date="2014-06-13T13:38:00Z">
        <w:r>
          <w:t>De handhaver heeft redenen om aan te nemen dat er een zorgvraag is (al dan niet acuut) of dat een jeugdige, jonger dan 12 jaar, verdacht is van een strafbaar feit. De handhaver verstuurt hierop een zorgmelding naar de regisseur zorgaanbod met daarin opgenomen het zorgformulier.</w:t>
        </w:r>
      </w:ins>
    </w:p>
    <w:p w:rsidR="00AE6F29" w:rsidRDefault="00AE6F29" w:rsidP="004F75A6"/>
    <w:p w:rsidR="009D18ED" w:rsidRDefault="009D18ED" w:rsidP="009D18ED">
      <w:pPr>
        <w:pStyle w:val="Kop1"/>
        <w:numPr>
          <w:ilvl w:val="0"/>
          <w:numId w:val="0"/>
        </w:numPr>
      </w:pPr>
      <w:bookmarkStart w:id="381" w:name="_Toc392157282"/>
      <w:r>
        <w:lastRenderedPageBreak/>
        <w:t>Bijlage 2: Voorbeeldberichten</w:t>
      </w:r>
      <w:bookmarkEnd w:id="381"/>
    </w:p>
    <w:p w:rsidR="006A425E" w:rsidRDefault="009D18ED" w:rsidP="004F75A6">
      <w:r>
        <w:t>Voor beide berichten zoals beschreven in de paragrafen 5.1. en 5.2 geven we hieronder een voorbeeld.</w:t>
      </w:r>
    </w:p>
    <w:p w:rsidR="009D18ED" w:rsidRDefault="00E11743" w:rsidP="00E11743">
      <w:pPr>
        <w:pStyle w:val="2kopjevet"/>
      </w:pPr>
      <w:r>
        <w:t>Asynchroon dienstbericht VTO</w:t>
      </w:r>
    </w:p>
    <w:p w:rsidR="00E11743" w:rsidRDefault="00E11743" w:rsidP="00E11743">
      <w:r>
        <w:t>&lt;?</w:t>
      </w:r>
      <w:proofErr w:type="spellStart"/>
      <w:r>
        <w:t>xml</w:t>
      </w:r>
      <w:proofErr w:type="spellEnd"/>
      <w:r>
        <w:t xml:space="preserve"> </w:t>
      </w:r>
      <w:proofErr w:type="spellStart"/>
      <w:r>
        <w:t>version</w:t>
      </w:r>
      <w:proofErr w:type="spellEnd"/>
      <w:r>
        <w:t xml:space="preserve">="1.0" </w:t>
      </w:r>
      <w:proofErr w:type="spellStart"/>
      <w:r>
        <w:t>encoding</w:t>
      </w:r>
      <w:proofErr w:type="spellEnd"/>
      <w:r>
        <w:t>="UTF-8"?&gt;</w:t>
      </w:r>
    </w:p>
    <w:p w:rsidR="00E11743" w:rsidRPr="007A06B2" w:rsidRDefault="00D13352" w:rsidP="00E11743">
      <w:pPr>
        <w:rPr>
          <w:lang w:val="en-US"/>
        </w:rPr>
      </w:pPr>
      <w:r w:rsidRPr="00D13352">
        <w:rPr>
          <w:lang w:val="en-US"/>
        </w:rPr>
        <w:t xml:space="preserve">&lt;!--Sample XML file generated by </w:t>
      </w:r>
      <w:proofErr w:type="spellStart"/>
      <w:r w:rsidRPr="00D13352">
        <w:rPr>
          <w:lang w:val="en-US"/>
        </w:rPr>
        <w:t>XMLSpy</w:t>
      </w:r>
      <w:proofErr w:type="spellEnd"/>
      <w:r w:rsidRPr="00D13352">
        <w:rPr>
          <w:lang w:val="en-US"/>
        </w:rPr>
        <w:t xml:space="preserve"> v2013 rel. 2 sp2 (http://www.altova.com)--&gt;</w:t>
      </w:r>
    </w:p>
    <w:p w:rsidR="00E11743" w:rsidRPr="007A06B2" w:rsidRDefault="00D13352" w:rsidP="00E11743">
      <w:pPr>
        <w:rPr>
          <w:lang w:val="en-US"/>
        </w:rPr>
      </w:pPr>
      <w:r w:rsidRPr="00D13352">
        <w:rPr>
          <w:lang w:val="en-US"/>
        </w:rPr>
        <w:t xml:space="preserve">&lt;ZKN:vtoDi01 </w:t>
      </w:r>
      <w:proofErr w:type="spellStart"/>
      <w:r w:rsidRPr="00D13352">
        <w:rPr>
          <w:lang w:val="en-US"/>
        </w:rPr>
        <w:t>xsi:schemaLocation</w:t>
      </w:r>
      <w:proofErr w:type="spellEnd"/>
      <w:r w:rsidRPr="00D13352">
        <w:rPr>
          <w:lang w:val="en-US"/>
        </w:rPr>
        <w:t xml:space="preserve">="http://www.egem.nl/StUF/sector/zkn/0310 zkn0310_msg_corv.xsd" </w:t>
      </w:r>
      <w:proofErr w:type="spellStart"/>
      <w:r w:rsidRPr="00D13352">
        <w:rPr>
          <w:lang w:val="en-US"/>
        </w:rPr>
        <w:t>xmlns:StUF</w:t>
      </w:r>
      <w:proofErr w:type="spellEnd"/>
      <w:r w:rsidRPr="00D13352">
        <w:rPr>
          <w:lang w:val="en-US"/>
        </w:rPr>
        <w:t xml:space="preserve">="http://www.egem.nl/StUF/StUF0301" </w:t>
      </w:r>
      <w:proofErr w:type="spellStart"/>
      <w:r w:rsidRPr="00D13352">
        <w:rPr>
          <w:lang w:val="en-US"/>
        </w:rPr>
        <w:t>xmlns:BG</w:t>
      </w:r>
      <w:proofErr w:type="spellEnd"/>
      <w:r w:rsidRPr="00D13352">
        <w:rPr>
          <w:lang w:val="en-US"/>
        </w:rPr>
        <w:t xml:space="preserve">="http://www.egem.nl/StUF/sector/bg/0310" </w:t>
      </w:r>
      <w:proofErr w:type="spellStart"/>
      <w:r w:rsidRPr="00D13352">
        <w:rPr>
          <w:lang w:val="en-US"/>
        </w:rPr>
        <w:t>xmlns:ZKN</w:t>
      </w:r>
      <w:proofErr w:type="spellEnd"/>
      <w:r w:rsidRPr="00D13352">
        <w:rPr>
          <w:lang w:val="en-US"/>
        </w:rPr>
        <w:t xml:space="preserve">="http://www.egem.nl/StUF/sector/zkn/0310" </w:t>
      </w:r>
      <w:proofErr w:type="spellStart"/>
      <w:r w:rsidRPr="00D13352">
        <w:rPr>
          <w:lang w:val="en-US"/>
        </w:rPr>
        <w:t>xmlns:xsi</w:t>
      </w:r>
      <w:proofErr w:type="spellEnd"/>
      <w:r w:rsidRPr="00D13352">
        <w:rPr>
          <w:lang w:val="en-US"/>
        </w:rPr>
        <w:t xml:space="preserve">="http://www.w3.org/2001/XMLSchema-instance" </w:t>
      </w:r>
      <w:proofErr w:type="spellStart"/>
      <w:r w:rsidRPr="00D13352">
        <w:rPr>
          <w:lang w:val="en-US"/>
        </w:rPr>
        <w:t>xmlns:xmime</w:t>
      </w:r>
      <w:proofErr w:type="spellEnd"/>
      <w:r w:rsidRPr="00D13352">
        <w:rPr>
          <w:lang w:val="en-US"/>
        </w:rPr>
        <w:t>="http://www.w3.org/2005/05/xmlmime"&gt;</w:t>
      </w:r>
    </w:p>
    <w:p w:rsidR="00E11743" w:rsidRDefault="00D13352" w:rsidP="00E11743">
      <w:r w:rsidRPr="00D13352">
        <w:rPr>
          <w:lang w:val="en-US"/>
        </w:rPr>
        <w:tab/>
      </w:r>
      <w:r w:rsidR="00E11743">
        <w:t>&lt;ZKN:stuurgegevens&gt;</w:t>
      </w:r>
    </w:p>
    <w:p w:rsidR="00E11743" w:rsidRDefault="00E11743" w:rsidP="00E11743">
      <w:r>
        <w:tab/>
      </w:r>
      <w:r>
        <w:tab/>
        <w:t>&lt;</w:t>
      </w:r>
      <w:proofErr w:type="spellStart"/>
      <w:r>
        <w:t>StUF</w:t>
      </w:r>
      <w:proofErr w:type="spellEnd"/>
      <w:r>
        <w:t>:berichtcode&gt;Di01&lt;/</w:t>
      </w:r>
      <w:proofErr w:type="spellStart"/>
      <w:r>
        <w:t>StUF</w:t>
      </w:r>
      <w:proofErr w:type="spellEnd"/>
      <w:r>
        <w:t>:berichtcode&gt;</w:t>
      </w:r>
    </w:p>
    <w:p w:rsidR="00E11743" w:rsidRDefault="00E11743" w:rsidP="00E11743">
      <w:r>
        <w:tab/>
      </w:r>
      <w:r>
        <w:tab/>
        <w:t>&lt;</w:t>
      </w:r>
      <w:proofErr w:type="spellStart"/>
      <w:r>
        <w:t>StUF</w:t>
      </w:r>
      <w:proofErr w:type="spellEnd"/>
      <w:r>
        <w:t>:zender&gt;</w:t>
      </w:r>
    </w:p>
    <w:p w:rsidR="00E11743" w:rsidRDefault="00E11743" w:rsidP="00E11743">
      <w:r>
        <w:tab/>
      </w:r>
      <w:r>
        <w:tab/>
      </w:r>
      <w:r>
        <w:tab/>
        <w:t>&lt;</w:t>
      </w:r>
      <w:proofErr w:type="spellStart"/>
      <w:r>
        <w:t>StUF</w:t>
      </w:r>
      <w:proofErr w:type="spellEnd"/>
      <w:r>
        <w:t>:organisatie&gt;0363&lt;/</w:t>
      </w:r>
      <w:proofErr w:type="spellStart"/>
      <w:r>
        <w:t>StUF</w:t>
      </w:r>
      <w:proofErr w:type="spellEnd"/>
      <w:r>
        <w:t>:organisatie&gt;</w:t>
      </w:r>
    </w:p>
    <w:p w:rsidR="00E11743" w:rsidRDefault="00E11743" w:rsidP="00E11743">
      <w:r>
        <w:tab/>
      </w:r>
      <w:r>
        <w:tab/>
      </w:r>
      <w:r>
        <w:tab/>
        <w:t>&lt;</w:t>
      </w:r>
      <w:proofErr w:type="spellStart"/>
      <w:r>
        <w:t>StUF</w:t>
      </w:r>
      <w:proofErr w:type="spellEnd"/>
      <w:r>
        <w:t>:applicatie&gt;Applicatie Gemeente A&lt;/</w:t>
      </w:r>
      <w:proofErr w:type="spellStart"/>
      <w:r>
        <w:t>StUF</w:t>
      </w:r>
      <w:proofErr w:type="spellEnd"/>
      <w:r>
        <w:t>:applicatie&gt;</w:t>
      </w:r>
    </w:p>
    <w:p w:rsidR="00E11743" w:rsidRDefault="00E11743" w:rsidP="00E11743">
      <w:r>
        <w:tab/>
      </w:r>
      <w:r>
        <w:tab/>
      </w:r>
      <w:r>
        <w:tab/>
        <w:t>&lt;</w:t>
      </w:r>
      <w:proofErr w:type="spellStart"/>
      <w:r>
        <w:t>StUF</w:t>
      </w:r>
      <w:proofErr w:type="spellEnd"/>
      <w:r>
        <w:t>:administratie&gt;Administratie 1&lt;/</w:t>
      </w:r>
      <w:proofErr w:type="spellStart"/>
      <w:r>
        <w:t>StUF</w:t>
      </w:r>
      <w:proofErr w:type="spellEnd"/>
      <w:r>
        <w:t>:administratie&gt;</w:t>
      </w:r>
    </w:p>
    <w:p w:rsidR="00E11743" w:rsidRDefault="00E11743" w:rsidP="00E11743">
      <w:r>
        <w:tab/>
      </w:r>
      <w:r>
        <w:tab/>
        <w:t>&lt;/</w:t>
      </w:r>
      <w:proofErr w:type="spellStart"/>
      <w:r>
        <w:t>StUF</w:t>
      </w:r>
      <w:proofErr w:type="spellEnd"/>
      <w:r>
        <w:t>:zender&gt;</w:t>
      </w:r>
    </w:p>
    <w:p w:rsidR="00E11743" w:rsidRDefault="00E11743" w:rsidP="00E11743">
      <w:r>
        <w:tab/>
      </w:r>
      <w:r>
        <w:tab/>
        <w:t>&lt;</w:t>
      </w:r>
      <w:proofErr w:type="spellStart"/>
      <w:r>
        <w:t>StUF</w:t>
      </w:r>
      <w:proofErr w:type="spellEnd"/>
      <w:r>
        <w:t>:ontvanger&gt;</w:t>
      </w:r>
    </w:p>
    <w:p w:rsidR="00E11743" w:rsidRPr="007A06B2" w:rsidRDefault="00E11743" w:rsidP="00E11743">
      <w:pPr>
        <w:rPr>
          <w:lang w:val="en-US"/>
        </w:rPr>
      </w:pPr>
      <w:r>
        <w:tab/>
      </w:r>
      <w:r>
        <w:tab/>
      </w:r>
      <w:r>
        <w:tab/>
      </w:r>
      <w:r w:rsidR="00D13352" w:rsidRPr="00D13352">
        <w:rPr>
          <w:lang w:val="en-US"/>
        </w:rPr>
        <w:t>&lt;</w:t>
      </w:r>
      <w:proofErr w:type="spellStart"/>
      <w:r w:rsidR="00D13352" w:rsidRPr="00D13352">
        <w:rPr>
          <w:lang w:val="en-US"/>
        </w:rPr>
        <w:t>StUF:applicatie</w:t>
      </w:r>
      <w:proofErr w:type="spellEnd"/>
      <w:r w:rsidR="00D13352" w:rsidRPr="00D13352">
        <w:rPr>
          <w:lang w:val="en-US"/>
        </w:rPr>
        <w:t>&gt;</w:t>
      </w:r>
      <w:proofErr w:type="spellStart"/>
      <w:r w:rsidR="00D13352" w:rsidRPr="00D13352">
        <w:rPr>
          <w:lang w:val="en-US"/>
        </w:rPr>
        <w:t>Applicatie</w:t>
      </w:r>
      <w:proofErr w:type="spellEnd"/>
      <w:r w:rsidR="00D13352" w:rsidRPr="00D13352">
        <w:rPr>
          <w:lang w:val="en-US"/>
        </w:rPr>
        <w:t xml:space="preserve"> </w:t>
      </w:r>
      <w:proofErr w:type="spellStart"/>
      <w:r w:rsidR="00D13352" w:rsidRPr="00D13352">
        <w:rPr>
          <w:lang w:val="en-US"/>
        </w:rPr>
        <w:t>RvdK</w:t>
      </w:r>
      <w:proofErr w:type="spellEnd"/>
      <w:r w:rsidR="00D13352" w:rsidRPr="00D13352">
        <w:rPr>
          <w:lang w:val="en-US"/>
        </w:rPr>
        <w:t>&lt;/</w:t>
      </w:r>
      <w:proofErr w:type="spellStart"/>
      <w:r w:rsidR="00D13352" w:rsidRPr="00D13352">
        <w:rPr>
          <w:lang w:val="en-US"/>
        </w:rPr>
        <w:t>StUF:applicatie</w:t>
      </w:r>
      <w:proofErr w:type="spellEnd"/>
      <w:r w:rsidR="00D13352" w:rsidRPr="00D13352">
        <w:rPr>
          <w:lang w:val="en-US"/>
        </w:rPr>
        <w:t>&gt;</w:t>
      </w:r>
    </w:p>
    <w:p w:rsidR="00E11743" w:rsidRDefault="00D13352" w:rsidP="00E11743">
      <w:r w:rsidRPr="00D13352">
        <w:rPr>
          <w:lang w:val="en-US"/>
        </w:rPr>
        <w:tab/>
      </w:r>
      <w:r w:rsidRPr="00D13352">
        <w:rPr>
          <w:lang w:val="en-US"/>
        </w:rPr>
        <w:tab/>
      </w:r>
      <w:r w:rsidR="00E11743">
        <w:t>&lt;/</w:t>
      </w:r>
      <w:proofErr w:type="spellStart"/>
      <w:r w:rsidR="00E11743">
        <w:t>StUF</w:t>
      </w:r>
      <w:proofErr w:type="spellEnd"/>
      <w:r w:rsidR="00E11743">
        <w:t>:ontvanger&gt;</w:t>
      </w:r>
    </w:p>
    <w:p w:rsidR="00E11743" w:rsidRDefault="00E11743" w:rsidP="00E11743">
      <w:r>
        <w:tab/>
      </w:r>
      <w:r>
        <w:tab/>
        <w:t>&lt;</w:t>
      </w:r>
      <w:proofErr w:type="spellStart"/>
      <w:r>
        <w:t>StUF</w:t>
      </w:r>
      <w:proofErr w:type="spellEnd"/>
      <w:r>
        <w:t>:referentienummer&gt;1&lt;/</w:t>
      </w:r>
      <w:proofErr w:type="spellStart"/>
      <w:r>
        <w:t>StUF</w:t>
      </w:r>
      <w:proofErr w:type="spellEnd"/>
      <w:r>
        <w:t>:referentienummer&gt;</w:t>
      </w:r>
    </w:p>
    <w:p w:rsidR="00E11743" w:rsidRDefault="00E11743" w:rsidP="00E11743">
      <w:r>
        <w:tab/>
      </w:r>
      <w:r>
        <w:tab/>
        <w:t>&lt;</w:t>
      </w:r>
      <w:proofErr w:type="spellStart"/>
      <w:r>
        <w:t>StUF</w:t>
      </w:r>
      <w:proofErr w:type="spellEnd"/>
      <w:r>
        <w:t>:</w:t>
      </w:r>
      <w:proofErr w:type="spellStart"/>
      <w:r>
        <w:t>tijdstipBericht</w:t>
      </w:r>
      <w:proofErr w:type="spellEnd"/>
      <w:r>
        <w:t>&gt;00000000&lt;/</w:t>
      </w:r>
      <w:proofErr w:type="spellStart"/>
      <w:r>
        <w:t>StUF</w:t>
      </w:r>
      <w:proofErr w:type="spellEnd"/>
      <w:r>
        <w:t>:</w:t>
      </w:r>
      <w:proofErr w:type="spellStart"/>
      <w:r>
        <w:t>tijdstipBericht</w:t>
      </w:r>
      <w:proofErr w:type="spellEnd"/>
      <w:r>
        <w:t>&gt;</w:t>
      </w:r>
    </w:p>
    <w:p w:rsidR="00E11743" w:rsidRDefault="00E11743" w:rsidP="00E11743">
      <w:r>
        <w:tab/>
      </w:r>
      <w:r>
        <w:tab/>
        <w:t>&lt;</w:t>
      </w:r>
      <w:proofErr w:type="spellStart"/>
      <w:r>
        <w:t>StUF</w:t>
      </w:r>
      <w:proofErr w:type="spellEnd"/>
      <w:r>
        <w:t xml:space="preserve">:functie&gt;Verzoek tot </w:t>
      </w:r>
      <w:proofErr w:type="spellStart"/>
      <w:r>
        <w:t>RvdK-onderzoek</w:t>
      </w:r>
      <w:proofErr w:type="spellEnd"/>
      <w:r>
        <w:t>&lt;/</w:t>
      </w:r>
      <w:proofErr w:type="spellStart"/>
      <w:r>
        <w:t>StUF</w:t>
      </w:r>
      <w:proofErr w:type="spellEnd"/>
      <w:r>
        <w:t>:functie&gt;</w:t>
      </w:r>
    </w:p>
    <w:p w:rsidR="00E11743" w:rsidRDefault="00E11743" w:rsidP="00E11743">
      <w:r>
        <w:tab/>
        <w:t>&lt;/ZKN:stuurgegevens&gt;</w:t>
      </w:r>
    </w:p>
    <w:p w:rsidR="00E11743" w:rsidRDefault="00E11743" w:rsidP="00E11743">
      <w:r>
        <w:tab/>
        <w:t xml:space="preserve">&lt;ZKN:object </w:t>
      </w:r>
      <w:proofErr w:type="spellStart"/>
      <w:r>
        <w:t>StUF</w:t>
      </w:r>
      <w:proofErr w:type="spellEnd"/>
      <w:r>
        <w:t>:entiteittype="ZAK"&gt;</w:t>
      </w:r>
    </w:p>
    <w:p w:rsidR="00E11743" w:rsidRDefault="00E11743" w:rsidP="00E11743">
      <w:r>
        <w:tab/>
      </w:r>
      <w:r>
        <w:tab/>
        <w:t>&lt;ZKN:identificatie&gt;111111111&lt;/ZKN:identificatie&gt;</w:t>
      </w:r>
    </w:p>
    <w:p w:rsidR="00E11743" w:rsidRDefault="00E11743" w:rsidP="00E11743">
      <w:r>
        <w:tab/>
      </w:r>
      <w:r>
        <w:tab/>
        <w:t xml:space="preserve">&lt;ZKN:omschrijving&gt;Problemen in gezin De </w:t>
      </w:r>
      <w:proofErr w:type="spellStart"/>
      <w:r>
        <w:t>Bee</w:t>
      </w:r>
      <w:proofErr w:type="spellEnd"/>
      <w:r>
        <w:t>&lt;/ZKN:omschrijving&gt;</w:t>
      </w:r>
    </w:p>
    <w:p w:rsidR="00E11743" w:rsidRDefault="00E11743" w:rsidP="00E11743">
      <w:r>
        <w:tab/>
      </w:r>
      <w:r>
        <w:tab/>
        <w:t>&lt;ZKN:startdatum&gt;20120427&lt;/ZKN:startdatum&gt;</w:t>
      </w:r>
    </w:p>
    <w:p w:rsidR="00E11743" w:rsidRDefault="00E11743" w:rsidP="00E11743">
      <w:r>
        <w:tab/>
      </w:r>
      <w:r>
        <w:tab/>
        <w:t>&lt;ZKN:registratiedatum&gt;20120427&lt;/ZKN:registratiedatum&gt;</w:t>
      </w:r>
    </w:p>
    <w:p w:rsidR="00E11743" w:rsidRDefault="00E11743" w:rsidP="00E11743">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t>&lt;</w:t>
      </w:r>
      <w:proofErr w:type="spellStart"/>
      <w:r>
        <w:t>StUF</w:t>
      </w:r>
      <w:proofErr w:type="spellEnd"/>
      <w:r>
        <w:t>:</w:t>
      </w:r>
      <w:proofErr w:type="spellStart"/>
      <w:r>
        <w:t>extraElement</w:t>
      </w:r>
      <w:proofErr w:type="spellEnd"/>
      <w:r>
        <w:t xml:space="preserve"> naam="urgentie"&gt;Hoog&lt;/</w:t>
      </w:r>
      <w:proofErr w:type="spellStart"/>
      <w:r>
        <w:t>StUF</w:t>
      </w:r>
      <w:proofErr w:type="spellEnd"/>
      <w:r>
        <w:t>:</w:t>
      </w:r>
      <w:proofErr w:type="spellStart"/>
      <w:r>
        <w:t>extraElement</w:t>
      </w:r>
      <w:proofErr w:type="spellEnd"/>
      <w:r>
        <w:t>&gt;</w:t>
      </w:r>
    </w:p>
    <w:p w:rsidR="00E11743" w:rsidRDefault="00E11743" w:rsidP="00E11743">
      <w:r>
        <w:tab/>
      </w:r>
      <w:r>
        <w:tab/>
      </w:r>
      <w:r>
        <w:tab/>
        <w:t>&lt;</w:t>
      </w:r>
      <w:proofErr w:type="spellStart"/>
      <w:r>
        <w:t>StUF</w:t>
      </w:r>
      <w:proofErr w:type="spellEnd"/>
      <w:r>
        <w:t>:</w:t>
      </w:r>
      <w:proofErr w:type="spellStart"/>
      <w:r>
        <w:t>extraElement</w:t>
      </w:r>
      <w:proofErr w:type="spellEnd"/>
      <w:r>
        <w:t xml:space="preserve"> naam="rolJeugzorgVerzoeker"&gt;[rolJeugzorgVerzoeker]&lt;/StUF:extraElement&gt;</w:t>
      </w:r>
    </w:p>
    <w:p w:rsidR="00E11743" w:rsidRDefault="00E11743" w:rsidP="00E11743">
      <w:r>
        <w:tab/>
      </w:r>
      <w:r>
        <w:tab/>
      </w:r>
      <w:r>
        <w:tab/>
        <w:t>&lt;</w:t>
      </w:r>
      <w:proofErr w:type="spellStart"/>
      <w:r>
        <w:t>StUF</w:t>
      </w:r>
      <w:proofErr w:type="spellEnd"/>
      <w:r>
        <w:t>:</w:t>
      </w:r>
      <w:proofErr w:type="spellStart"/>
      <w:r>
        <w:t>extraElement</w:t>
      </w:r>
      <w:proofErr w:type="spellEnd"/>
      <w:r>
        <w:t xml:space="preserve"> naam="gezinsGeschiedenis"&gt;[gezinsGeschiedenis]&lt;/StUF:extraElement&gt;</w:t>
      </w:r>
    </w:p>
    <w:p w:rsidR="00E11743" w:rsidRDefault="00E11743" w:rsidP="00E11743">
      <w:r>
        <w:tab/>
      </w:r>
      <w:r>
        <w:tab/>
        <w:t>&lt;/</w:t>
      </w:r>
      <w:proofErr w:type="spellStart"/>
      <w:r>
        <w:t>StUF</w:t>
      </w:r>
      <w:proofErr w:type="spellEnd"/>
      <w:r>
        <w:t>:</w:t>
      </w:r>
      <w:proofErr w:type="spellStart"/>
      <w:r>
        <w:t>extraElementen</w:t>
      </w:r>
      <w:proofErr w:type="spellEnd"/>
      <w:r>
        <w:t>&gt;</w:t>
      </w:r>
    </w:p>
    <w:p w:rsidR="00E11743" w:rsidRDefault="00E11743" w:rsidP="00E11743">
      <w:r>
        <w:tab/>
      </w:r>
      <w:r>
        <w:tab/>
        <w:t>&lt;ZKN:</w:t>
      </w:r>
      <w:proofErr w:type="spellStart"/>
      <w:r>
        <w:t>isVan</w:t>
      </w:r>
      <w:proofErr w:type="spellEnd"/>
      <w:r>
        <w:t xml:space="preserve"> </w:t>
      </w:r>
      <w:proofErr w:type="spellStart"/>
      <w:r>
        <w:t>StUF</w:t>
      </w:r>
      <w:proofErr w:type="spellEnd"/>
      <w:r>
        <w:t>:entiteittype="ZAKZKT"&gt;</w:t>
      </w:r>
    </w:p>
    <w:p w:rsidR="00E11743" w:rsidRDefault="00E11743" w:rsidP="00E11743">
      <w:r>
        <w:tab/>
      </w:r>
      <w:r>
        <w:tab/>
      </w:r>
      <w:r>
        <w:tab/>
        <w:t xml:space="preserve">&lt;ZKN:gerelateerde </w:t>
      </w:r>
      <w:proofErr w:type="spellStart"/>
      <w:r>
        <w:t>StUF</w:t>
      </w:r>
      <w:proofErr w:type="spellEnd"/>
      <w:r>
        <w:t>:entiteittype="ZKT"&gt;</w:t>
      </w:r>
    </w:p>
    <w:p w:rsidR="00E11743" w:rsidRDefault="00E11743" w:rsidP="00E11743">
      <w:r>
        <w:tab/>
      </w:r>
      <w:r>
        <w:tab/>
      </w:r>
      <w:r>
        <w:tab/>
      </w:r>
      <w:r>
        <w:tab/>
        <w:t>&lt;ZKN:</w:t>
      </w:r>
      <w:proofErr w:type="spellStart"/>
      <w:r>
        <w:t>omschrijvingGeneriek</w:t>
      </w:r>
      <w:proofErr w:type="spellEnd"/>
      <w:r>
        <w:t>&gt;Overwegen kinderbeschermingsmaatregel&lt;/ZKN:</w:t>
      </w:r>
      <w:proofErr w:type="spellStart"/>
      <w:r>
        <w:t>omschrijvingGeneriek</w:t>
      </w:r>
      <w:proofErr w:type="spellEnd"/>
      <w:r>
        <w:t>&gt;</w:t>
      </w:r>
    </w:p>
    <w:p w:rsidR="00E11743" w:rsidRDefault="00E11743" w:rsidP="00E11743">
      <w:r>
        <w:tab/>
      </w:r>
      <w:r>
        <w:tab/>
      </w:r>
      <w:r>
        <w:tab/>
        <w:t>&lt;/ZKN:gerelateerde&gt;</w:t>
      </w:r>
    </w:p>
    <w:p w:rsidR="00E11743" w:rsidRDefault="00E11743" w:rsidP="00E11743">
      <w:r>
        <w:tab/>
      </w:r>
      <w:r>
        <w:tab/>
        <w:t>&lt;/ZKN:</w:t>
      </w:r>
      <w:proofErr w:type="spellStart"/>
      <w:r>
        <w:t>isVan</w:t>
      </w:r>
      <w:proofErr w:type="spellEnd"/>
      <w:r>
        <w:t>&gt;</w:t>
      </w:r>
    </w:p>
    <w:p w:rsidR="00E11743" w:rsidRDefault="00E11743" w:rsidP="00E11743">
      <w:r>
        <w:tab/>
      </w:r>
      <w:r>
        <w:tab/>
        <w:t>&lt;ZKN:</w:t>
      </w:r>
      <w:proofErr w:type="spellStart"/>
      <w:r>
        <w:t>heeftBetrekkingOp</w:t>
      </w:r>
      <w:proofErr w:type="spellEnd"/>
      <w:r>
        <w:t xml:space="preserve"> </w:t>
      </w:r>
      <w:proofErr w:type="spellStart"/>
      <w:r>
        <w:t>StUF</w:t>
      </w:r>
      <w:proofErr w:type="spellEnd"/>
      <w:r>
        <w:t>:entiteittype="ZAKOBJ"&gt;</w:t>
      </w:r>
    </w:p>
    <w:p w:rsidR="00E11743" w:rsidRDefault="00E11743" w:rsidP="00E11743">
      <w:r>
        <w:tab/>
      </w:r>
      <w:r>
        <w:tab/>
      </w:r>
      <w:r>
        <w:tab/>
        <w:t>&lt;ZKN:gerelateerde&gt;</w:t>
      </w:r>
    </w:p>
    <w:p w:rsidR="00E11743" w:rsidRDefault="00E11743" w:rsidP="00E11743">
      <w:r>
        <w:tab/>
      </w:r>
      <w:r>
        <w:tab/>
      </w:r>
      <w:r>
        <w:tab/>
      </w:r>
      <w:r>
        <w:tab/>
        <w:t>&lt;ZKN:</w:t>
      </w:r>
      <w:proofErr w:type="spellStart"/>
      <w:r>
        <w:t>natuurlijkPersoon</w:t>
      </w:r>
      <w:proofErr w:type="spellEnd"/>
      <w:r>
        <w:t xml:space="preserve"> </w:t>
      </w:r>
      <w:proofErr w:type="spellStart"/>
      <w:r>
        <w:t>StUF</w:t>
      </w:r>
      <w:proofErr w:type="spellEnd"/>
      <w:r>
        <w:t>:entiteittype="NPS"&gt;</w:t>
      </w:r>
    </w:p>
    <w:p w:rsidR="00E11743" w:rsidRDefault="00E11743" w:rsidP="00E11743">
      <w:r>
        <w:lastRenderedPageBreak/>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&lt;BG:voornamen&gt;Frank&lt;/BG:voornamen&gt;</w:t>
      </w:r>
    </w:p>
    <w:p w:rsidR="00E11743" w:rsidRDefault="00E11743" w:rsidP="00E11743">
      <w:r>
        <w:tab/>
      </w:r>
      <w:r>
        <w:tab/>
      </w:r>
      <w:r>
        <w:tab/>
      </w:r>
      <w:r>
        <w:tab/>
      </w:r>
      <w:r>
        <w:tab/>
        <w:t>&lt;BG:geslachtsaanduiding&gt;M&lt;/BG:geslachtsaanduiding&gt;</w:t>
      </w:r>
    </w:p>
    <w:p w:rsidR="00E11743" w:rsidRDefault="00E11743" w:rsidP="00E11743">
      <w:r>
        <w:tab/>
      </w:r>
      <w:r>
        <w:tab/>
      </w:r>
      <w:r>
        <w:tab/>
      </w:r>
      <w:r>
        <w:tab/>
      </w:r>
      <w:r>
        <w:tab/>
        <w:t>&lt;BG:geboortedatum&gt;20101010&lt;/BG:geboortedatum&gt;</w:t>
      </w:r>
    </w:p>
    <w:p w:rsidR="00E11743" w:rsidRDefault="00E11743" w:rsidP="00E11743">
      <w:r>
        <w:tab/>
      </w:r>
      <w:r>
        <w:tab/>
      </w:r>
      <w:r>
        <w:tab/>
      </w:r>
      <w:r>
        <w:tab/>
      </w:r>
      <w:r>
        <w:tab/>
        <w:t>&lt;BG:</w:t>
      </w:r>
      <w:proofErr w:type="spellStart"/>
      <w:r>
        <w:t>sub.telefoonnummer</w:t>
      </w:r>
      <w:proofErr w:type="spellEnd"/>
      <w:r>
        <w:t>&gt;020-3457890&lt;/BG:</w:t>
      </w:r>
      <w:proofErr w:type="spellStart"/>
      <w:r>
        <w:t>sub.telefoonnummer</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"&gt;1&lt;/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naam="vreemdelingennummer"&gt;123456789A&lt;/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r>
      <w:r>
        <w:tab/>
        <w:t>&lt;ZKN:omschrijving&gt;</w:t>
      </w:r>
      <w:proofErr w:type="spellStart"/>
      <w:r>
        <w:t>Client</w:t>
      </w:r>
      <w:proofErr w:type="spellEnd"/>
      <w:r>
        <w:t>&lt;/ZKN:omschrijving&gt;</w:t>
      </w:r>
    </w:p>
    <w:p w:rsidR="00E11743" w:rsidRDefault="00E11743" w:rsidP="00E11743">
      <w:r>
        <w:tab/>
      </w:r>
      <w:r>
        <w:tab/>
        <w:t>&lt;/ZKN:</w:t>
      </w:r>
      <w:proofErr w:type="spellStart"/>
      <w:r>
        <w:t>heeftBetrekkingOp</w:t>
      </w:r>
      <w:proofErr w:type="spellEnd"/>
      <w:r>
        <w:t>&gt;</w:t>
      </w:r>
    </w:p>
    <w:p w:rsidR="00E11743" w:rsidRDefault="00E11743" w:rsidP="00E11743">
      <w:r>
        <w:tab/>
      </w:r>
      <w:r>
        <w:tab/>
        <w:t>&lt;ZKN:</w:t>
      </w:r>
      <w:proofErr w:type="spellStart"/>
      <w:r>
        <w:t>heeftBetrekkingOp</w:t>
      </w:r>
      <w:proofErr w:type="spellEnd"/>
      <w:r>
        <w:t xml:space="preserve"> </w:t>
      </w:r>
      <w:proofErr w:type="spellStart"/>
      <w:r>
        <w:t>StUF</w:t>
      </w:r>
      <w:proofErr w:type="spellEnd"/>
      <w:r>
        <w:t>:entiteittype="ZAKOBJ"&gt;</w:t>
      </w:r>
    </w:p>
    <w:p w:rsidR="00E11743" w:rsidRDefault="00E11743" w:rsidP="00E11743">
      <w:r>
        <w:tab/>
      </w:r>
      <w:r>
        <w:tab/>
      </w:r>
      <w:r>
        <w:tab/>
        <w:t>&lt;ZKN:gerelateerde&gt;</w:t>
      </w:r>
    </w:p>
    <w:p w:rsidR="00E11743" w:rsidRDefault="00E11743" w:rsidP="00E11743">
      <w:r>
        <w:tab/>
      </w:r>
      <w:r>
        <w:tab/>
      </w:r>
      <w:r>
        <w:tab/>
      </w:r>
      <w:r>
        <w:tab/>
        <w:t>&lt;ZKN:</w:t>
      </w:r>
      <w:proofErr w:type="spellStart"/>
      <w:r>
        <w:t>natuurlijkPersoon</w:t>
      </w:r>
      <w:proofErr w:type="spellEnd"/>
      <w:r>
        <w:t xml:space="preserve"> </w:t>
      </w:r>
      <w:proofErr w:type="spellStart"/>
      <w:r>
        <w:t>StUF</w:t>
      </w:r>
      <w:proofErr w:type="spellEnd"/>
      <w:r>
        <w:t>:entiteittype="NPS"&gt;</w:t>
      </w:r>
    </w:p>
    <w:p w:rsidR="00E11743" w:rsidRDefault="00E11743" w:rsidP="00E11743">
      <w:r>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&lt;BG:voornamen&gt;Francien&lt;/BG:voornamen&gt;</w:t>
      </w:r>
    </w:p>
    <w:p w:rsidR="00E11743" w:rsidRDefault="00E11743" w:rsidP="00E11743">
      <w:r>
        <w:tab/>
      </w:r>
      <w:r>
        <w:tab/>
      </w:r>
      <w:r>
        <w:tab/>
      </w:r>
      <w:r>
        <w:tab/>
      </w:r>
      <w:r>
        <w:tab/>
        <w:t>&lt;BG:geslachtsaanduiding&gt;V&lt;/BG:geslachtsaanduiding&gt;</w:t>
      </w:r>
    </w:p>
    <w:p w:rsidR="00E11743" w:rsidRDefault="00E11743" w:rsidP="00E11743">
      <w:r>
        <w:tab/>
      </w:r>
      <w:r>
        <w:tab/>
      </w:r>
      <w:r>
        <w:tab/>
      </w:r>
      <w:r>
        <w:tab/>
      </w:r>
      <w:r>
        <w:tab/>
        <w:t>&lt;BG:geboortedatum&gt;20011010&lt;/BG:geboortedatum&gt;</w:t>
      </w:r>
    </w:p>
    <w:p w:rsidR="00E11743" w:rsidRDefault="00E11743" w:rsidP="00E11743">
      <w:r>
        <w:tab/>
      </w:r>
      <w:r>
        <w:tab/>
      </w:r>
      <w:r>
        <w:tab/>
      </w:r>
      <w:r>
        <w:tab/>
      </w:r>
      <w:r>
        <w:tab/>
        <w:t>&lt;BG:</w:t>
      </w:r>
      <w:proofErr w:type="spellStart"/>
      <w:r>
        <w:t>sub.telefoonnummer</w:t>
      </w:r>
      <w:proofErr w:type="spellEnd"/>
      <w:r>
        <w:t>&gt;020-3457890&lt;/BG:</w:t>
      </w:r>
      <w:proofErr w:type="spellStart"/>
      <w:r>
        <w:t>sub.telefoonnummer</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"&gt;2&lt;/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w:t>
      </w:r>
      <w:proofErr w:type="spellStart"/>
      <w:r>
        <w:t>RNI-nummer</w:t>
      </w:r>
      <w:proofErr w:type="spellEnd"/>
      <w:r>
        <w:t>"&gt;222444123&lt;/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r>
      <w:r>
        <w:tab/>
        <w:t>&lt;ZKN:omschrijving&gt;</w:t>
      </w:r>
      <w:proofErr w:type="spellStart"/>
      <w:r>
        <w:t>Client</w:t>
      </w:r>
      <w:proofErr w:type="spellEnd"/>
      <w:r>
        <w:t>&lt;/ZKN:omschrijving&gt;</w:t>
      </w:r>
    </w:p>
    <w:p w:rsidR="00E11743" w:rsidRDefault="00E11743" w:rsidP="00E11743">
      <w:r>
        <w:tab/>
      </w:r>
      <w:r>
        <w:tab/>
        <w:t>&lt;/ZKN:</w:t>
      </w:r>
      <w:proofErr w:type="spellStart"/>
      <w:r>
        <w:t>heeftBetrekkingOp</w:t>
      </w:r>
      <w:proofErr w:type="spellEnd"/>
      <w:r>
        <w:t>&gt;</w:t>
      </w:r>
    </w:p>
    <w:p w:rsidR="00E11743" w:rsidRDefault="00E11743" w:rsidP="00E11743">
      <w:r>
        <w:tab/>
      </w:r>
      <w:r>
        <w:tab/>
        <w:t>&lt;ZKN:</w:t>
      </w:r>
      <w:proofErr w:type="spellStart"/>
      <w:r>
        <w:t>heeftBetrekkingOp</w:t>
      </w:r>
      <w:proofErr w:type="spellEnd"/>
      <w:r>
        <w:t xml:space="preserve"> </w:t>
      </w:r>
      <w:proofErr w:type="spellStart"/>
      <w:r>
        <w:t>StUF</w:t>
      </w:r>
      <w:proofErr w:type="spellEnd"/>
      <w:r>
        <w:t>:entiteittype="ZAKOBJ"&gt;</w:t>
      </w:r>
    </w:p>
    <w:p w:rsidR="00E11743" w:rsidRDefault="00E11743" w:rsidP="00E11743">
      <w:r>
        <w:tab/>
      </w:r>
      <w:r>
        <w:tab/>
      </w:r>
      <w:r>
        <w:tab/>
        <w:t>&lt;ZKN:gerelateerde&gt;</w:t>
      </w:r>
    </w:p>
    <w:p w:rsidR="00E11743" w:rsidRDefault="00E11743" w:rsidP="00E11743">
      <w:r>
        <w:tab/>
      </w:r>
      <w:r>
        <w:tab/>
      </w:r>
      <w:r>
        <w:tab/>
      </w:r>
      <w:r>
        <w:tab/>
        <w:t>&lt;ZKN:</w:t>
      </w:r>
      <w:proofErr w:type="spellStart"/>
      <w:r>
        <w:t>natuurlijkPersoon</w:t>
      </w:r>
      <w:proofErr w:type="spellEnd"/>
      <w:r>
        <w:t xml:space="preserve"> </w:t>
      </w:r>
      <w:proofErr w:type="spellStart"/>
      <w:r>
        <w:t>StUF</w:t>
      </w:r>
      <w:proofErr w:type="spellEnd"/>
      <w:r>
        <w:t>:entiteittype="NPS"&gt;</w:t>
      </w:r>
    </w:p>
    <w:p w:rsidR="00E11743" w:rsidRDefault="00E11743" w:rsidP="00E11743">
      <w:r>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w:t>
      </w:r>
      <w:proofErr w:type="spellStart"/>
      <w:r>
        <w:t>Kareltje</w:t>
      </w:r>
      <w:proofErr w:type="spellEnd"/>
      <w:r>
        <w:t>&lt;/BG:voornamen&gt;</w:t>
      </w:r>
    </w:p>
    <w:p w:rsidR="00E11743" w:rsidRDefault="00E11743" w:rsidP="00E11743">
      <w:r>
        <w:tab/>
      </w:r>
      <w:r>
        <w:tab/>
      </w:r>
      <w:r>
        <w:tab/>
      </w:r>
      <w:r>
        <w:tab/>
      </w:r>
      <w:r>
        <w:tab/>
        <w:t>&lt;BG:geslachtsaanduiding&gt;V&lt;/BG:geslachtsaanduiding&gt;</w:t>
      </w:r>
    </w:p>
    <w:p w:rsidR="00E11743" w:rsidRDefault="00E11743" w:rsidP="00E11743">
      <w:r>
        <w:tab/>
      </w:r>
      <w:r>
        <w:tab/>
      </w:r>
      <w:r>
        <w:tab/>
      </w:r>
      <w:r>
        <w:tab/>
      </w:r>
      <w:r>
        <w:tab/>
        <w:t xml:space="preserve">&lt;BG:geboortedatum </w:t>
      </w:r>
      <w:proofErr w:type="spellStart"/>
      <w:r>
        <w:t>StUF</w:t>
      </w:r>
      <w:proofErr w:type="spellEnd"/>
      <w:r>
        <w:t>:</w:t>
      </w:r>
      <w:proofErr w:type="spellStart"/>
      <w:r>
        <w:t>noValue</w:t>
      </w:r>
      <w:proofErr w:type="spellEnd"/>
      <w:r>
        <w:t>="</w:t>
      </w:r>
      <w:proofErr w:type="spellStart"/>
      <w:r>
        <w:t>waardeOnbekend</w:t>
      </w:r>
      <w:proofErr w:type="spellEnd"/>
      <w:r>
        <w:t xml:space="preserve">" </w:t>
      </w:r>
      <w:proofErr w:type="spellStart"/>
      <w:r>
        <w:t>xsi</w:t>
      </w:r>
      <w:proofErr w:type="spellEnd"/>
      <w:r>
        <w:t>:</w:t>
      </w:r>
      <w:proofErr w:type="spellStart"/>
      <w:r>
        <w:t>nil</w:t>
      </w:r>
      <w:proofErr w:type="spellEnd"/>
      <w:r>
        <w:t>="</w:t>
      </w:r>
      <w:proofErr w:type="spellStart"/>
      <w:r>
        <w:t>true</w:t>
      </w:r>
      <w:proofErr w:type="spellEnd"/>
      <w:r>
        <w:t>"/&gt;</w:t>
      </w:r>
    </w:p>
    <w:p w:rsidR="00E11743" w:rsidRDefault="00E11743" w:rsidP="00E11743">
      <w:r>
        <w:lastRenderedPageBreak/>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"&gt;3&lt;/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w:t>
      </w:r>
      <w:proofErr w:type="spellStart"/>
      <w:r>
        <w:t>beschrijvendeIdentificatie</w:t>
      </w:r>
      <w:proofErr w:type="spellEnd"/>
      <w:r>
        <w:t xml:space="preserve">"&gt;Niet geregistreerde zoon van </w:t>
      </w:r>
      <w:proofErr w:type="spellStart"/>
      <w:r>
        <w:t>Mathilda</w:t>
      </w:r>
      <w:proofErr w:type="spellEnd"/>
      <w:r>
        <w:t xml:space="preserve"> de </w:t>
      </w:r>
      <w:proofErr w:type="spellStart"/>
      <w:r>
        <w:t>Bee</w:t>
      </w:r>
      <w:proofErr w:type="spellEnd"/>
      <w:r>
        <w:t>&lt;/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r>
      <w:r>
        <w:tab/>
        <w:t>&lt;ZKN:omschrijving&gt;</w:t>
      </w:r>
      <w:proofErr w:type="spellStart"/>
      <w:r>
        <w:t>Client</w:t>
      </w:r>
      <w:proofErr w:type="spellEnd"/>
      <w:r>
        <w:t>&lt;/ZKN:omschrijving&gt;</w:t>
      </w:r>
    </w:p>
    <w:p w:rsidR="00E11743" w:rsidRDefault="00E11743" w:rsidP="00E11743">
      <w:r>
        <w:tab/>
      </w:r>
      <w:r>
        <w:tab/>
        <w:t>&lt;/ZKN:</w:t>
      </w:r>
      <w:proofErr w:type="spellStart"/>
      <w:r>
        <w:t>heeftBetrekkingOp</w:t>
      </w:r>
      <w:proofErr w:type="spellEnd"/>
      <w:r>
        <w:t>&gt;</w:t>
      </w:r>
    </w:p>
    <w:p w:rsidR="00E11743" w:rsidRDefault="00E11743" w:rsidP="00E11743">
      <w:r>
        <w:tab/>
      </w:r>
      <w:r>
        <w:tab/>
        <w:t>&lt;ZKN:</w:t>
      </w:r>
      <w:proofErr w:type="spellStart"/>
      <w:r>
        <w:t>heeftAlsBelanghebbende</w:t>
      </w:r>
      <w:proofErr w:type="spellEnd"/>
      <w:r>
        <w:t xml:space="preserve"> </w:t>
      </w:r>
      <w:proofErr w:type="spellStart"/>
      <w:r>
        <w:t>StUF</w:t>
      </w:r>
      <w:proofErr w:type="spellEnd"/>
      <w:r>
        <w:t>:entiteittype="ZAKBTRBLH"&gt;</w:t>
      </w:r>
    </w:p>
    <w:p w:rsidR="00E11743" w:rsidRDefault="00E11743" w:rsidP="00E11743">
      <w:r>
        <w:tab/>
      </w:r>
      <w:r>
        <w:tab/>
      </w:r>
      <w:r>
        <w:tab/>
        <w:t xml:space="preserve">&lt;ZKN:gerelateerde </w:t>
      </w:r>
      <w:proofErr w:type="spellStart"/>
      <w:r>
        <w:t>StUF</w:t>
      </w:r>
      <w:proofErr w:type="spellEnd"/>
      <w:r>
        <w:t>:entiteittype="BTR"&gt;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r>
      <w:r>
        <w:tab/>
      </w:r>
      <w:r>
        <w:tab/>
        <w:t>&lt;BG:</w:t>
      </w:r>
      <w:proofErr w:type="spellStart"/>
      <w:r>
        <w:t>inp.bsn</w:t>
      </w:r>
      <w:proofErr w:type="spellEnd"/>
      <w:r>
        <w:t>&gt;111222333&lt;/BG:</w:t>
      </w:r>
      <w:proofErr w:type="spellStart"/>
      <w:r>
        <w:t>inp.bsn</w:t>
      </w:r>
      <w:proofErr w:type="spellEnd"/>
      <w:r>
        <w:t>&gt;</w:t>
      </w:r>
    </w:p>
    <w:p w:rsidR="00E11743" w:rsidRDefault="00E11743" w:rsidP="00E11743">
      <w:r>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w:t>
      </w:r>
      <w:proofErr w:type="spellStart"/>
      <w:r>
        <w:t>Mathilda</w:t>
      </w:r>
      <w:proofErr w:type="spellEnd"/>
      <w:r>
        <w:t>&lt;/BG:voornamen&gt;</w:t>
      </w:r>
    </w:p>
    <w:p w:rsidR="00E11743" w:rsidRDefault="00E11743" w:rsidP="00E11743">
      <w:r>
        <w:tab/>
      </w:r>
      <w:r>
        <w:tab/>
      </w:r>
      <w:r>
        <w:tab/>
      </w:r>
      <w:r>
        <w:tab/>
      </w:r>
      <w:r>
        <w:tab/>
        <w:t>&lt;BG:</w:t>
      </w:r>
      <w:proofErr w:type="spellStart"/>
      <w:r>
        <w:t>sub.telefoonnummer</w:t>
      </w:r>
      <w:proofErr w:type="spellEnd"/>
      <w:r>
        <w:t>&gt;020-3457890&lt;/BG:</w:t>
      </w:r>
      <w:proofErr w:type="spellStart"/>
      <w:r>
        <w:t>sub.telefoonnummer</w:t>
      </w:r>
      <w:proofErr w:type="spellEnd"/>
      <w:r>
        <w:t>&gt;</w:t>
      </w:r>
    </w:p>
    <w:p w:rsidR="00E11743" w:rsidRDefault="00E11743" w:rsidP="00E11743">
      <w:r>
        <w:tab/>
      </w:r>
      <w:r>
        <w:tab/>
      </w:r>
      <w:r>
        <w:tab/>
      </w:r>
      <w:r>
        <w:tab/>
      </w:r>
      <w:r>
        <w:tab/>
        <w:t>&lt;BG:</w:t>
      </w:r>
      <w:proofErr w:type="spellStart"/>
      <w:r>
        <w:t>sub.emailadres</w:t>
      </w:r>
      <w:proofErr w:type="spellEnd"/>
      <w:r>
        <w:t>&gt;</w:t>
      </w:r>
      <w:proofErr w:type="spellStart"/>
      <w:r>
        <w:t>mathildadb</w:t>
      </w:r>
      <w:proofErr w:type="spellEnd"/>
      <w:r>
        <w:t>@geenemail.com&lt;/BG:sub.emailadres&gt;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r>
      <w:r>
        <w:tab/>
        <w:t>&lt;ZKN:omschrijving&gt;Moeder&lt;/ZKN:omschrijving&gt;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"&gt;1&lt;/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indicatieGeinformeerd</w:t>
      </w:r>
      <w:proofErr w:type="spellEnd"/>
      <w:r>
        <w:t>"&gt;</w:t>
      </w:r>
      <w:proofErr w:type="spellStart"/>
      <w:r>
        <w:t>true</w:t>
      </w:r>
      <w:proofErr w:type="spellEnd"/>
      <w:r>
        <w:t>&lt;/</w:t>
      </w:r>
      <w:proofErr w:type="spellStart"/>
      <w:r>
        <w:t>StUF</w:t>
      </w:r>
      <w:proofErr w:type="spellEnd"/>
      <w:r>
        <w:t>:</w:t>
      </w:r>
      <w:proofErr w:type="spellStart"/>
      <w:r>
        <w:t>extraElement</w:t>
      </w:r>
      <w:proofErr w:type="spellEnd"/>
      <w:r>
        <w:t>&gt;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t>&lt;/ZKN:</w:t>
      </w:r>
      <w:proofErr w:type="spellStart"/>
      <w:r>
        <w:t>heeftAlsBelanghebbende</w:t>
      </w:r>
      <w:proofErr w:type="spellEnd"/>
      <w:r>
        <w:t>&gt;</w:t>
      </w:r>
    </w:p>
    <w:p w:rsidR="00E11743" w:rsidRDefault="00E11743" w:rsidP="00E11743">
      <w:r>
        <w:tab/>
      </w:r>
      <w:r>
        <w:tab/>
        <w:t>&lt;ZKN:</w:t>
      </w:r>
      <w:proofErr w:type="spellStart"/>
      <w:r>
        <w:t>heeftAlsBelanghebbende</w:t>
      </w:r>
      <w:proofErr w:type="spellEnd"/>
      <w:r>
        <w:t xml:space="preserve"> </w:t>
      </w:r>
      <w:proofErr w:type="spellStart"/>
      <w:r>
        <w:t>StUF</w:t>
      </w:r>
      <w:proofErr w:type="spellEnd"/>
      <w:r>
        <w:t>:entiteittype="ZAKBTRBLH"&gt;</w:t>
      </w:r>
    </w:p>
    <w:p w:rsidR="00E11743" w:rsidRDefault="00E11743" w:rsidP="00E11743">
      <w:r>
        <w:tab/>
      </w:r>
      <w:r>
        <w:tab/>
      </w:r>
      <w:r>
        <w:tab/>
        <w:t xml:space="preserve">&lt;ZKN:gerelateerde </w:t>
      </w:r>
      <w:proofErr w:type="spellStart"/>
      <w:r>
        <w:t>StUF</w:t>
      </w:r>
      <w:proofErr w:type="spellEnd"/>
      <w:r>
        <w:t>:entiteittype="BTR"&gt;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w:t>
      </w:r>
      <w:proofErr w:type="spellStart"/>
      <w:r>
        <w:t>Mathilda</w:t>
      </w:r>
      <w:proofErr w:type="spellEnd"/>
      <w:r>
        <w:t>&lt;/BG:voornamen&gt;</w:t>
      </w:r>
    </w:p>
    <w:p w:rsidR="00E11743" w:rsidRDefault="00E11743" w:rsidP="00E11743">
      <w:r>
        <w:tab/>
      </w:r>
      <w:r>
        <w:tab/>
      </w:r>
      <w:r>
        <w:tab/>
      </w:r>
      <w:r>
        <w:tab/>
      </w:r>
      <w:r>
        <w:tab/>
        <w:t>&lt;BG:</w:t>
      </w:r>
      <w:proofErr w:type="spellStart"/>
      <w:r>
        <w:t>sub.telefoonnummer</w:t>
      </w:r>
      <w:proofErr w:type="spellEnd"/>
      <w:r>
        <w:t>&gt;020-3457890&lt;/BG:</w:t>
      </w:r>
      <w:proofErr w:type="spellStart"/>
      <w:r>
        <w:t>sub.telefoonnummer</w:t>
      </w:r>
      <w:proofErr w:type="spellEnd"/>
      <w:r>
        <w:t>&gt;</w:t>
      </w:r>
    </w:p>
    <w:p w:rsidR="00E11743" w:rsidRDefault="00E11743" w:rsidP="00E11743">
      <w:r>
        <w:tab/>
      </w:r>
      <w:r>
        <w:tab/>
      </w:r>
      <w:r>
        <w:tab/>
      </w:r>
      <w:r>
        <w:tab/>
      </w:r>
      <w:r>
        <w:tab/>
        <w:t>&lt;BG:</w:t>
      </w:r>
      <w:proofErr w:type="spellStart"/>
      <w:r>
        <w:t>sub.emailadres</w:t>
      </w:r>
      <w:proofErr w:type="spellEnd"/>
      <w:r>
        <w:t>&gt;</w:t>
      </w:r>
      <w:proofErr w:type="spellStart"/>
      <w:r>
        <w:t>mathildadb</w:t>
      </w:r>
      <w:proofErr w:type="spellEnd"/>
      <w:r>
        <w:t>@geenemail.com&lt;/BG:sub.emailadres&gt;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r>
      <w:r>
        <w:tab/>
        <w:t>&lt;ZKN:omschrijving&gt;Moeder&lt;/ZKN:omschrijving&gt;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lastRenderedPageBreak/>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"&gt;2&lt;/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indicatieGeinformeerd</w:t>
      </w:r>
      <w:proofErr w:type="spellEnd"/>
      <w:r>
        <w:t>"&gt;</w:t>
      </w:r>
      <w:proofErr w:type="spellStart"/>
      <w:r>
        <w:t>true</w:t>
      </w:r>
      <w:proofErr w:type="spellEnd"/>
      <w:r>
        <w:t>&lt;/</w:t>
      </w:r>
      <w:proofErr w:type="spellStart"/>
      <w:r>
        <w:t>StUF</w:t>
      </w:r>
      <w:proofErr w:type="spellEnd"/>
      <w:r>
        <w:t>:</w:t>
      </w:r>
      <w:proofErr w:type="spellStart"/>
      <w:r>
        <w:t>extraElement</w:t>
      </w:r>
      <w:proofErr w:type="spellEnd"/>
      <w:r>
        <w:t>&gt;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t>&lt;/ZKN:</w:t>
      </w:r>
      <w:proofErr w:type="spellStart"/>
      <w:r>
        <w:t>heeftAlsBelanghebbende</w:t>
      </w:r>
      <w:proofErr w:type="spellEnd"/>
      <w:r>
        <w:t>&gt;</w:t>
      </w:r>
    </w:p>
    <w:p w:rsidR="00E11743" w:rsidRDefault="00E11743" w:rsidP="00E11743">
      <w:r>
        <w:tab/>
      </w:r>
      <w:r>
        <w:tab/>
        <w:t>&lt;ZKN:</w:t>
      </w:r>
      <w:proofErr w:type="spellStart"/>
      <w:r>
        <w:t>heeftAlsBelanghebbende</w:t>
      </w:r>
      <w:proofErr w:type="spellEnd"/>
      <w:r>
        <w:t xml:space="preserve"> </w:t>
      </w:r>
      <w:proofErr w:type="spellStart"/>
      <w:r>
        <w:t>StUF</w:t>
      </w:r>
      <w:proofErr w:type="spellEnd"/>
      <w:r>
        <w:t>:entiteittype="ZAKBTRBLH"&gt;</w:t>
      </w:r>
    </w:p>
    <w:p w:rsidR="00E11743" w:rsidRDefault="00E11743" w:rsidP="00E11743">
      <w:r>
        <w:tab/>
      </w:r>
      <w:r>
        <w:tab/>
      </w:r>
      <w:r>
        <w:tab/>
        <w:t xml:space="preserve">&lt;ZKN:gerelateerde </w:t>
      </w:r>
      <w:proofErr w:type="spellStart"/>
      <w:r>
        <w:t>StUF</w:t>
      </w:r>
      <w:proofErr w:type="spellEnd"/>
      <w:r>
        <w:t xml:space="preserve">:entiteittype="BTR" </w:t>
      </w:r>
      <w:proofErr w:type="spellStart"/>
      <w:r>
        <w:t>xsi</w:t>
      </w:r>
      <w:proofErr w:type="spellEnd"/>
      <w:r>
        <w:t>:</w:t>
      </w:r>
      <w:proofErr w:type="spellStart"/>
      <w:r>
        <w:t>nil</w:t>
      </w:r>
      <w:proofErr w:type="spellEnd"/>
      <w:r>
        <w:t>="</w:t>
      </w:r>
      <w:proofErr w:type="spellStart"/>
      <w:r>
        <w:t>true</w:t>
      </w:r>
      <w:proofErr w:type="spellEnd"/>
      <w:r>
        <w:t xml:space="preserve">"/&gt; </w:t>
      </w:r>
    </w:p>
    <w:p w:rsidR="00E11743" w:rsidRDefault="00E11743" w:rsidP="00E11743">
      <w:r>
        <w:tab/>
      </w:r>
      <w:r>
        <w:tab/>
      </w:r>
      <w:r>
        <w:tab/>
        <w:t>&lt;!--een lege gerelateerde, dus het betreft hier een Maatschappelijke Activiteit--&gt;</w:t>
      </w:r>
    </w:p>
    <w:p w:rsidR="00E11743" w:rsidRDefault="00E11743" w:rsidP="00E11743">
      <w:r>
        <w:tab/>
      </w:r>
      <w:r>
        <w:tab/>
      </w:r>
      <w:r>
        <w:tab/>
        <w:t>&lt;ZKN:omschrijving&gt;Voogd&lt;/ZKN:omschrijving&gt;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kvkNummer</w:t>
      </w:r>
      <w:proofErr w:type="spellEnd"/>
      <w:r>
        <w:t>"&gt;12345678&lt;/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handelsnaamVerkort</w:t>
      </w:r>
      <w:proofErr w:type="spellEnd"/>
      <w:r>
        <w:t>"&gt;Blijf van mijn lijfhuis&lt;/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clientvolgnummer</w:t>
      </w:r>
      <w:proofErr w:type="spellEnd"/>
      <w:r>
        <w:t>"&gt;3&lt;/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indicatieGeinformeerd</w:t>
      </w:r>
      <w:proofErr w:type="spellEnd"/>
      <w:r>
        <w:t>"&gt;</w:t>
      </w:r>
      <w:proofErr w:type="spellStart"/>
      <w:r>
        <w:t>true</w:t>
      </w:r>
      <w:proofErr w:type="spellEnd"/>
      <w:r>
        <w:t>&lt;/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w:t>
      </w:r>
      <w:proofErr w:type="spellEnd"/>
      <w:r>
        <w:t xml:space="preserve"> naam="</w:t>
      </w:r>
      <w:proofErr w:type="spellStart"/>
      <w:r>
        <w:t>rolJeugdzorg</w:t>
      </w:r>
      <w:proofErr w:type="spellEnd"/>
      <w:r>
        <w:t>"&gt;opvangende instantie&lt;/</w:t>
      </w:r>
      <w:proofErr w:type="spellStart"/>
      <w:r>
        <w:t>StUF</w:t>
      </w:r>
      <w:proofErr w:type="spellEnd"/>
      <w:r>
        <w:t>:</w:t>
      </w:r>
      <w:proofErr w:type="spellStart"/>
      <w:r>
        <w:t>extraElement</w:t>
      </w:r>
      <w:proofErr w:type="spellEnd"/>
      <w:r>
        <w:t>&gt;</w:t>
      </w:r>
    </w:p>
    <w:p w:rsidR="00E11743" w:rsidRDefault="00E11743" w:rsidP="00E11743">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t>&lt;/ZKN:</w:t>
      </w:r>
      <w:proofErr w:type="spellStart"/>
      <w:r>
        <w:t>heeftAlsBelanghebbende</w:t>
      </w:r>
      <w:proofErr w:type="spellEnd"/>
      <w:r>
        <w:t>&gt;</w:t>
      </w:r>
    </w:p>
    <w:p w:rsidR="00E11743" w:rsidRDefault="00E11743" w:rsidP="00E11743">
      <w:r>
        <w:tab/>
      </w:r>
      <w:r>
        <w:tab/>
        <w:t>&lt;ZKN:</w:t>
      </w:r>
      <w:proofErr w:type="spellStart"/>
      <w:r>
        <w:t>heeftAlsUitvoerende</w:t>
      </w:r>
      <w:proofErr w:type="spellEnd"/>
      <w:r>
        <w:t xml:space="preserve"> </w:t>
      </w:r>
      <w:proofErr w:type="spellStart"/>
      <w:r>
        <w:t>StUF</w:t>
      </w:r>
      <w:proofErr w:type="spellEnd"/>
      <w:r>
        <w:t>:entiteittype="ZAKBTRUTV"&gt;</w:t>
      </w:r>
    </w:p>
    <w:p w:rsidR="00E11743" w:rsidRDefault="00E11743" w:rsidP="00E11743">
      <w:r>
        <w:tab/>
      </w:r>
      <w:r>
        <w:tab/>
      </w:r>
      <w:r>
        <w:tab/>
        <w:t>&lt;ZKN:gerelateerde&gt;</w:t>
      </w:r>
    </w:p>
    <w:p w:rsidR="00E11743" w:rsidRDefault="00E11743" w:rsidP="00E11743">
      <w:r>
        <w:tab/>
      </w:r>
      <w:r>
        <w:tab/>
      </w:r>
      <w:r>
        <w:tab/>
      </w:r>
      <w:r>
        <w:tab/>
        <w:t>&lt;ZKN:</w:t>
      </w:r>
      <w:proofErr w:type="spellStart"/>
      <w:r>
        <w:t>nietNatuurlijkPersoon</w:t>
      </w:r>
      <w:proofErr w:type="spellEnd"/>
      <w:r>
        <w:t xml:space="preserve"> </w:t>
      </w:r>
      <w:proofErr w:type="spellStart"/>
      <w:r>
        <w:t>StUF</w:t>
      </w:r>
      <w:proofErr w:type="spellEnd"/>
      <w:r>
        <w:t>:entiteittype="NNP"&gt;</w:t>
      </w:r>
    </w:p>
    <w:p w:rsidR="00E11743" w:rsidRDefault="00E11743" w:rsidP="00E11743">
      <w:r>
        <w:tab/>
      </w:r>
      <w:r>
        <w:tab/>
      </w:r>
      <w:r>
        <w:tab/>
      </w:r>
      <w:r>
        <w:tab/>
      </w:r>
      <w:r>
        <w:tab/>
        <w:t>&lt;BG:</w:t>
      </w:r>
      <w:proofErr w:type="spellStart"/>
      <w:r>
        <w:t>statutaireNaam</w:t>
      </w:r>
      <w:proofErr w:type="spellEnd"/>
      <w:r>
        <w:t>&gt;BJAH Bureau Jeugdzorg Agglomeratie Hamsterdam&lt;/BG:</w:t>
      </w:r>
      <w:proofErr w:type="spellStart"/>
      <w:r>
        <w:t>statutaireNaam</w:t>
      </w:r>
      <w:proofErr w:type="spellEnd"/>
      <w:r>
        <w:t>&gt;</w:t>
      </w:r>
    </w:p>
    <w:p w:rsidR="00E11743" w:rsidRDefault="00E11743" w:rsidP="00E11743">
      <w:r>
        <w:tab/>
      </w:r>
      <w:r>
        <w:tab/>
      </w:r>
      <w:r>
        <w:tab/>
      </w:r>
      <w:r>
        <w:tab/>
        <w:t>&lt;/ZKN:</w:t>
      </w:r>
      <w:proofErr w:type="spellStart"/>
      <w:r>
        <w:t>nietNatuurlijkPersoon</w:t>
      </w:r>
      <w:proofErr w:type="spellEnd"/>
      <w:r>
        <w:t>&gt;</w:t>
      </w:r>
    </w:p>
    <w:p w:rsidR="00E11743" w:rsidRDefault="00E11743" w:rsidP="00E11743">
      <w:r>
        <w:tab/>
      </w:r>
      <w:r>
        <w:tab/>
      </w:r>
      <w:r>
        <w:tab/>
      </w:r>
      <w:r>
        <w:tab/>
        <w:t>&lt;ZKN:medewerker&gt;</w:t>
      </w:r>
    </w:p>
    <w:p w:rsidR="00E11743" w:rsidRDefault="00E11743" w:rsidP="00E11743">
      <w:r>
        <w:tab/>
      </w:r>
      <w:r>
        <w:tab/>
      </w:r>
      <w:r>
        <w:tab/>
      </w:r>
      <w:r>
        <w:tab/>
      </w:r>
      <w:r>
        <w:tab/>
        <w:t>&lt;ZKN:achternaam&gt;</w:t>
      </w:r>
      <w:proofErr w:type="spellStart"/>
      <w:r>
        <w:t>Elder</w:t>
      </w:r>
      <w:proofErr w:type="spellEnd"/>
      <w:r>
        <w:t>&lt;/ZKN:achternaam&gt;</w:t>
      </w:r>
    </w:p>
    <w:p w:rsidR="00E11743" w:rsidRDefault="00E11743" w:rsidP="00E11743">
      <w:r>
        <w:tab/>
      </w:r>
      <w:r>
        <w:tab/>
      </w:r>
      <w:r>
        <w:tab/>
      </w:r>
      <w:r>
        <w:tab/>
      </w:r>
      <w:r>
        <w:tab/>
        <w:t>&lt;ZKN:voorletters&gt;M.&lt;/ZKN:voorletters&gt;</w:t>
      </w:r>
    </w:p>
    <w:p w:rsidR="00E11743" w:rsidRDefault="00E11743" w:rsidP="00E11743">
      <w:r>
        <w:tab/>
      </w:r>
      <w:r>
        <w:tab/>
      </w:r>
      <w:r>
        <w:tab/>
      </w:r>
      <w:r>
        <w:tab/>
      </w:r>
      <w:r>
        <w:tab/>
        <w:t>&lt;ZKN:telefoonnummer&gt;06-00112233&lt;/ZKN:telefoonnummer&gt;</w:t>
      </w:r>
    </w:p>
    <w:p w:rsidR="00E11743" w:rsidRDefault="00E11743" w:rsidP="00E11743">
      <w:r>
        <w:tab/>
      </w:r>
      <w:r>
        <w:tab/>
      </w:r>
      <w:r>
        <w:tab/>
      </w:r>
      <w:r>
        <w:tab/>
      </w:r>
      <w:r>
        <w:tab/>
        <w:t>&lt;ZKN:</w:t>
      </w:r>
      <w:proofErr w:type="spellStart"/>
      <w:r>
        <w:t>emailadres</w:t>
      </w:r>
      <w:proofErr w:type="spellEnd"/>
      <w:r>
        <w:t>&gt;</w:t>
      </w:r>
      <w:proofErr w:type="spellStart"/>
      <w:r>
        <w:t>m.elder</w:t>
      </w:r>
      <w:proofErr w:type="spellEnd"/>
      <w:r>
        <w:t>@bjah.nl&lt;/ZKN:emailadres&gt;</w:t>
      </w:r>
    </w:p>
    <w:p w:rsidR="00E11743" w:rsidRDefault="00E11743" w:rsidP="00E11743">
      <w:r>
        <w:tab/>
      </w:r>
      <w:r>
        <w:tab/>
      </w:r>
      <w:r>
        <w:tab/>
      </w:r>
      <w:r>
        <w:tab/>
        <w:t>&lt;/ZKN:medewerker&gt;</w:t>
      </w:r>
    </w:p>
    <w:p w:rsidR="00E11743" w:rsidRDefault="00E11743" w:rsidP="00E11743">
      <w:r>
        <w:tab/>
      </w:r>
      <w:r>
        <w:tab/>
      </w:r>
      <w:r>
        <w:tab/>
        <w:t>&lt;/ZKN:gerelateerde&gt;</w:t>
      </w:r>
    </w:p>
    <w:p w:rsidR="00E11743" w:rsidRDefault="00E11743" w:rsidP="00E11743">
      <w:r>
        <w:tab/>
      </w:r>
      <w:r>
        <w:tab/>
        <w:t>&lt;/ZKN:</w:t>
      </w:r>
      <w:proofErr w:type="spellStart"/>
      <w:r>
        <w:t>heeftAlsUitvoerende</w:t>
      </w:r>
      <w:proofErr w:type="spellEnd"/>
      <w:r>
        <w:t>&gt;</w:t>
      </w:r>
    </w:p>
    <w:p w:rsidR="00E11743" w:rsidRDefault="00E11743" w:rsidP="00E11743">
      <w:r>
        <w:tab/>
      </w:r>
      <w:r>
        <w:tab/>
        <w:t>&lt;ZKN:</w:t>
      </w:r>
      <w:proofErr w:type="spellStart"/>
      <w:r>
        <w:t>heeftBetrekkingOpAndere</w:t>
      </w:r>
      <w:proofErr w:type="spellEnd"/>
      <w:r>
        <w:t>&gt;</w:t>
      </w:r>
    </w:p>
    <w:p w:rsidR="00E11743" w:rsidRDefault="00E11743" w:rsidP="00E11743">
      <w:r>
        <w:tab/>
      </w:r>
      <w:r>
        <w:tab/>
      </w:r>
      <w:r>
        <w:tab/>
        <w:t xml:space="preserve">&lt;ZKN:gerelateerde </w:t>
      </w:r>
      <w:proofErr w:type="spellStart"/>
      <w:r>
        <w:t>StUF</w:t>
      </w:r>
      <w:proofErr w:type="spellEnd"/>
      <w:r>
        <w:t>:entiteittype="ZAK"&gt;</w:t>
      </w:r>
    </w:p>
    <w:p w:rsidR="00E11743" w:rsidRDefault="00E11743" w:rsidP="00E11743">
      <w:r>
        <w:tab/>
      </w:r>
      <w:r>
        <w:tab/>
      </w:r>
      <w:r>
        <w:tab/>
      </w:r>
      <w:r>
        <w:tab/>
        <w:t>&lt;ZKN:identificatie&gt;123456789&lt;/ZKN:identificatie&gt;</w:t>
      </w:r>
    </w:p>
    <w:p w:rsidR="00E11743" w:rsidRDefault="00E11743" w:rsidP="00E11743">
      <w:r>
        <w:tab/>
      </w:r>
      <w:r>
        <w:tab/>
      </w:r>
      <w:r>
        <w:tab/>
      </w:r>
      <w:r>
        <w:tab/>
        <w:t>&lt;ZKN:</w:t>
      </w:r>
      <w:proofErr w:type="spellStart"/>
      <w:r>
        <w:t>isVan</w:t>
      </w:r>
      <w:proofErr w:type="spellEnd"/>
      <w:r>
        <w:t>&gt;</w:t>
      </w:r>
    </w:p>
    <w:p w:rsidR="00E11743" w:rsidRDefault="00E11743" w:rsidP="00E11743">
      <w:r>
        <w:tab/>
      </w:r>
      <w:r>
        <w:tab/>
      </w:r>
      <w:r>
        <w:tab/>
      </w:r>
      <w:r>
        <w:tab/>
      </w:r>
      <w:r>
        <w:tab/>
        <w:t xml:space="preserve">&lt;ZKN:gerelateerde </w:t>
      </w:r>
      <w:proofErr w:type="spellStart"/>
      <w:r>
        <w:t>StUF</w:t>
      </w:r>
      <w:proofErr w:type="spellEnd"/>
      <w:r>
        <w:t>:entiteittype="ZKT"&gt;</w:t>
      </w:r>
    </w:p>
    <w:p w:rsidR="00E11743" w:rsidRDefault="00E11743" w:rsidP="00E11743">
      <w:r>
        <w:tab/>
      </w:r>
      <w:r>
        <w:tab/>
      </w:r>
      <w:r>
        <w:tab/>
      </w:r>
      <w:r>
        <w:tab/>
      </w:r>
      <w:r>
        <w:tab/>
      </w:r>
      <w:r>
        <w:tab/>
        <w:t>&lt;ZKN:</w:t>
      </w:r>
      <w:proofErr w:type="spellStart"/>
      <w:r>
        <w:t>omschrijvingGeneriek</w:t>
      </w:r>
      <w:proofErr w:type="spellEnd"/>
      <w:r>
        <w:t xml:space="preserve">&gt;Uitvoeren </w:t>
      </w:r>
      <w:r w:rsidR="00F5188B">
        <w:t xml:space="preserve">onderzoek </w:t>
      </w:r>
      <w:r>
        <w:t>kinderbeschermingsmaatregel&lt;/ZKN:</w:t>
      </w:r>
      <w:proofErr w:type="spellStart"/>
      <w:r>
        <w:t>omschrijvingGeneriek</w:t>
      </w:r>
      <w:proofErr w:type="spellEnd"/>
      <w:r>
        <w:t>&gt;</w:t>
      </w:r>
    </w:p>
    <w:p w:rsidR="00E11743" w:rsidRDefault="00E11743" w:rsidP="00E11743">
      <w:r>
        <w:tab/>
      </w:r>
      <w:r>
        <w:tab/>
      </w:r>
      <w:r>
        <w:tab/>
      </w:r>
      <w:r>
        <w:tab/>
      </w:r>
      <w:r>
        <w:tab/>
        <w:t>&lt;/ZKN:gerelateerde&gt;</w:t>
      </w:r>
    </w:p>
    <w:p w:rsidR="00E11743" w:rsidRDefault="00E11743" w:rsidP="00E11743">
      <w:r>
        <w:tab/>
      </w:r>
      <w:r>
        <w:tab/>
      </w:r>
      <w:r>
        <w:tab/>
      </w:r>
      <w:r>
        <w:tab/>
        <w:t>&lt;/ZKN:</w:t>
      </w:r>
      <w:proofErr w:type="spellStart"/>
      <w:r>
        <w:t>isVan</w:t>
      </w:r>
      <w:proofErr w:type="spellEnd"/>
      <w:r>
        <w:t>&gt;</w:t>
      </w:r>
    </w:p>
    <w:p w:rsidR="00E11743" w:rsidRDefault="00E11743" w:rsidP="00E11743">
      <w:r>
        <w:tab/>
      </w:r>
      <w:r>
        <w:tab/>
      </w:r>
      <w:r>
        <w:tab/>
        <w:t>&lt;/ZKN:gerelateerde&gt;</w:t>
      </w:r>
    </w:p>
    <w:p w:rsidR="00E11743" w:rsidRDefault="00E11743" w:rsidP="00E11743">
      <w:r>
        <w:lastRenderedPageBreak/>
        <w:tab/>
      </w:r>
      <w:r>
        <w:tab/>
        <w:t>&lt;/ZKN:</w:t>
      </w:r>
      <w:proofErr w:type="spellStart"/>
      <w:r>
        <w:t>heeftBetrekkingOpAndere</w:t>
      </w:r>
      <w:proofErr w:type="spellEnd"/>
      <w:r>
        <w:t>&gt;</w:t>
      </w:r>
    </w:p>
    <w:p w:rsidR="00E11743" w:rsidRDefault="00E11743" w:rsidP="00E11743">
      <w:r>
        <w:tab/>
      </w:r>
      <w:r>
        <w:tab/>
        <w:t>&lt;ZKN:</w:t>
      </w:r>
      <w:proofErr w:type="spellStart"/>
      <w:r>
        <w:t>heeftRelevant</w:t>
      </w:r>
      <w:proofErr w:type="spellEnd"/>
      <w:r>
        <w:t xml:space="preserve"> </w:t>
      </w:r>
      <w:proofErr w:type="spellStart"/>
      <w:r>
        <w:t>StUF</w:t>
      </w:r>
      <w:proofErr w:type="spellEnd"/>
      <w:r>
        <w:t>:entiteittype="ZAKEDC"&gt;</w:t>
      </w:r>
    </w:p>
    <w:p w:rsidR="00E11743" w:rsidRDefault="00E11743" w:rsidP="00E11743">
      <w:r>
        <w:tab/>
      </w:r>
      <w:r>
        <w:tab/>
      </w:r>
      <w:r>
        <w:tab/>
        <w:t xml:space="preserve">&lt;ZKN:gerelateerde </w:t>
      </w:r>
      <w:proofErr w:type="spellStart"/>
      <w:r>
        <w:t>StUF</w:t>
      </w:r>
      <w:proofErr w:type="spellEnd"/>
      <w:r>
        <w:t>:entiteittype="EDC"&gt;</w:t>
      </w:r>
    </w:p>
    <w:p w:rsidR="00E11743" w:rsidRDefault="00E11743" w:rsidP="00E11743">
      <w:r>
        <w:tab/>
      </w:r>
      <w:r>
        <w:tab/>
      </w:r>
      <w:r>
        <w:tab/>
      </w:r>
      <w:r>
        <w:tab/>
        <w:t>&lt;ZKN:identificatie&gt;2&lt;/ZKN:identificatie&gt;</w:t>
      </w:r>
    </w:p>
    <w:p w:rsidR="00E11743" w:rsidRDefault="00E11743" w:rsidP="00E11743">
      <w:r>
        <w:tab/>
      </w:r>
      <w:r>
        <w:tab/>
      </w:r>
      <w:r>
        <w:tab/>
      </w:r>
      <w:r>
        <w:tab/>
        <w:t>&lt;ZKN:</w:t>
      </w:r>
      <w:proofErr w:type="spellStart"/>
      <w:r>
        <w:t>dct.omschrijving</w:t>
      </w:r>
      <w:proofErr w:type="spellEnd"/>
      <w:r>
        <w:t xml:space="preserve">&gt;Verzoek tot </w:t>
      </w:r>
      <w:proofErr w:type="spellStart"/>
      <w:r>
        <w:t>RvdK-onderzoek</w:t>
      </w:r>
      <w:proofErr w:type="spellEnd"/>
      <w:r>
        <w:t>&lt;/ZKN:</w:t>
      </w:r>
      <w:proofErr w:type="spellStart"/>
      <w:r>
        <w:t>dct.omschrijving</w:t>
      </w:r>
      <w:proofErr w:type="spellEnd"/>
      <w:r>
        <w:t>&gt;</w:t>
      </w:r>
    </w:p>
    <w:p w:rsidR="00E11743" w:rsidRDefault="00E11743" w:rsidP="00E11743">
      <w:r>
        <w:tab/>
      </w:r>
      <w:r>
        <w:tab/>
      </w:r>
      <w:r>
        <w:tab/>
      </w:r>
      <w:r>
        <w:tab/>
        <w:t>&lt;ZKN:creatiedatum&gt;20131101&lt;/ZKN:creatiedatum&gt;</w:t>
      </w:r>
    </w:p>
    <w:p w:rsidR="00E11743" w:rsidRDefault="00E11743" w:rsidP="00E11743">
      <w:r>
        <w:tab/>
      </w:r>
      <w:r>
        <w:tab/>
      </w:r>
      <w:r>
        <w:tab/>
      </w:r>
      <w:r>
        <w:tab/>
        <w:t xml:space="preserve">&lt;ZKN:inhoud </w:t>
      </w:r>
      <w:proofErr w:type="spellStart"/>
      <w:r>
        <w:t>xmime</w:t>
      </w:r>
      <w:proofErr w:type="spellEnd"/>
      <w:r>
        <w:t>:</w:t>
      </w:r>
      <w:proofErr w:type="spellStart"/>
      <w:r>
        <w:t>contentType</w:t>
      </w:r>
      <w:proofErr w:type="spellEnd"/>
      <w:r>
        <w:t>="</w:t>
      </w:r>
      <w:proofErr w:type="spellStart"/>
      <w:r>
        <w:t>application</w:t>
      </w:r>
      <w:proofErr w:type="spellEnd"/>
      <w:r>
        <w:t>/pdf" StUF:bestandsnaam="verz_tot_rvdk_onderz_v1_0.pdf"&gt;UjBsR09EbGhjZ0dTQUxNQUFBUUNBRU1tQ1p0dU1GUXhEUzhi&lt;/ZKN:inhoud&gt;</w:t>
      </w:r>
    </w:p>
    <w:p w:rsidR="00E11743" w:rsidRDefault="00E11743" w:rsidP="00E11743">
      <w:r>
        <w:tab/>
      </w:r>
      <w:r>
        <w:tab/>
      </w:r>
      <w:r>
        <w:tab/>
        <w:t>&lt;/ZKN:gerelateerde&gt;</w:t>
      </w:r>
    </w:p>
    <w:p w:rsidR="00E11743" w:rsidRDefault="00E11743" w:rsidP="00E11743">
      <w:r>
        <w:tab/>
      </w:r>
      <w:r>
        <w:tab/>
        <w:t>&lt;/ZKN:</w:t>
      </w:r>
      <w:proofErr w:type="spellStart"/>
      <w:r>
        <w:t>heeftRelevant</w:t>
      </w:r>
      <w:proofErr w:type="spellEnd"/>
      <w:r>
        <w:t>&gt;</w:t>
      </w:r>
    </w:p>
    <w:p w:rsidR="00E11743" w:rsidRDefault="00E11743" w:rsidP="00E11743">
      <w:r>
        <w:tab/>
      </w:r>
      <w:r>
        <w:tab/>
        <w:t>&lt;ZKN:</w:t>
      </w:r>
      <w:proofErr w:type="spellStart"/>
      <w:r>
        <w:t>heeftRelevant</w:t>
      </w:r>
      <w:proofErr w:type="spellEnd"/>
      <w:r>
        <w:t xml:space="preserve"> </w:t>
      </w:r>
      <w:proofErr w:type="spellStart"/>
      <w:r>
        <w:t>StUF</w:t>
      </w:r>
      <w:proofErr w:type="spellEnd"/>
      <w:r>
        <w:t>:entiteittype="ZAKEDC"&gt;</w:t>
      </w:r>
    </w:p>
    <w:p w:rsidR="00E11743" w:rsidRDefault="00E11743" w:rsidP="00E11743">
      <w:r>
        <w:tab/>
      </w:r>
      <w:r>
        <w:tab/>
      </w:r>
      <w:r>
        <w:tab/>
        <w:t xml:space="preserve">&lt;ZKN:gerelateerde </w:t>
      </w:r>
      <w:proofErr w:type="spellStart"/>
      <w:r>
        <w:t>StUF</w:t>
      </w:r>
      <w:proofErr w:type="spellEnd"/>
      <w:r>
        <w:t>:entiteittype="EDC"&gt;</w:t>
      </w:r>
    </w:p>
    <w:p w:rsidR="00E11743" w:rsidRDefault="00E11743" w:rsidP="00E11743">
      <w:r>
        <w:tab/>
      </w:r>
      <w:r>
        <w:tab/>
      </w:r>
      <w:r>
        <w:tab/>
      </w:r>
      <w:r>
        <w:tab/>
        <w:t>&lt;ZKN:identificatie&gt;33333333&lt;/ZKN:identificatie&gt;</w:t>
      </w:r>
    </w:p>
    <w:p w:rsidR="00E11743" w:rsidRDefault="00E11743" w:rsidP="00E11743">
      <w:r>
        <w:tab/>
      </w:r>
      <w:r>
        <w:tab/>
      </w:r>
      <w:r>
        <w:tab/>
      </w:r>
      <w:r>
        <w:tab/>
        <w:t>&lt;ZKN:dct.omschrijving&gt;Hulpverleningsrapportage&lt;/ZKN:dct.omschrijving&gt;</w:t>
      </w:r>
    </w:p>
    <w:p w:rsidR="00E11743" w:rsidRDefault="00E11743" w:rsidP="00E11743">
      <w:r>
        <w:tab/>
      </w:r>
      <w:r>
        <w:tab/>
      </w:r>
      <w:r>
        <w:tab/>
      </w:r>
      <w:r>
        <w:tab/>
        <w:t>&lt;ZKN:creatiedatum&gt;20130120&lt;/ZKN:creatiedatum&gt;</w:t>
      </w:r>
    </w:p>
    <w:p w:rsidR="00E11743" w:rsidRDefault="00E11743" w:rsidP="00E11743">
      <w:r>
        <w:tab/>
      </w:r>
      <w:r>
        <w:tab/>
      </w:r>
      <w:r>
        <w:tab/>
      </w:r>
      <w:r>
        <w:tab/>
        <w:t xml:space="preserve">&lt;ZKN:inhoud </w:t>
      </w:r>
      <w:proofErr w:type="spellStart"/>
      <w:r>
        <w:t>xmime</w:t>
      </w:r>
      <w:proofErr w:type="spellEnd"/>
      <w:r>
        <w:t>:</w:t>
      </w:r>
      <w:proofErr w:type="spellStart"/>
      <w:r>
        <w:t>contentType</w:t>
      </w:r>
      <w:proofErr w:type="spellEnd"/>
      <w:r>
        <w:t>="</w:t>
      </w:r>
      <w:proofErr w:type="spellStart"/>
      <w:r>
        <w:t>application</w:t>
      </w:r>
      <w:proofErr w:type="spellEnd"/>
      <w:r>
        <w:t>/pdf" StUF:bestandsnaam="hulpv_rapp_v1_0.pdf"&gt;UjBsR09EbGhjZ0dTQUxNQUFBUUNBRU1tQ1p0dU1GUXhEUzhi&lt;/ZKN:inhoud&gt;</w:t>
      </w:r>
    </w:p>
    <w:p w:rsidR="00E11743" w:rsidRDefault="00E11743" w:rsidP="00E11743">
      <w:r>
        <w:tab/>
      </w:r>
      <w:r>
        <w:tab/>
      </w:r>
      <w:r>
        <w:tab/>
        <w:t>&lt;/ZKN:gerelateerde&gt;</w:t>
      </w:r>
    </w:p>
    <w:p w:rsidR="00E11743" w:rsidRDefault="00E11743" w:rsidP="00E11743">
      <w:r>
        <w:tab/>
      </w:r>
      <w:r>
        <w:tab/>
        <w:t>&lt;/ZKN:</w:t>
      </w:r>
      <w:proofErr w:type="spellStart"/>
      <w:r>
        <w:t>heeftRelevant</w:t>
      </w:r>
      <w:proofErr w:type="spellEnd"/>
      <w:r>
        <w:t>&gt;</w:t>
      </w:r>
    </w:p>
    <w:p w:rsidR="00E11743" w:rsidRDefault="00E11743" w:rsidP="00E11743">
      <w:r>
        <w:tab/>
      </w:r>
      <w:r>
        <w:tab/>
        <w:t>&lt;ZKN:</w:t>
      </w:r>
      <w:proofErr w:type="spellStart"/>
      <w:r>
        <w:t>heeftRelevant</w:t>
      </w:r>
      <w:proofErr w:type="spellEnd"/>
      <w:r>
        <w:t xml:space="preserve"> </w:t>
      </w:r>
      <w:proofErr w:type="spellStart"/>
      <w:r>
        <w:t>StUF</w:t>
      </w:r>
      <w:proofErr w:type="spellEnd"/>
      <w:r>
        <w:t>:entiteittype="ZAKEDC"&gt;</w:t>
      </w:r>
    </w:p>
    <w:p w:rsidR="00E11743" w:rsidRDefault="00E11743" w:rsidP="00E11743">
      <w:r>
        <w:tab/>
      </w:r>
      <w:r>
        <w:tab/>
      </w:r>
      <w:r>
        <w:tab/>
        <w:t xml:space="preserve">&lt;ZKN:gerelateerde </w:t>
      </w:r>
      <w:proofErr w:type="spellStart"/>
      <w:r>
        <w:t>StUF</w:t>
      </w:r>
      <w:proofErr w:type="spellEnd"/>
      <w:r>
        <w:t>:entiteittype="EDC"&gt;</w:t>
      </w:r>
    </w:p>
    <w:p w:rsidR="00E11743" w:rsidRDefault="00E11743" w:rsidP="00E11743">
      <w:r>
        <w:tab/>
      </w:r>
      <w:r>
        <w:tab/>
      </w:r>
      <w:r>
        <w:tab/>
      </w:r>
      <w:r>
        <w:tab/>
        <w:t>&lt;ZKN:identificatie&gt;4444444&lt;/ZKN:identificatie&gt;</w:t>
      </w:r>
    </w:p>
    <w:p w:rsidR="00E11743" w:rsidRDefault="00E11743" w:rsidP="00E11743">
      <w:r>
        <w:tab/>
      </w:r>
      <w:r>
        <w:tab/>
      </w:r>
      <w:r>
        <w:tab/>
      </w:r>
      <w:r>
        <w:tab/>
        <w:t>&lt;ZKN:</w:t>
      </w:r>
      <w:proofErr w:type="spellStart"/>
      <w:r>
        <w:t>dct.omschrijving</w:t>
      </w:r>
      <w:proofErr w:type="spellEnd"/>
      <w:r>
        <w:t>&gt;Rapport diagnostisch onderzoek&lt;/ZKN:</w:t>
      </w:r>
      <w:proofErr w:type="spellStart"/>
      <w:r>
        <w:t>dct.omschrijving</w:t>
      </w:r>
      <w:proofErr w:type="spellEnd"/>
      <w:r>
        <w:t>&gt;</w:t>
      </w:r>
    </w:p>
    <w:p w:rsidR="00E11743" w:rsidRDefault="00E11743" w:rsidP="00E11743">
      <w:r>
        <w:tab/>
      </w:r>
      <w:r>
        <w:tab/>
      </w:r>
      <w:r>
        <w:tab/>
      </w:r>
      <w:r>
        <w:tab/>
        <w:t>&lt;ZKN:creatiedatum&gt;20130120&lt;/ZKN:creatiedatum&gt;</w:t>
      </w:r>
    </w:p>
    <w:p w:rsidR="00E11743" w:rsidRDefault="00E11743" w:rsidP="00E11743">
      <w:r>
        <w:tab/>
      </w:r>
      <w:r>
        <w:tab/>
      </w:r>
      <w:r>
        <w:tab/>
      </w:r>
      <w:r>
        <w:tab/>
        <w:t xml:space="preserve">&lt;ZKN:inhoud </w:t>
      </w:r>
      <w:proofErr w:type="spellStart"/>
      <w:r>
        <w:t>xmime</w:t>
      </w:r>
      <w:proofErr w:type="spellEnd"/>
      <w:r>
        <w:t>:</w:t>
      </w:r>
      <w:proofErr w:type="spellStart"/>
      <w:r>
        <w:t>contentType</w:t>
      </w:r>
      <w:proofErr w:type="spellEnd"/>
      <w:r>
        <w:t>="</w:t>
      </w:r>
      <w:proofErr w:type="spellStart"/>
      <w:r>
        <w:t>application</w:t>
      </w:r>
      <w:proofErr w:type="spellEnd"/>
      <w:r>
        <w:t>/pdf" StUF:bestandsnaam="rapp_diag_onderzoek_v1_0.pdf"&gt;UjBsR09EbGhjZ0dTQUxNQUFBUUNBRU1tQ1p0dU1GUXhEUzhi&lt;/ZKN:inhoud&gt;</w:t>
      </w:r>
    </w:p>
    <w:p w:rsidR="00E11743" w:rsidRDefault="00E11743" w:rsidP="00E11743">
      <w:r>
        <w:tab/>
      </w:r>
      <w:r>
        <w:tab/>
      </w:r>
      <w:r>
        <w:tab/>
        <w:t>&lt;/ZKN:gerelateerde&gt;</w:t>
      </w:r>
    </w:p>
    <w:p w:rsidR="00E11743" w:rsidRDefault="00E11743" w:rsidP="00E11743">
      <w:r>
        <w:tab/>
      </w:r>
      <w:r>
        <w:tab/>
        <w:t>&lt;/ZKN:</w:t>
      </w:r>
      <w:proofErr w:type="spellStart"/>
      <w:r>
        <w:t>heeftRelevant</w:t>
      </w:r>
      <w:proofErr w:type="spellEnd"/>
      <w:r>
        <w:t>&gt;</w:t>
      </w:r>
    </w:p>
    <w:p w:rsidR="00E11743" w:rsidRDefault="00E11743" w:rsidP="00E11743">
      <w:r>
        <w:tab/>
        <w:t>&lt;/ZKN:object&gt;</w:t>
      </w:r>
    </w:p>
    <w:p w:rsidR="009D18ED" w:rsidRDefault="00E11743" w:rsidP="00E11743">
      <w:r>
        <w:t>&lt;/ZKN:vtoDi01&gt;</w:t>
      </w:r>
    </w:p>
    <w:p w:rsidR="009D18ED" w:rsidRDefault="009D18ED" w:rsidP="004F75A6"/>
    <w:p w:rsidR="00E11743" w:rsidRDefault="00E11743" w:rsidP="00E11743">
      <w:pPr>
        <w:pStyle w:val="2kopjevet"/>
      </w:pPr>
      <w:r>
        <w:t>Asynchroon dienstbericht Notificatie</w:t>
      </w:r>
    </w:p>
    <w:p w:rsidR="00E11743" w:rsidRDefault="00E11743" w:rsidP="00E11743">
      <w:r>
        <w:t>&lt;?</w:t>
      </w:r>
      <w:proofErr w:type="spellStart"/>
      <w:r>
        <w:t>xml</w:t>
      </w:r>
      <w:proofErr w:type="spellEnd"/>
      <w:r>
        <w:t xml:space="preserve"> </w:t>
      </w:r>
      <w:proofErr w:type="spellStart"/>
      <w:r>
        <w:t>version</w:t>
      </w:r>
      <w:proofErr w:type="spellEnd"/>
      <w:r>
        <w:t xml:space="preserve">="1.0" </w:t>
      </w:r>
      <w:proofErr w:type="spellStart"/>
      <w:r>
        <w:t>encoding</w:t>
      </w:r>
      <w:proofErr w:type="spellEnd"/>
      <w:r>
        <w:t>="UTF-8"?&gt;</w:t>
      </w:r>
    </w:p>
    <w:p w:rsidR="00E11743" w:rsidRPr="007A06B2" w:rsidRDefault="00D13352" w:rsidP="00E11743">
      <w:pPr>
        <w:rPr>
          <w:lang w:val="en-US"/>
        </w:rPr>
      </w:pPr>
      <w:r w:rsidRPr="00D13352">
        <w:rPr>
          <w:lang w:val="en-US"/>
        </w:rPr>
        <w:t xml:space="preserve">&lt;!--Sample XML file generated by </w:t>
      </w:r>
      <w:proofErr w:type="spellStart"/>
      <w:r w:rsidRPr="00D13352">
        <w:rPr>
          <w:lang w:val="en-US"/>
        </w:rPr>
        <w:t>XMLSpy</w:t>
      </w:r>
      <w:proofErr w:type="spellEnd"/>
      <w:r w:rsidRPr="00D13352">
        <w:rPr>
          <w:lang w:val="en-US"/>
        </w:rPr>
        <w:t xml:space="preserve"> v2012 rel. 2 sp1 (http://www.altova.com)--&gt;</w:t>
      </w:r>
    </w:p>
    <w:p w:rsidR="00E11743" w:rsidRPr="007A06B2" w:rsidRDefault="00D13352" w:rsidP="00E11743">
      <w:pPr>
        <w:rPr>
          <w:lang w:val="en-US"/>
        </w:rPr>
      </w:pPr>
      <w:r w:rsidRPr="00D13352">
        <w:rPr>
          <w:lang w:val="en-US"/>
        </w:rPr>
        <w:t xml:space="preserve">&lt;ZKN:notificatieDi01 </w:t>
      </w:r>
      <w:proofErr w:type="spellStart"/>
      <w:r w:rsidRPr="00D13352">
        <w:rPr>
          <w:lang w:val="en-US"/>
        </w:rPr>
        <w:t>xsi:schemaLocation</w:t>
      </w:r>
      <w:proofErr w:type="spellEnd"/>
      <w:r w:rsidRPr="00D13352">
        <w:rPr>
          <w:lang w:val="en-US"/>
        </w:rPr>
        <w:t xml:space="preserve">="http://www.egem.nl/StUF/sector/zkn/0310 zkn0310_msg_corv.xsd" </w:t>
      </w:r>
      <w:proofErr w:type="spellStart"/>
      <w:r w:rsidRPr="00D13352">
        <w:rPr>
          <w:lang w:val="en-US"/>
        </w:rPr>
        <w:t>xmlns:StUF</w:t>
      </w:r>
      <w:proofErr w:type="spellEnd"/>
      <w:r w:rsidRPr="00D13352">
        <w:rPr>
          <w:lang w:val="en-US"/>
        </w:rPr>
        <w:t xml:space="preserve">="http://www.egem.nl/StUF/StUF0301" </w:t>
      </w:r>
      <w:proofErr w:type="spellStart"/>
      <w:r w:rsidRPr="00D13352">
        <w:rPr>
          <w:lang w:val="en-US"/>
        </w:rPr>
        <w:t>xmlns:ZKN</w:t>
      </w:r>
      <w:proofErr w:type="spellEnd"/>
      <w:r w:rsidRPr="00D13352">
        <w:rPr>
          <w:lang w:val="en-US"/>
        </w:rPr>
        <w:t xml:space="preserve">="http://www.egem.nl/StUF/sector/zkn/0310" </w:t>
      </w:r>
      <w:proofErr w:type="spellStart"/>
      <w:r w:rsidRPr="00D13352">
        <w:rPr>
          <w:lang w:val="en-US"/>
        </w:rPr>
        <w:t>xmlns:BG</w:t>
      </w:r>
      <w:proofErr w:type="spellEnd"/>
      <w:r w:rsidRPr="00D13352">
        <w:rPr>
          <w:lang w:val="en-US"/>
        </w:rPr>
        <w:t xml:space="preserve">="http://www.egem.nl/StUF/sector/bg/0310" </w:t>
      </w:r>
      <w:proofErr w:type="spellStart"/>
      <w:r w:rsidRPr="00D13352">
        <w:rPr>
          <w:lang w:val="en-US"/>
        </w:rPr>
        <w:t>xmlns:xsi</w:t>
      </w:r>
      <w:proofErr w:type="spellEnd"/>
      <w:r w:rsidRPr="00D13352">
        <w:rPr>
          <w:lang w:val="en-US"/>
        </w:rPr>
        <w:t>="http://www.w3.org/2001/XMLSchema-instance"&gt;</w:t>
      </w:r>
    </w:p>
    <w:p w:rsidR="00E11743" w:rsidRDefault="00D13352" w:rsidP="00E11743">
      <w:r w:rsidRPr="00D13352">
        <w:rPr>
          <w:lang w:val="en-US"/>
        </w:rPr>
        <w:tab/>
      </w:r>
      <w:r w:rsidR="00E11743">
        <w:t>&lt;ZKN:stuurgegevens&gt;</w:t>
      </w:r>
    </w:p>
    <w:p w:rsidR="00E11743" w:rsidRDefault="00E11743" w:rsidP="00E11743">
      <w:r>
        <w:tab/>
      </w:r>
      <w:r>
        <w:tab/>
        <w:t>&lt;</w:t>
      </w:r>
      <w:proofErr w:type="spellStart"/>
      <w:r>
        <w:t>StUF</w:t>
      </w:r>
      <w:proofErr w:type="spellEnd"/>
      <w:r>
        <w:t>:berichtcode&gt;Di01&lt;/</w:t>
      </w:r>
      <w:proofErr w:type="spellStart"/>
      <w:r>
        <w:t>StUF</w:t>
      </w:r>
      <w:proofErr w:type="spellEnd"/>
      <w:r>
        <w:t>:berichtcode&gt;</w:t>
      </w:r>
    </w:p>
    <w:p w:rsidR="00E11743" w:rsidRDefault="00E11743" w:rsidP="00E11743">
      <w:r>
        <w:tab/>
      </w:r>
      <w:r>
        <w:tab/>
        <w:t>&lt;</w:t>
      </w:r>
      <w:proofErr w:type="spellStart"/>
      <w:r>
        <w:t>StUF</w:t>
      </w:r>
      <w:proofErr w:type="spellEnd"/>
      <w:r>
        <w:t>:zender&gt;</w:t>
      </w:r>
    </w:p>
    <w:p w:rsidR="00E11743" w:rsidRDefault="00E11743" w:rsidP="00E11743">
      <w:r>
        <w:lastRenderedPageBreak/>
        <w:tab/>
      </w:r>
      <w:r>
        <w:tab/>
      </w:r>
      <w:r>
        <w:tab/>
        <w:t>&lt;</w:t>
      </w:r>
      <w:proofErr w:type="spellStart"/>
      <w:r>
        <w:t>StUF</w:t>
      </w:r>
      <w:proofErr w:type="spellEnd"/>
      <w:r>
        <w:t>:organisatie&gt;</w:t>
      </w:r>
      <w:proofErr w:type="spellStart"/>
      <w:r>
        <w:t>RvdK</w:t>
      </w:r>
      <w:proofErr w:type="spellEnd"/>
      <w:r>
        <w:t>&lt;/</w:t>
      </w:r>
      <w:proofErr w:type="spellStart"/>
      <w:r>
        <w:t>StUF</w:t>
      </w:r>
      <w:proofErr w:type="spellEnd"/>
      <w:r>
        <w:t>:organisatie&gt;</w:t>
      </w:r>
    </w:p>
    <w:p w:rsidR="00E11743" w:rsidRPr="007A06B2" w:rsidRDefault="00E11743" w:rsidP="00E11743">
      <w:pPr>
        <w:rPr>
          <w:lang w:val="en-US"/>
        </w:rPr>
      </w:pPr>
      <w:r>
        <w:tab/>
      </w:r>
      <w:r>
        <w:tab/>
      </w:r>
      <w:r>
        <w:tab/>
      </w:r>
      <w:r w:rsidR="00D13352" w:rsidRPr="00D13352">
        <w:rPr>
          <w:lang w:val="en-US"/>
        </w:rPr>
        <w:t>&lt;</w:t>
      </w:r>
      <w:proofErr w:type="spellStart"/>
      <w:r w:rsidR="00D13352" w:rsidRPr="00D13352">
        <w:rPr>
          <w:lang w:val="en-US"/>
        </w:rPr>
        <w:t>StUF:applicatie</w:t>
      </w:r>
      <w:proofErr w:type="spellEnd"/>
      <w:r w:rsidR="00D13352" w:rsidRPr="00D13352">
        <w:rPr>
          <w:lang w:val="en-US"/>
        </w:rPr>
        <w:t>&gt;</w:t>
      </w:r>
      <w:proofErr w:type="spellStart"/>
      <w:r w:rsidR="00D13352" w:rsidRPr="00D13352">
        <w:rPr>
          <w:lang w:val="en-US"/>
        </w:rPr>
        <w:t>Applicatie</w:t>
      </w:r>
      <w:proofErr w:type="spellEnd"/>
      <w:r w:rsidR="00D13352" w:rsidRPr="00D13352">
        <w:rPr>
          <w:lang w:val="en-US"/>
        </w:rPr>
        <w:t xml:space="preserve"> </w:t>
      </w:r>
      <w:proofErr w:type="spellStart"/>
      <w:r w:rsidR="00D13352" w:rsidRPr="00D13352">
        <w:rPr>
          <w:lang w:val="en-US"/>
        </w:rPr>
        <w:t>RvdK</w:t>
      </w:r>
      <w:proofErr w:type="spellEnd"/>
      <w:r w:rsidR="00D13352" w:rsidRPr="00D13352">
        <w:rPr>
          <w:lang w:val="en-US"/>
        </w:rPr>
        <w:t>&lt;/</w:t>
      </w:r>
      <w:proofErr w:type="spellStart"/>
      <w:r w:rsidR="00D13352" w:rsidRPr="00D13352">
        <w:rPr>
          <w:lang w:val="en-US"/>
        </w:rPr>
        <w:t>StUF:applicatie</w:t>
      </w:r>
      <w:proofErr w:type="spellEnd"/>
      <w:r w:rsidR="00D13352" w:rsidRPr="00D13352">
        <w:rPr>
          <w:lang w:val="en-US"/>
        </w:rPr>
        <w:t>&gt;</w:t>
      </w:r>
    </w:p>
    <w:p w:rsidR="00E11743" w:rsidRDefault="00D13352" w:rsidP="00E11743">
      <w:r w:rsidRPr="00D13352">
        <w:rPr>
          <w:lang w:val="en-US"/>
        </w:rPr>
        <w:tab/>
      </w:r>
      <w:r w:rsidRPr="00D13352">
        <w:rPr>
          <w:lang w:val="en-US"/>
        </w:rPr>
        <w:tab/>
      </w:r>
      <w:r w:rsidRPr="00D13352">
        <w:rPr>
          <w:lang w:val="en-US"/>
        </w:rPr>
        <w:tab/>
      </w:r>
      <w:r w:rsidR="00E11743">
        <w:t>&lt;</w:t>
      </w:r>
      <w:proofErr w:type="spellStart"/>
      <w:r w:rsidR="00E11743">
        <w:t>StUF</w:t>
      </w:r>
      <w:proofErr w:type="spellEnd"/>
      <w:r w:rsidR="00E11743">
        <w:t>:administratie&gt;Administratie 1&lt;/</w:t>
      </w:r>
      <w:proofErr w:type="spellStart"/>
      <w:r w:rsidR="00E11743">
        <w:t>StUF</w:t>
      </w:r>
      <w:proofErr w:type="spellEnd"/>
      <w:r w:rsidR="00E11743">
        <w:t>:administratie&gt;</w:t>
      </w:r>
    </w:p>
    <w:p w:rsidR="00E11743" w:rsidRDefault="00E11743" w:rsidP="00E11743">
      <w:r>
        <w:tab/>
      </w:r>
      <w:r>
        <w:tab/>
        <w:t>&lt;/</w:t>
      </w:r>
      <w:proofErr w:type="spellStart"/>
      <w:r>
        <w:t>StUF</w:t>
      </w:r>
      <w:proofErr w:type="spellEnd"/>
      <w:r>
        <w:t>:zender&gt;</w:t>
      </w:r>
    </w:p>
    <w:p w:rsidR="00E11743" w:rsidRDefault="00E11743" w:rsidP="00E11743">
      <w:r>
        <w:tab/>
      </w:r>
      <w:r>
        <w:tab/>
        <w:t>&lt;</w:t>
      </w:r>
      <w:proofErr w:type="spellStart"/>
      <w:r>
        <w:t>StUF</w:t>
      </w:r>
      <w:proofErr w:type="spellEnd"/>
      <w:r>
        <w:t>:ontvanger&gt;</w:t>
      </w:r>
    </w:p>
    <w:p w:rsidR="00E11743" w:rsidRDefault="00E11743" w:rsidP="00E11743">
      <w:r>
        <w:tab/>
      </w:r>
      <w:r>
        <w:tab/>
      </w:r>
      <w:r>
        <w:tab/>
        <w:t>&lt;</w:t>
      </w:r>
      <w:proofErr w:type="spellStart"/>
      <w:r>
        <w:t>StUF</w:t>
      </w:r>
      <w:proofErr w:type="spellEnd"/>
      <w:r>
        <w:t>:organisatie&gt;Gemeente A&lt;/</w:t>
      </w:r>
      <w:proofErr w:type="spellStart"/>
      <w:r>
        <w:t>StUF</w:t>
      </w:r>
      <w:proofErr w:type="spellEnd"/>
      <w:r>
        <w:t>:organisatie&gt;</w:t>
      </w:r>
    </w:p>
    <w:p w:rsidR="00E11743" w:rsidRDefault="00E11743" w:rsidP="00E11743">
      <w:r>
        <w:tab/>
      </w:r>
      <w:r>
        <w:tab/>
      </w:r>
      <w:r>
        <w:tab/>
        <w:t>&lt;</w:t>
      </w:r>
      <w:proofErr w:type="spellStart"/>
      <w:r>
        <w:t>StUF</w:t>
      </w:r>
      <w:proofErr w:type="spellEnd"/>
      <w:r>
        <w:t>:applicatie&gt;Applicatie Gemeente A&lt;/</w:t>
      </w:r>
      <w:proofErr w:type="spellStart"/>
      <w:r>
        <w:t>StUF</w:t>
      </w:r>
      <w:proofErr w:type="spellEnd"/>
      <w:r>
        <w:t>:applicatie&gt;</w:t>
      </w:r>
    </w:p>
    <w:p w:rsidR="00E11743" w:rsidRDefault="00E11743" w:rsidP="00E11743">
      <w:r>
        <w:tab/>
      </w:r>
      <w:r>
        <w:tab/>
      </w:r>
      <w:r>
        <w:tab/>
        <w:t>&lt;</w:t>
      </w:r>
      <w:proofErr w:type="spellStart"/>
      <w:r>
        <w:t>StUF</w:t>
      </w:r>
      <w:proofErr w:type="spellEnd"/>
      <w:r>
        <w:t>:administratie&gt;Administratie 1&lt;/</w:t>
      </w:r>
      <w:proofErr w:type="spellStart"/>
      <w:r>
        <w:t>StUF</w:t>
      </w:r>
      <w:proofErr w:type="spellEnd"/>
      <w:r>
        <w:t>:administratie&gt;</w:t>
      </w:r>
    </w:p>
    <w:p w:rsidR="00E11743" w:rsidRDefault="00E11743" w:rsidP="00E11743">
      <w:r>
        <w:tab/>
      </w:r>
      <w:r>
        <w:tab/>
        <w:t>&lt;/</w:t>
      </w:r>
      <w:proofErr w:type="spellStart"/>
      <w:r>
        <w:t>StUF</w:t>
      </w:r>
      <w:proofErr w:type="spellEnd"/>
      <w:r>
        <w:t>:ontvanger&gt;</w:t>
      </w:r>
    </w:p>
    <w:p w:rsidR="00E11743" w:rsidRDefault="00E11743" w:rsidP="00E11743">
      <w:r>
        <w:tab/>
      </w:r>
      <w:r>
        <w:tab/>
        <w:t>&lt;</w:t>
      </w:r>
      <w:proofErr w:type="spellStart"/>
      <w:r>
        <w:t>StUF</w:t>
      </w:r>
      <w:proofErr w:type="spellEnd"/>
      <w:r>
        <w:t>:referentienummer&gt;1200&lt;/</w:t>
      </w:r>
      <w:proofErr w:type="spellStart"/>
      <w:r>
        <w:t>StUF</w:t>
      </w:r>
      <w:proofErr w:type="spellEnd"/>
      <w:r>
        <w:t>:referentienummer&gt;</w:t>
      </w:r>
    </w:p>
    <w:p w:rsidR="00E11743" w:rsidRDefault="00E11743" w:rsidP="00E11743">
      <w:r>
        <w:tab/>
      </w:r>
      <w:r>
        <w:tab/>
        <w:t>&lt;</w:t>
      </w:r>
      <w:proofErr w:type="spellStart"/>
      <w:r>
        <w:t>StUF</w:t>
      </w:r>
      <w:proofErr w:type="spellEnd"/>
      <w:r>
        <w:t>:</w:t>
      </w:r>
      <w:proofErr w:type="spellStart"/>
      <w:r>
        <w:t>tijdstipBericht</w:t>
      </w:r>
      <w:proofErr w:type="spellEnd"/>
      <w:r>
        <w:t>&gt;201501011400&lt;/</w:t>
      </w:r>
      <w:proofErr w:type="spellStart"/>
      <w:r>
        <w:t>StUF</w:t>
      </w:r>
      <w:proofErr w:type="spellEnd"/>
      <w:r>
        <w:t>:</w:t>
      </w:r>
      <w:proofErr w:type="spellStart"/>
      <w:r>
        <w:t>tijdstipBericht</w:t>
      </w:r>
      <w:proofErr w:type="spellEnd"/>
      <w:r>
        <w:t>&gt;</w:t>
      </w:r>
    </w:p>
    <w:p w:rsidR="00E11743" w:rsidRDefault="00E11743" w:rsidP="00E11743">
      <w:r>
        <w:tab/>
      </w:r>
      <w:r>
        <w:tab/>
        <w:t>&lt;</w:t>
      </w:r>
      <w:proofErr w:type="spellStart"/>
      <w:r>
        <w:t>StUF</w:t>
      </w:r>
      <w:proofErr w:type="spellEnd"/>
      <w:r>
        <w:t>:functie&gt;notificatie&lt;/</w:t>
      </w:r>
      <w:proofErr w:type="spellStart"/>
      <w:r>
        <w:t>StUF</w:t>
      </w:r>
      <w:proofErr w:type="spellEnd"/>
      <w:r>
        <w:t>:functie&gt;</w:t>
      </w:r>
    </w:p>
    <w:p w:rsidR="00E11743" w:rsidRDefault="00E11743" w:rsidP="00E11743">
      <w:r>
        <w:tab/>
        <w:t>&lt;/ZKN:stuurgegevens&gt;</w:t>
      </w:r>
    </w:p>
    <w:p w:rsidR="00E11743" w:rsidRDefault="00E11743" w:rsidP="00E11743">
      <w:r>
        <w:tab/>
        <w:t xml:space="preserve">&lt;ZKN:object </w:t>
      </w:r>
      <w:proofErr w:type="spellStart"/>
      <w:r>
        <w:t>StUF</w:t>
      </w:r>
      <w:proofErr w:type="spellEnd"/>
      <w:r>
        <w:t>:entiteittype="ZAK"&gt;</w:t>
      </w:r>
    </w:p>
    <w:p w:rsidR="00E11743" w:rsidRDefault="00E11743" w:rsidP="00E11743">
      <w:r>
        <w:tab/>
      </w:r>
      <w:r>
        <w:tab/>
        <w:t>&lt;ZKN:identificatie&gt;12345&lt;/ZKN:identificatie&gt;</w:t>
      </w:r>
    </w:p>
    <w:p w:rsidR="00E11743" w:rsidRDefault="00E11743" w:rsidP="00E11743">
      <w:r>
        <w:tab/>
      </w:r>
      <w:r>
        <w:tab/>
        <w:t>&lt;ZKN:resultaat&gt;</w:t>
      </w:r>
    </w:p>
    <w:p w:rsidR="00E11743" w:rsidRDefault="00E11743" w:rsidP="00E11743">
      <w:r>
        <w:tab/>
      </w:r>
      <w:r>
        <w:tab/>
      </w:r>
      <w:r>
        <w:tab/>
        <w:t>&lt;ZKN:omschrijving&gt;[omschrijving]&lt;/ZKN:omschrijving&gt;</w:t>
      </w:r>
    </w:p>
    <w:p w:rsidR="00E11743" w:rsidRDefault="00E11743" w:rsidP="00E11743">
      <w:r>
        <w:tab/>
      </w:r>
      <w:r>
        <w:tab/>
      </w:r>
      <w:r>
        <w:tab/>
        <w:t>&lt;ZKN:toelichting&gt;[toelichting]&lt;/ZKN:toelichting&gt;</w:t>
      </w:r>
    </w:p>
    <w:p w:rsidR="00E11743" w:rsidRDefault="00E11743" w:rsidP="00E11743">
      <w:r>
        <w:tab/>
      </w:r>
      <w:r>
        <w:tab/>
        <w:t>&lt;/ZKN:resultaat&gt;</w:t>
      </w:r>
    </w:p>
    <w:p w:rsidR="00E11743" w:rsidRDefault="00E11743" w:rsidP="00E11743">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t>&lt;</w:t>
      </w:r>
      <w:proofErr w:type="spellStart"/>
      <w:r>
        <w:t>StUF</w:t>
      </w:r>
      <w:proofErr w:type="spellEnd"/>
      <w:r>
        <w:t>:</w:t>
      </w:r>
      <w:proofErr w:type="spellStart"/>
      <w:r>
        <w:t>extraElement</w:t>
      </w:r>
      <w:proofErr w:type="spellEnd"/>
      <w:r>
        <w:t xml:space="preserve"> naam="instantie"&gt;[instantie]&lt;/</w:t>
      </w:r>
      <w:proofErr w:type="spellStart"/>
      <w:r>
        <w:t>StUF</w:t>
      </w:r>
      <w:proofErr w:type="spellEnd"/>
      <w:r>
        <w:t>:</w:t>
      </w:r>
      <w:proofErr w:type="spellStart"/>
      <w:r>
        <w:t>extraElement</w:t>
      </w:r>
      <w:proofErr w:type="spellEnd"/>
      <w:r>
        <w:t>&gt;</w:t>
      </w:r>
    </w:p>
    <w:p w:rsidR="00E11743" w:rsidRDefault="00E11743" w:rsidP="00E11743">
      <w:r>
        <w:tab/>
      </w:r>
      <w:r>
        <w:tab/>
      </w:r>
      <w:r>
        <w:tab/>
        <w:t>&lt;</w:t>
      </w:r>
      <w:proofErr w:type="spellStart"/>
      <w:r>
        <w:t>StUF</w:t>
      </w:r>
      <w:proofErr w:type="spellEnd"/>
      <w:r>
        <w:t>:</w:t>
      </w:r>
      <w:proofErr w:type="spellStart"/>
      <w:r>
        <w:t>extraElement</w:t>
      </w:r>
      <w:proofErr w:type="spellEnd"/>
      <w:r>
        <w:t xml:space="preserve"> naam="</w:t>
      </w:r>
      <w:proofErr w:type="spellStart"/>
      <w:r>
        <w:t>indicatieAmbtshalve</w:t>
      </w:r>
      <w:proofErr w:type="spellEnd"/>
      <w:r>
        <w:t>"&gt;</w:t>
      </w:r>
      <w:proofErr w:type="spellStart"/>
      <w:r>
        <w:t>true</w:t>
      </w:r>
      <w:proofErr w:type="spellEnd"/>
      <w:r>
        <w:t>&lt;/</w:t>
      </w:r>
      <w:proofErr w:type="spellStart"/>
      <w:r>
        <w:t>StUF</w:t>
      </w:r>
      <w:proofErr w:type="spellEnd"/>
      <w:r>
        <w:t>:</w:t>
      </w:r>
      <w:proofErr w:type="spellStart"/>
      <w:r>
        <w:t>extraElement</w:t>
      </w:r>
      <w:proofErr w:type="spellEnd"/>
      <w:r>
        <w:t>&gt;</w:t>
      </w:r>
    </w:p>
    <w:p w:rsidR="00E11743" w:rsidRDefault="00E11743" w:rsidP="00E11743">
      <w:r>
        <w:tab/>
      </w:r>
      <w:r>
        <w:tab/>
        <w:t>&lt;/</w:t>
      </w:r>
      <w:proofErr w:type="spellStart"/>
      <w:r>
        <w:t>StUF</w:t>
      </w:r>
      <w:proofErr w:type="spellEnd"/>
      <w:r>
        <w:t>:</w:t>
      </w:r>
      <w:proofErr w:type="spellStart"/>
      <w:r>
        <w:t>extraElementen</w:t>
      </w:r>
      <w:proofErr w:type="spellEnd"/>
      <w:r>
        <w:t>&gt;</w:t>
      </w:r>
    </w:p>
    <w:p w:rsidR="00E11743" w:rsidRDefault="00E11743" w:rsidP="00E11743">
      <w:r>
        <w:tab/>
      </w:r>
      <w:r>
        <w:tab/>
        <w:t>&lt;ZKN:</w:t>
      </w:r>
      <w:proofErr w:type="spellStart"/>
      <w:r>
        <w:t>isVan</w:t>
      </w:r>
      <w:proofErr w:type="spellEnd"/>
      <w:r>
        <w:t xml:space="preserve"> </w:t>
      </w:r>
      <w:proofErr w:type="spellStart"/>
      <w:r>
        <w:t>StUF</w:t>
      </w:r>
      <w:proofErr w:type="spellEnd"/>
      <w:r>
        <w:t>:entiteittype="ZAKZKT"&gt;</w:t>
      </w:r>
    </w:p>
    <w:p w:rsidR="00E11743" w:rsidRDefault="00E11743" w:rsidP="00E11743">
      <w:r>
        <w:tab/>
      </w:r>
      <w:r>
        <w:tab/>
      </w:r>
      <w:r>
        <w:tab/>
        <w:t xml:space="preserve">&lt;ZKN:gerelateerde </w:t>
      </w:r>
      <w:proofErr w:type="spellStart"/>
      <w:r>
        <w:t>StUF</w:t>
      </w:r>
      <w:proofErr w:type="spellEnd"/>
      <w:r>
        <w:t>:entiteittype="ZKT"&gt;</w:t>
      </w:r>
    </w:p>
    <w:p w:rsidR="00E11743" w:rsidRDefault="00E11743" w:rsidP="00E11743">
      <w:r>
        <w:tab/>
      </w:r>
      <w:r>
        <w:tab/>
      </w:r>
      <w:r>
        <w:tab/>
      </w:r>
      <w:r>
        <w:tab/>
        <w:t>&lt;ZKN:</w:t>
      </w:r>
      <w:proofErr w:type="spellStart"/>
      <w:r>
        <w:t>omschrijvingGeneriek</w:t>
      </w:r>
      <w:proofErr w:type="spellEnd"/>
      <w:r>
        <w:t xml:space="preserve">&gt;Uitvoeren </w:t>
      </w:r>
      <w:r w:rsidR="00F5188B">
        <w:t xml:space="preserve">onderzoek </w:t>
      </w:r>
      <w:r>
        <w:t>kinderbeschermingsmaatregel&lt;/ZKN:</w:t>
      </w:r>
      <w:proofErr w:type="spellStart"/>
      <w:r>
        <w:t>omschrijvingGeneriek</w:t>
      </w:r>
      <w:proofErr w:type="spellEnd"/>
      <w:r>
        <w:t>&gt;</w:t>
      </w:r>
    </w:p>
    <w:p w:rsidR="00E11743" w:rsidRDefault="00E11743" w:rsidP="00E11743">
      <w:r>
        <w:tab/>
      </w:r>
      <w:r>
        <w:tab/>
      </w:r>
      <w:r>
        <w:tab/>
        <w:t>&lt;/ZKN:gerelateerde&gt;</w:t>
      </w:r>
    </w:p>
    <w:p w:rsidR="00E11743" w:rsidRDefault="00E11743" w:rsidP="00E11743">
      <w:r>
        <w:tab/>
      </w:r>
      <w:r>
        <w:tab/>
        <w:t>&lt;/ZKN:</w:t>
      </w:r>
      <w:proofErr w:type="spellStart"/>
      <w:r>
        <w:t>isVan</w:t>
      </w:r>
      <w:proofErr w:type="spellEnd"/>
      <w:r>
        <w:t>&gt;</w:t>
      </w:r>
    </w:p>
    <w:p w:rsidR="00E11743" w:rsidRDefault="00E11743" w:rsidP="00E11743">
      <w:r>
        <w:tab/>
      </w:r>
      <w:r>
        <w:tab/>
        <w:t>&lt;ZKN:</w:t>
      </w:r>
      <w:proofErr w:type="spellStart"/>
      <w:r>
        <w:t>heeftBetrekkingOp</w:t>
      </w:r>
      <w:proofErr w:type="spellEnd"/>
      <w:r>
        <w:t xml:space="preserve"> </w:t>
      </w:r>
      <w:proofErr w:type="spellStart"/>
      <w:r>
        <w:t>StUF</w:t>
      </w:r>
      <w:proofErr w:type="spellEnd"/>
      <w:r>
        <w:t>:entiteittype="ZAKOBJ"&gt;</w:t>
      </w:r>
    </w:p>
    <w:p w:rsidR="00E11743" w:rsidRDefault="00E11743" w:rsidP="00E11743">
      <w:r>
        <w:tab/>
      </w:r>
      <w:r>
        <w:tab/>
      </w:r>
      <w:r>
        <w:tab/>
        <w:t xml:space="preserve">&lt;ZKN:gerelateerde </w:t>
      </w:r>
      <w:proofErr w:type="spellStart"/>
      <w:r>
        <w:t>StUF</w:t>
      </w:r>
      <w:proofErr w:type="spellEnd"/>
      <w:r>
        <w:t>:entiteittype="OBJ"&gt;</w:t>
      </w:r>
    </w:p>
    <w:p w:rsidR="00E11743" w:rsidRDefault="00E11743" w:rsidP="00E11743">
      <w:r>
        <w:tab/>
      </w:r>
      <w:r>
        <w:tab/>
      </w:r>
      <w:r>
        <w:tab/>
      </w:r>
      <w:r>
        <w:tab/>
        <w:t>&lt;ZKN:</w:t>
      </w:r>
      <w:proofErr w:type="spellStart"/>
      <w:r>
        <w:t>natuurlijkPersoon</w:t>
      </w:r>
      <w:proofErr w:type="spellEnd"/>
      <w:r>
        <w:t xml:space="preserve"> </w:t>
      </w:r>
      <w:proofErr w:type="spellStart"/>
      <w:r>
        <w:t>StUF</w:t>
      </w:r>
      <w:proofErr w:type="spellEnd"/>
      <w:r>
        <w:t>:entiteittype="NPS"&gt;</w:t>
      </w:r>
    </w:p>
    <w:p w:rsidR="00E11743" w:rsidRDefault="00E11743" w:rsidP="00E11743">
      <w:r>
        <w:tab/>
      </w:r>
      <w:r>
        <w:tab/>
      </w:r>
      <w:r>
        <w:tab/>
      </w:r>
      <w:r>
        <w:tab/>
      </w:r>
      <w:r>
        <w:tab/>
        <w:t>&lt;BG:geslachtsnaam&gt;</w:t>
      </w:r>
      <w:proofErr w:type="spellStart"/>
      <w:r>
        <w:t>Bee</w:t>
      </w:r>
      <w:proofErr w:type="spellEnd"/>
      <w:r>
        <w:t>&lt;/BG:geslachtsnaam&gt;</w:t>
      </w:r>
    </w:p>
    <w:p w:rsidR="00E11743" w:rsidRDefault="00E11743" w:rsidP="00E11743">
      <w:r>
        <w:tab/>
      </w:r>
      <w:r>
        <w:tab/>
      </w:r>
      <w:r>
        <w:tab/>
      </w:r>
      <w:r>
        <w:tab/>
      </w:r>
      <w:r>
        <w:tab/>
        <w:t>&lt;BG:</w:t>
      </w:r>
      <w:proofErr w:type="spellStart"/>
      <w:r>
        <w:t>voorvoegselGeslachtsnaam</w:t>
      </w:r>
      <w:proofErr w:type="spellEnd"/>
      <w:r>
        <w:t>&gt;De&lt;/BG:</w:t>
      </w:r>
      <w:proofErr w:type="spellStart"/>
      <w:r>
        <w:t>voorvoegselGeslachtsnaam</w:t>
      </w:r>
      <w:proofErr w:type="spellEnd"/>
      <w:r>
        <w:t>&gt;</w:t>
      </w:r>
    </w:p>
    <w:p w:rsidR="00E11743" w:rsidRDefault="00E11743" w:rsidP="00E11743">
      <w:r>
        <w:tab/>
      </w:r>
      <w:r>
        <w:tab/>
      </w:r>
      <w:r>
        <w:tab/>
      </w:r>
      <w:r>
        <w:tab/>
      </w:r>
      <w:r>
        <w:tab/>
        <w:t>&lt;BG:voornamen&gt;Frank&lt;/BG:voornamen&gt;</w:t>
      </w:r>
    </w:p>
    <w:p w:rsidR="00E11743" w:rsidRDefault="00E11743" w:rsidP="00E11743">
      <w:r>
        <w:tab/>
      </w:r>
      <w:r>
        <w:tab/>
      </w:r>
      <w:r>
        <w:tab/>
      </w:r>
      <w:r>
        <w:tab/>
      </w:r>
      <w:r>
        <w:tab/>
        <w:t>&lt;BG:geslachtsaanduiding&gt;M&lt;/BG:geslachtsaanduiding&gt;</w:t>
      </w:r>
    </w:p>
    <w:p w:rsidR="00E11743" w:rsidRDefault="00E11743" w:rsidP="00E11743">
      <w:r>
        <w:tab/>
      </w:r>
      <w:r>
        <w:tab/>
      </w:r>
      <w:r>
        <w:tab/>
      </w:r>
      <w:r>
        <w:tab/>
      </w:r>
      <w:r>
        <w:tab/>
        <w:t>&lt;BG:geboortedatum&gt;20101010&lt;/BG:geboortedatum&gt;</w:t>
      </w:r>
    </w:p>
    <w:p w:rsidR="00E11743" w:rsidRDefault="00E11743" w:rsidP="00E11743">
      <w:r>
        <w:tab/>
      </w:r>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r>
      <w:r>
        <w:tab/>
      </w:r>
      <w:r>
        <w:tab/>
        <w:t>&lt;</w:t>
      </w:r>
      <w:proofErr w:type="spellStart"/>
      <w:r>
        <w:t>StUF</w:t>
      </w:r>
      <w:proofErr w:type="spellEnd"/>
      <w:r>
        <w:t>:</w:t>
      </w:r>
      <w:proofErr w:type="spellStart"/>
      <w:r>
        <w:t>extraElement</w:t>
      </w:r>
      <w:proofErr w:type="spellEnd"/>
      <w:r>
        <w:t xml:space="preserve"> naam="vreemdelingennummer"&gt;123456789A&lt;/</w:t>
      </w:r>
      <w:proofErr w:type="spellStart"/>
      <w:r>
        <w:t>StUF</w:t>
      </w:r>
      <w:proofErr w:type="spellEnd"/>
      <w:r>
        <w:t>:</w:t>
      </w:r>
      <w:proofErr w:type="spellStart"/>
      <w:r>
        <w:t>extraElement</w:t>
      </w:r>
      <w:proofErr w:type="spellEnd"/>
      <w:r>
        <w:t>&gt;</w:t>
      </w:r>
    </w:p>
    <w:p w:rsidR="00E11743" w:rsidRDefault="00E11743" w:rsidP="00E11743">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t>&lt;/ZKN:</w:t>
      </w:r>
      <w:proofErr w:type="spellStart"/>
      <w:r>
        <w:t>natuurlijkPersoon</w:t>
      </w:r>
      <w:proofErr w:type="spellEnd"/>
      <w:r>
        <w:t>&gt;</w:t>
      </w:r>
    </w:p>
    <w:p w:rsidR="00E11743" w:rsidRDefault="00E11743" w:rsidP="00E11743">
      <w:r>
        <w:tab/>
      </w:r>
      <w:r>
        <w:tab/>
      </w:r>
      <w:r>
        <w:tab/>
        <w:t>&lt;/ZKN:gerelateerde&gt;</w:t>
      </w:r>
    </w:p>
    <w:p w:rsidR="00E11743" w:rsidRDefault="00E11743" w:rsidP="00E11743">
      <w:r>
        <w:tab/>
      </w:r>
      <w:r>
        <w:tab/>
        <w:t>&lt;/ZKN:</w:t>
      </w:r>
      <w:proofErr w:type="spellStart"/>
      <w:r>
        <w:t>heeftBetrekkingOp</w:t>
      </w:r>
      <w:proofErr w:type="spellEnd"/>
      <w:r>
        <w:t>&gt;</w:t>
      </w:r>
    </w:p>
    <w:p w:rsidR="00E11743" w:rsidRDefault="00E11743" w:rsidP="00E11743">
      <w:r>
        <w:tab/>
      </w:r>
      <w:r>
        <w:tab/>
        <w:t>&lt;ZKN:</w:t>
      </w:r>
      <w:proofErr w:type="spellStart"/>
      <w:r>
        <w:t>heeftBetrekkingOpAndere</w:t>
      </w:r>
      <w:proofErr w:type="spellEnd"/>
      <w:r>
        <w:t xml:space="preserve"> </w:t>
      </w:r>
      <w:proofErr w:type="spellStart"/>
      <w:r>
        <w:t>StUF</w:t>
      </w:r>
      <w:proofErr w:type="spellEnd"/>
      <w:r>
        <w:t>:entiteittype="ZAKZAKBTR"&gt;</w:t>
      </w:r>
    </w:p>
    <w:p w:rsidR="00E11743" w:rsidRDefault="00E11743" w:rsidP="00E11743">
      <w:r>
        <w:tab/>
      </w:r>
      <w:r>
        <w:tab/>
      </w:r>
      <w:r>
        <w:tab/>
        <w:t xml:space="preserve">&lt;ZKN:gerelateerde </w:t>
      </w:r>
      <w:proofErr w:type="spellStart"/>
      <w:r>
        <w:t>StUF</w:t>
      </w:r>
      <w:proofErr w:type="spellEnd"/>
      <w:r>
        <w:t>:entiteittype="ZAK"&gt;</w:t>
      </w:r>
    </w:p>
    <w:p w:rsidR="00E11743" w:rsidRDefault="00E11743" w:rsidP="00E11743">
      <w:r>
        <w:tab/>
      </w:r>
      <w:r>
        <w:tab/>
      </w:r>
      <w:r>
        <w:tab/>
      </w:r>
      <w:r>
        <w:tab/>
        <w:t>&lt;ZKN:identificatie&gt;123456789&lt;/ZKN:identificatie&gt;</w:t>
      </w:r>
    </w:p>
    <w:p w:rsidR="00E11743" w:rsidRDefault="00E11743" w:rsidP="00E11743">
      <w:r>
        <w:lastRenderedPageBreak/>
        <w:tab/>
      </w:r>
      <w:r>
        <w:tab/>
      </w:r>
      <w:r>
        <w:tab/>
      </w:r>
      <w:r>
        <w:tab/>
        <w:t>&lt;ZKN:</w:t>
      </w:r>
      <w:proofErr w:type="spellStart"/>
      <w:r>
        <w:t>isVan</w:t>
      </w:r>
      <w:proofErr w:type="spellEnd"/>
      <w:r>
        <w:t>&gt;</w:t>
      </w:r>
    </w:p>
    <w:p w:rsidR="00E11743" w:rsidRDefault="00E11743" w:rsidP="00E11743">
      <w:r>
        <w:tab/>
      </w:r>
      <w:r>
        <w:tab/>
      </w:r>
      <w:r>
        <w:tab/>
      </w:r>
      <w:r>
        <w:tab/>
      </w:r>
      <w:r>
        <w:tab/>
        <w:t>&lt;ZKN:gerelateerde&gt;</w:t>
      </w:r>
    </w:p>
    <w:p w:rsidR="00E11743" w:rsidRDefault="00E11743" w:rsidP="00E11743">
      <w:r>
        <w:tab/>
      </w:r>
      <w:r>
        <w:tab/>
      </w:r>
      <w:r>
        <w:tab/>
      </w:r>
      <w:r>
        <w:tab/>
      </w:r>
      <w:r>
        <w:tab/>
      </w:r>
      <w:r>
        <w:tab/>
        <w:t>&lt;ZKN:</w:t>
      </w:r>
      <w:proofErr w:type="spellStart"/>
      <w:r>
        <w:t>omschrijvingGeneriek</w:t>
      </w:r>
      <w:proofErr w:type="spellEnd"/>
      <w:r>
        <w:t>&gt;Overwegen kinderbeschermingsmaatregel&lt;/ZKN:</w:t>
      </w:r>
      <w:proofErr w:type="spellStart"/>
      <w:r>
        <w:t>omschrijvingGeneriek</w:t>
      </w:r>
      <w:proofErr w:type="spellEnd"/>
      <w:r>
        <w:t>&gt;</w:t>
      </w:r>
    </w:p>
    <w:p w:rsidR="00E11743" w:rsidRDefault="00E11743" w:rsidP="00E11743">
      <w:r>
        <w:tab/>
      </w:r>
      <w:r>
        <w:tab/>
      </w:r>
      <w:r>
        <w:tab/>
      </w:r>
      <w:r>
        <w:tab/>
      </w:r>
      <w:r>
        <w:tab/>
        <w:t>&lt;/ZKN:gerelateerde&gt;</w:t>
      </w:r>
    </w:p>
    <w:p w:rsidR="00E11743" w:rsidRDefault="00E11743" w:rsidP="00E11743">
      <w:r>
        <w:tab/>
      </w:r>
      <w:r>
        <w:tab/>
      </w:r>
      <w:r>
        <w:tab/>
      </w:r>
      <w:r>
        <w:tab/>
        <w:t>&lt;/ZKN:</w:t>
      </w:r>
      <w:proofErr w:type="spellStart"/>
      <w:r>
        <w:t>isVan</w:t>
      </w:r>
      <w:proofErr w:type="spellEnd"/>
      <w:r>
        <w:t>&gt;</w:t>
      </w:r>
    </w:p>
    <w:p w:rsidR="00E11743" w:rsidRDefault="00E11743" w:rsidP="00E11743">
      <w:r>
        <w:tab/>
      </w:r>
      <w:r>
        <w:tab/>
      </w:r>
      <w:r>
        <w:tab/>
        <w:t>&lt;/ZKN:gerelateerde&gt;</w:t>
      </w:r>
    </w:p>
    <w:p w:rsidR="00E11743" w:rsidRDefault="00E11743" w:rsidP="00E11743">
      <w:r>
        <w:tab/>
      </w:r>
      <w:r>
        <w:tab/>
        <w:t>&lt;/ZKN:</w:t>
      </w:r>
      <w:proofErr w:type="spellStart"/>
      <w:r>
        <w:t>heeftBetrekkingOpAndere</w:t>
      </w:r>
      <w:proofErr w:type="spellEnd"/>
      <w:r>
        <w:t>&gt;</w:t>
      </w:r>
    </w:p>
    <w:p w:rsidR="00E11743" w:rsidRDefault="00E11743" w:rsidP="00E11743">
      <w:r>
        <w:tab/>
      </w:r>
      <w:r>
        <w:tab/>
        <w:t xml:space="preserve">&lt;ZKN:heeft </w:t>
      </w:r>
      <w:proofErr w:type="spellStart"/>
      <w:r>
        <w:t>StUF</w:t>
      </w:r>
      <w:proofErr w:type="spellEnd"/>
      <w:r>
        <w:t>:entiteittype="ZAKSTT"&gt;</w:t>
      </w:r>
    </w:p>
    <w:p w:rsidR="00E11743" w:rsidRDefault="00E11743" w:rsidP="00E11743">
      <w:r>
        <w:tab/>
      </w:r>
      <w:r>
        <w:tab/>
      </w:r>
      <w:r>
        <w:tab/>
        <w:t xml:space="preserve">&lt;ZKN:gerelateerde </w:t>
      </w:r>
      <w:proofErr w:type="spellStart"/>
      <w:r>
        <w:t>StUF</w:t>
      </w:r>
      <w:proofErr w:type="spellEnd"/>
      <w:r>
        <w:t>:entiteittype="STT"&gt;</w:t>
      </w:r>
    </w:p>
    <w:p w:rsidR="00E11743" w:rsidRDefault="00E11743" w:rsidP="00E11743">
      <w:r>
        <w:tab/>
      </w:r>
      <w:r>
        <w:tab/>
      </w:r>
      <w:r>
        <w:tab/>
      </w:r>
      <w:r>
        <w:tab/>
        <w:t>&lt;ZKN:omschrijving&gt;</w:t>
      </w:r>
      <w:proofErr w:type="spellStart"/>
      <w:r>
        <w:t>Kinderbeschermings-maatregelonderzoek</w:t>
      </w:r>
      <w:proofErr w:type="spellEnd"/>
      <w:r>
        <w:t xml:space="preserve"> uitgevoerd&lt;/ZKN:omschrijving&gt;</w:t>
      </w:r>
    </w:p>
    <w:p w:rsidR="00E11743" w:rsidRDefault="00E11743" w:rsidP="00E11743">
      <w:r>
        <w:tab/>
      </w:r>
      <w:r>
        <w:tab/>
      </w:r>
      <w:r>
        <w:tab/>
        <w:t>&lt;/ZKN:gerelateerde&gt;</w:t>
      </w:r>
    </w:p>
    <w:p w:rsidR="00E11743" w:rsidRDefault="00E11743" w:rsidP="00E11743">
      <w:r>
        <w:tab/>
      </w:r>
      <w:r>
        <w:tab/>
      </w:r>
      <w:r>
        <w:tab/>
        <w:t>&lt;ZKN:</w:t>
      </w:r>
      <w:proofErr w:type="spellStart"/>
      <w:r>
        <w:t>datumStatusGezet</w:t>
      </w:r>
      <w:proofErr w:type="spellEnd"/>
      <w:r>
        <w:t>&gt;20150101&lt;/ZKN:</w:t>
      </w:r>
      <w:proofErr w:type="spellStart"/>
      <w:r>
        <w:t>datumStatusGezet</w:t>
      </w:r>
      <w:proofErr w:type="spellEnd"/>
      <w:r>
        <w:t>&gt;</w:t>
      </w:r>
    </w:p>
    <w:p w:rsidR="00E11743" w:rsidRDefault="00E11743" w:rsidP="00E11743">
      <w:r>
        <w:tab/>
      </w:r>
      <w:r>
        <w:tab/>
        <w:t>&lt;/ZKN:heeft&gt;</w:t>
      </w:r>
    </w:p>
    <w:p w:rsidR="00E11743" w:rsidRDefault="00E11743" w:rsidP="00E11743">
      <w:r>
        <w:tab/>
      </w:r>
      <w:r>
        <w:tab/>
        <w:t>&lt;ZKN:</w:t>
      </w:r>
      <w:proofErr w:type="spellStart"/>
      <w:r>
        <w:t>leidtTot</w:t>
      </w:r>
      <w:proofErr w:type="spellEnd"/>
      <w:r>
        <w:t xml:space="preserve"> </w:t>
      </w:r>
      <w:proofErr w:type="spellStart"/>
      <w:r>
        <w:t>StUF</w:t>
      </w:r>
      <w:proofErr w:type="spellEnd"/>
      <w:r>
        <w:t>:entiteittype="ZAKBSL"&gt;</w:t>
      </w:r>
    </w:p>
    <w:p w:rsidR="00E11743" w:rsidRDefault="00E11743" w:rsidP="00E11743">
      <w:r>
        <w:tab/>
      </w:r>
      <w:r>
        <w:tab/>
      </w:r>
      <w:r>
        <w:tab/>
        <w:t xml:space="preserve">&lt;ZKN:gerelateerde </w:t>
      </w:r>
      <w:proofErr w:type="spellStart"/>
      <w:r>
        <w:t>StUF</w:t>
      </w:r>
      <w:proofErr w:type="spellEnd"/>
      <w:r>
        <w:t>:entiteittype="BSL"&gt;</w:t>
      </w:r>
    </w:p>
    <w:p w:rsidR="00E11743" w:rsidRDefault="00E11743" w:rsidP="00E11743">
      <w:r>
        <w:tab/>
      </w:r>
      <w:r>
        <w:tab/>
      </w:r>
      <w:r>
        <w:tab/>
      </w:r>
      <w:r>
        <w:tab/>
        <w:t>&lt;ZKN:</w:t>
      </w:r>
      <w:proofErr w:type="spellStart"/>
      <w:r>
        <w:t>datumBeslissing</w:t>
      </w:r>
      <w:proofErr w:type="spellEnd"/>
      <w:r>
        <w:t>&gt;20150101&lt;/ZKN:</w:t>
      </w:r>
      <w:proofErr w:type="spellStart"/>
      <w:r>
        <w:t>datumBeslissing</w:t>
      </w:r>
      <w:proofErr w:type="spellEnd"/>
      <w:r>
        <w:t>&gt;</w:t>
      </w:r>
    </w:p>
    <w:p w:rsidR="00E11743" w:rsidRDefault="00E11743" w:rsidP="00E11743">
      <w:r>
        <w:tab/>
      </w:r>
      <w:r>
        <w:tab/>
      </w:r>
      <w:r>
        <w:tab/>
      </w:r>
      <w:r>
        <w:tab/>
        <w:t xml:space="preserve">&lt;ZKN:toelichting&gt;Frank </w:t>
      </w:r>
      <w:proofErr w:type="spellStart"/>
      <w:r>
        <w:t>Bee</w:t>
      </w:r>
      <w:proofErr w:type="spellEnd"/>
      <w:r>
        <w:t xml:space="preserve"> mag bij zijn moeder Mathilde </w:t>
      </w:r>
      <w:proofErr w:type="spellStart"/>
      <w:r>
        <w:t>Bee</w:t>
      </w:r>
      <w:proofErr w:type="spellEnd"/>
      <w:r>
        <w:t xml:space="preserve"> blijven wonen&lt;/ZKN:toelichting&gt;</w:t>
      </w:r>
    </w:p>
    <w:p w:rsidR="00E11743" w:rsidRDefault="00E11743" w:rsidP="00E11743">
      <w:r>
        <w:tab/>
      </w:r>
      <w:r>
        <w:tab/>
      </w:r>
      <w:r>
        <w:tab/>
      </w:r>
      <w:r>
        <w:tab/>
        <w:t>&lt;ZKN:</w:t>
      </w:r>
      <w:proofErr w:type="spellStart"/>
      <w:r>
        <w:t>ingangsdatumWerking</w:t>
      </w:r>
      <w:proofErr w:type="spellEnd"/>
      <w:r>
        <w:t>&gt;20140401&lt;/ZKN:</w:t>
      </w:r>
      <w:proofErr w:type="spellStart"/>
      <w:r>
        <w:t>ingangsdatumWerking</w:t>
      </w:r>
      <w:proofErr w:type="spellEnd"/>
      <w:r>
        <w:t>&gt;</w:t>
      </w:r>
    </w:p>
    <w:p w:rsidR="00E11743" w:rsidRDefault="00E11743" w:rsidP="00E11743">
      <w:r>
        <w:tab/>
      </w:r>
      <w:r>
        <w:tab/>
      </w:r>
      <w:r>
        <w:tab/>
      </w:r>
      <w:r>
        <w:tab/>
        <w:t>&lt;ZKN:</w:t>
      </w:r>
      <w:proofErr w:type="spellStart"/>
      <w:r>
        <w:t>einddatumWerking</w:t>
      </w:r>
      <w:proofErr w:type="spellEnd"/>
      <w:r>
        <w:t>&gt;20150401&lt;/ZKN:</w:t>
      </w:r>
      <w:proofErr w:type="spellStart"/>
      <w:r>
        <w:t>einddatumWerking</w:t>
      </w:r>
      <w:proofErr w:type="spellEnd"/>
      <w:r>
        <w:t>&gt;</w:t>
      </w:r>
    </w:p>
    <w:p w:rsidR="00E11743" w:rsidRDefault="00E11743" w:rsidP="00E11743">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w:t>
      </w:r>
      <w:proofErr w:type="spellEnd"/>
      <w:r>
        <w:t xml:space="preserve"> naam="periodeduur"&gt;12&lt;/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w:t>
      </w:r>
      <w:proofErr w:type="spellEnd"/>
      <w:r>
        <w:t xml:space="preserve"> naam="</w:t>
      </w:r>
      <w:proofErr w:type="spellStart"/>
      <w:r>
        <w:t>periodeduurEenheid</w:t>
      </w:r>
      <w:proofErr w:type="spellEnd"/>
      <w:r>
        <w:t>"&gt;maand&lt;/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w:t>
      </w:r>
      <w:proofErr w:type="spellEnd"/>
      <w:r>
        <w:t xml:space="preserve"> naam="kenmerk"&gt;[kenmerk]&lt;/</w:t>
      </w:r>
      <w:proofErr w:type="spellStart"/>
      <w:r>
        <w:t>StUF</w:t>
      </w:r>
      <w:proofErr w:type="spellEnd"/>
      <w:r>
        <w:t>:</w:t>
      </w:r>
      <w:proofErr w:type="spellStart"/>
      <w:r>
        <w:t>extraElement</w:t>
      </w:r>
      <w:proofErr w:type="spellEnd"/>
      <w:r>
        <w:t>&gt;</w:t>
      </w:r>
    </w:p>
    <w:p w:rsidR="00E11743" w:rsidRDefault="00E11743" w:rsidP="00E11743">
      <w:r>
        <w:tab/>
      </w:r>
      <w:r>
        <w:tab/>
      </w:r>
      <w:r>
        <w:tab/>
      </w:r>
      <w:r>
        <w:tab/>
      </w:r>
      <w:r>
        <w:tab/>
        <w:t>&lt;</w:t>
      </w:r>
      <w:proofErr w:type="spellStart"/>
      <w:r>
        <w:t>StUF</w:t>
      </w:r>
      <w:proofErr w:type="spellEnd"/>
      <w:r>
        <w:t>:</w:t>
      </w:r>
      <w:proofErr w:type="spellStart"/>
      <w:r>
        <w:t>extraElement</w:t>
      </w:r>
      <w:proofErr w:type="spellEnd"/>
      <w:r>
        <w:t xml:space="preserve"> naam="beslissendeInstantie"&gt;[beslissendeInstantie]&lt;/StUF:extraElement&gt;</w:t>
      </w:r>
    </w:p>
    <w:p w:rsidR="00E11743" w:rsidRDefault="00E11743" w:rsidP="00E11743">
      <w:r>
        <w:tab/>
      </w:r>
      <w:r>
        <w:tab/>
      </w:r>
      <w:r>
        <w:tab/>
      </w:r>
      <w:r>
        <w:tab/>
      </w:r>
      <w:r>
        <w:tab/>
        <w:t>&lt;</w:t>
      </w:r>
      <w:proofErr w:type="spellStart"/>
      <w:r>
        <w:t>StUF</w:t>
      </w:r>
      <w:proofErr w:type="spellEnd"/>
      <w:r>
        <w:t>:</w:t>
      </w:r>
      <w:proofErr w:type="spellStart"/>
      <w:r>
        <w:t>extraElement</w:t>
      </w:r>
      <w:proofErr w:type="spellEnd"/>
      <w:r>
        <w:t xml:space="preserve"> naam="uitvoerendeInstantie"&gt;[uitvoerendeInstantie]&lt;/StUF:extraElement&gt;</w:t>
      </w:r>
    </w:p>
    <w:p w:rsidR="00E11743" w:rsidRDefault="00E11743" w:rsidP="00E11743">
      <w:r>
        <w:tab/>
      </w:r>
      <w:r>
        <w:tab/>
      </w:r>
      <w:r>
        <w:tab/>
      </w:r>
      <w:r>
        <w:tab/>
        <w:t>&lt;/</w:t>
      </w:r>
      <w:proofErr w:type="spellStart"/>
      <w:r>
        <w:t>StUF</w:t>
      </w:r>
      <w:proofErr w:type="spellEnd"/>
      <w:r>
        <w:t>:</w:t>
      </w:r>
      <w:proofErr w:type="spellStart"/>
      <w:r>
        <w:t>extraElementen</w:t>
      </w:r>
      <w:proofErr w:type="spellEnd"/>
      <w:r>
        <w:t>&gt;</w:t>
      </w:r>
    </w:p>
    <w:p w:rsidR="00E11743" w:rsidRDefault="00E11743" w:rsidP="00E11743">
      <w:r>
        <w:tab/>
      </w:r>
      <w:r>
        <w:tab/>
      </w:r>
      <w:r>
        <w:tab/>
        <w:t>&lt;/ZKN:gerelateerde&gt;</w:t>
      </w:r>
    </w:p>
    <w:p w:rsidR="00E11743" w:rsidRDefault="00E11743" w:rsidP="00E11743">
      <w:r>
        <w:tab/>
      </w:r>
      <w:r>
        <w:tab/>
        <w:t>&lt;/ZKN:</w:t>
      </w:r>
      <w:proofErr w:type="spellStart"/>
      <w:r>
        <w:t>leidtTot</w:t>
      </w:r>
      <w:proofErr w:type="spellEnd"/>
      <w:r>
        <w:t>&gt;</w:t>
      </w:r>
    </w:p>
    <w:p w:rsidR="00E11743" w:rsidRDefault="00E11743" w:rsidP="00E11743">
      <w:r>
        <w:tab/>
        <w:t>&lt;/ZKN:object&gt;</w:t>
      </w:r>
    </w:p>
    <w:p w:rsidR="00E11743" w:rsidRDefault="00E11743" w:rsidP="00E11743">
      <w:r>
        <w:t>&lt;/ZKN:notificatieDi01&gt;</w:t>
      </w:r>
    </w:p>
    <w:p w:rsidR="009D18ED" w:rsidRDefault="009D18ED" w:rsidP="004F75A6">
      <w:pPr>
        <w:sectPr w:rsidR="009D18ED" w:rsidSect="006A425E">
          <w:pgSz w:w="11900" w:h="16840" w:code="9"/>
          <w:pgMar w:top="1985" w:right="1418" w:bottom="1077" w:left="1418" w:header="709" w:footer="709" w:gutter="0"/>
          <w:cols w:space="708"/>
        </w:sectPr>
      </w:pPr>
    </w:p>
    <w:p w:rsidR="00B36E25" w:rsidRDefault="008708AA" w:rsidP="006A425E">
      <w:pPr>
        <w:pStyle w:val="Kop1"/>
        <w:numPr>
          <w:ilvl w:val="0"/>
          <w:numId w:val="0"/>
        </w:numPr>
      </w:pPr>
      <w:bookmarkStart w:id="382" w:name="_Ref389232881"/>
      <w:bookmarkStart w:id="383" w:name="_Toc392157283"/>
      <w:r>
        <w:lastRenderedPageBreak/>
        <w:t xml:space="preserve">Bijlage </w:t>
      </w:r>
      <w:r w:rsidR="009D18ED">
        <w:t>3</w:t>
      </w:r>
      <w:r>
        <w:t>: Specificatie informatiemodel</w:t>
      </w:r>
      <w:bookmarkEnd w:id="382"/>
      <w:bookmarkEnd w:id="383"/>
    </w:p>
    <w:p w:rsidR="008708AA" w:rsidRDefault="008708AA" w:rsidP="008708AA">
      <w:r>
        <w:t>In deze bijlage specificeren we het in het RGBZ uitgedrukte domeininformatiemodel van par. 4.2, per objecttype in alfabetische volgorde.</w:t>
      </w:r>
    </w:p>
    <w:bookmarkStart w:id="384" w:name="BKM_8AC9F854_110A_4149_B28A_7ACC4A3C23BF"/>
    <w:bookmarkStart w:id="385" w:name="Jeugdzorg__Zaken_"/>
    <w:bookmarkStart w:id="386" w:name="BKM_F72375F9_16BD_4699_8494_4F431F99ABA4"/>
    <w:p w:rsidR="000A165E" w:rsidRDefault="0081663F" w:rsidP="00D049DA">
      <w:pPr>
        <w:pStyle w:val="Kop2"/>
        <w:numPr>
          <w:ilvl w:val="0"/>
          <w:numId w:val="0"/>
        </w:numPr>
      </w:pPr>
      <w:r>
        <w:rPr>
          <w:color w:val="auto"/>
          <w:sz w:val="20"/>
          <w:szCs w:val="20"/>
        </w:rPr>
        <w:fldChar w:fldCharType="begin" w:fldLock="1"/>
      </w:r>
      <w:r w:rsidR="000A165E">
        <w:rPr>
          <w:color w:val="auto"/>
          <w:sz w:val="20"/>
          <w:szCs w:val="20"/>
        </w:rPr>
        <w:instrText xml:space="preserve">MERGEFIELD </w:instrText>
      </w:r>
      <w:r w:rsidR="000A165E">
        <w:instrText>Element.Stereotype</w:instrText>
      </w:r>
      <w:r>
        <w:rPr>
          <w:color w:val="auto"/>
          <w:sz w:val="20"/>
          <w:szCs w:val="20"/>
        </w:rPr>
        <w:fldChar w:fldCharType="separate"/>
      </w:r>
      <w:bookmarkStart w:id="387" w:name="_Toc392157284"/>
      <w:r w:rsidR="000A165E">
        <w:t>«Objecttype»</w:t>
      </w:r>
      <w:r>
        <w:rPr>
          <w:color w:val="auto"/>
          <w:sz w:val="20"/>
          <w:szCs w:val="20"/>
        </w:rPr>
        <w:fldChar w:fldCharType="end"/>
      </w:r>
      <w:r w:rsidR="000A165E">
        <w:t xml:space="preserve"> </w:t>
      </w:r>
      <w:r>
        <w:fldChar w:fldCharType="begin" w:fldLock="1"/>
      </w:r>
      <w:r w:rsidR="000A165E">
        <w:instrText>MERGEFIELD Element.Name</w:instrText>
      </w:r>
      <w:r>
        <w:fldChar w:fldCharType="separate"/>
      </w:r>
      <w:r w:rsidR="000A165E">
        <w:t>BESLUIT</w:t>
      </w:r>
      <w:bookmarkEnd w:id="387"/>
      <w: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na overweging of beraadslaging vastgestelde beslissing voor een individueel of concreet geval.</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BSL</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Unieke aanduiding van de gerelateerde zaak</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388" w:name="BKM_6833029B_E26A_445a_A734_4F369D0E1B13"/>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Besluitdatum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beslisdatum (AWB) van het besluit.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datumBeslissing</w:t>
            </w:r>
            <w:r>
              <w:fldChar w:fldCharType="end"/>
            </w:r>
          </w:p>
        </w:tc>
        <w:bookmarkEnd w:id="388"/>
      </w:tr>
      <w:bookmarkStart w:id="389" w:name="BKM_D37FC041_4A6F_4139_B15F_6D0A93394B94"/>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Besluittoelichting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Toelichting bij het besluit.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De (samenvatting van de) toelichting op het besluit zoals veelal vermeld in de besluittekst.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toelichting</w:t>
            </w:r>
            <w:r>
              <w:fldChar w:fldCharType="end"/>
            </w:r>
          </w:p>
        </w:tc>
        <w:bookmarkEnd w:id="389"/>
      </w:tr>
      <w:bookmarkStart w:id="390" w:name="BKM_47B6E7FF_907E_4878_BEF7_66F0ACCE4344"/>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Ingangsdatum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Ingangsdatum van de werkingsperiode van het besluit.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zowel op, voor of na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ingangsdatumWerking</w:t>
            </w:r>
            <w:r>
              <w:fldChar w:fldCharType="end"/>
            </w:r>
          </w:p>
        </w:tc>
        <w:bookmarkEnd w:id="390"/>
      </w:tr>
      <w:bookmarkStart w:id="391" w:name="BKM_70978157_1E2D_499b_8FB6_BE7D0444EBDB"/>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Vervaldatum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Datum waarop de werkingsperiode van het besluit eindigt.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De werkingsperiode is inclusief de opgeven datum.</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zowel op, voor of na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einddatumWerking</w:t>
            </w:r>
            <w:r>
              <w:fldChar w:fldCharType="end"/>
            </w:r>
          </w:p>
        </w:tc>
        <w:bookmarkEnd w:id="391"/>
      </w:tr>
      <w:bookmarkStart w:id="392" w:name="BKM_34C8F35C_22F5_44c4_B199_315E27BA0E25"/>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Periodeduur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hoeveelheid in een bepaalde eenheid voor de bepaling van de lengte van de periode.</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N3</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periodeduur</w:t>
            </w:r>
            <w:r>
              <w:fldChar w:fldCharType="end"/>
            </w:r>
          </w:p>
        </w:tc>
        <w:bookmarkEnd w:id="392"/>
      </w:tr>
      <w:bookmarkStart w:id="393" w:name="BKM_FF58C4C6_D165_4d5f_88C2_350E678B0B37"/>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Periodeduur eenheid</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 xml:space="preserve">De eenheid waarin de duur van de periode is </w:t>
            </w:r>
            <w:r w:rsidR="000A165E">
              <w:rPr>
                <w:rFonts w:ascii="Calibri" w:hAnsi="Calibri" w:cs="Calibri"/>
                <w:color w:val="0F0F0F"/>
              </w:rPr>
              <w:lastRenderedPageBreak/>
              <w:t>uitgedrukt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A7</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dag</w:t>
            </w:r>
          </w:p>
          <w:p w:rsidR="000A165E" w:rsidRDefault="000A165E" w:rsidP="001F5BF5">
            <w:pPr>
              <w:rPr>
                <w:rFonts w:ascii="Calibri" w:hAnsi="Calibri" w:cs="Calibri"/>
                <w:color w:val="0F0F0F"/>
              </w:rPr>
            </w:pPr>
            <w:r>
              <w:rPr>
                <w:rFonts w:ascii="Calibri" w:hAnsi="Calibri" w:cs="Calibri"/>
                <w:color w:val="0F0F0F"/>
              </w:rPr>
              <w:lastRenderedPageBreak/>
              <w:t>- week</w:t>
            </w:r>
          </w:p>
          <w:p w:rsidR="000A165E" w:rsidRDefault="000A165E" w:rsidP="001F5BF5">
            <w:pPr>
              <w:rPr>
                <w:rFonts w:ascii="Calibri" w:hAnsi="Calibri" w:cs="Calibri"/>
                <w:color w:val="0F0F0F"/>
              </w:rPr>
            </w:pPr>
            <w:r>
              <w:rPr>
                <w:rFonts w:ascii="Calibri" w:hAnsi="Calibri" w:cs="Calibri"/>
                <w:color w:val="0F0F0F"/>
              </w:rPr>
              <w:t>- maand</w:t>
            </w:r>
          </w:p>
          <w:p w:rsidR="000A165E" w:rsidRDefault="000A165E" w:rsidP="001F5BF5">
            <w:pPr>
              <w:rPr>
                <w:rFonts w:ascii="Calibri" w:hAnsi="Calibri" w:cs="Calibri"/>
                <w:color w:val="0F0F0F"/>
              </w:rPr>
            </w:pPr>
            <w:r>
              <w:rPr>
                <w:rFonts w:ascii="Calibri" w:hAnsi="Calibri" w:cs="Calibri"/>
                <w:color w:val="0F0F0F"/>
              </w:rPr>
              <w:t>- jaar</w:t>
            </w:r>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periodeduurEen</w:t>
            </w:r>
            <w:r w:rsidR="000A165E">
              <w:rPr>
                <w:rFonts w:ascii="Calibri" w:hAnsi="Calibri" w:cs="Calibri"/>
                <w:color w:val="0F0F0F"/>
              </w:rPr>
              <w:lastRenderedPageBreak/>
              <w:t>heid</w:t>
            </w:r>
            <w:r>
              <w:fldChar w:fldCharType="end"/>
            </w:r>
          </w:p>
        </w:tc>
        <w:bookmarkEnd w:id="393"/>
      </w:tr>
      <w:bookmarkStart w:id="394" w:name="BKM_597922CF_EC57_4507_AB9E_731644DEEAC7"/>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Kenmerk</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aanduiding van de context waarin de maatregel is opgelegd, zoals schorsing/vonnis, nazorg, OM-afdoening</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kenmerk</w:t>
            </w:r>
            <w:r>
              <w:fldChar w:fldCharType="end"/>
            </w:r>
          </w:p>
        </w:tc>
        <w:bookmarkEnd w:id="394"/>
      </w:tr>
      <w:bookmarkStart w:id="395" w:name="BKM_3DAEC29A_5917_45ac_A2C8_60417913DD4A"/>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Beslissende instantie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Het orgaan dat een beslissing in een jeugdzaak neemt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Gecertificeerde instellingen worden aangeduid met een waarde uit TINSTANT.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beslissendeInstantie</w:t>
            </w:r>
            <w:r>
              <w:fldChar w:fldCharType="end"/>
            </w:r>
          </w:p>
        </w:tc>
        <w:bookmarkEnd w:id="395"/>
      </w:tr>
      <w:bookmarkStart w:id="396" w:name="BKM_1AC4F8CC_0DC2_4b3a_A393_706CABE1962F"/>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Uitvoerende instantie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instantie die de beslissing moet uitvoeren</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Gecertificeerde instellingen worden aangeduid met een waarde uit TINSTANT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uitvoerende instantie</w:t>
            </w:r>
            <w:r>
              <w:fldChar w:fldCharType="end"/>
            </w:r>
          </w:p>
        </w:tc>
        <w:bookmarkEnd w:id="396"/>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BESLUIT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uitkonst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(RvdK)</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Aanduiding van de ZAAK waarbinnen het BESLUIT genomen is.</w:t>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384"/>
    </w:tbl>
    <w:p w:rsidR="000A165E" w:rsidRDefault="000A165E" w:rsidP="000A165E">
      <w:pPr>
        <w:rPr>
          <w:rFonts w:ascii="Calibri" w:hAnsi="Calibri" w:cs="Calibri"/>
        </w:rPr>
      </w:pPr>
    </w:p>
    <w:bookmarkStart w:id="397" w:name="BKM_DEB47F12_757F_4dfc_A171_C7E7E2D2D95A"/>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398" w:name="_Toc392157285"/>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BETROKKENE</w:t>
      </w:r>
      <w:bookmarkEnd w:id="398"/>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SUBJECT, zijnde een NATUURLIJK PERSOON, NIET-NATUURLIJK PERSOON of VESTIGING, ORGANISATORISCHE EENHEID (binnen een vestiging van de zaak-behandelende niet-natuurlijk persoon), of MEDEWERKER (van die organisatorische eenheid) die een rol kan spelen bij een ZAAK.</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BTR</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De unieke aanduiding van de specialisatie (van BETROKKENE): </w:t>
            </w:r>
          </w:p>
          <w:p w:rsidR="000A165E" w:rsidRDefault="000A165E" w:rsidP="001F5BF5">
            <w:pPr>
              <w:rPr>
                <w:rFonts w:ascii="Calibri" w:hAnsi="Calibri" w:cs="Calibri"/>
                <w:color w:val="0F0F0F"/>
              </w:rPr>
            </w:pPr>
            <w:r>
              <w:rPr>
                <w:rFonts w:ascii="Calibri" w:hAnsi="Calibri" w:cs="Calibri"/>
                <w:color w:val="0F0F0F"/>
              </w:rPr>
              <w:t>ORGANISATORISCHE EENHEID, VESTIGING, MEDEWERKER, NIET-NATUURLIJK PERSOON of NATUURLIJK PERSOON (of afleidbare identificatie).</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Het gaat hier alleen om betrokkenen zijnde medewerker (van gemeente), natuurlijk persoon en maatschappelijke activiteit.</w:t>
            </w: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p w:rsidR="000A165E" w:rsidRDefault="000A165E" w:rsidP="000A165E">
      <w:pPr>
        <w:rPr>
          <w:rFonts w:ascii="Calibri" w:hAnsi="Calibri" w:cs="Calibri"/>
        </w:rPr>
      </w:pPr>
      <w:r>
        <w:rPr>
          <w:rFonts w:ascii="Calibri" w:hAnsi="Calibri" w:cs="Calibri"/>
          <w:b/>
          <w:bCs/>
          <w:color w:val="0F0F0F"/>
        </w:rPr>
        <w:lastRenderedPageBreak/>
        <w:t xml:space="preserve"> </w:t>
      </w: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sidR="008A0D31">
              <w:rPr>
                <w:rFonts w:ascii="Calibri" w:hAnsi="Calibri" w:cs="Calibri"/>
              </w:rPr>
              <w:t>2</w:t>
            </w:r>
            <w:r w:rsidR="00532589">
              <w:rPr>
                <w:rFonts w:ascii="Calibri" w:hAnsi="Calibri" w:cs="Calibri"/>
              </w:rPr>
              <w:t>..*</w:t>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heeft rol in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color w:val="610E6A"/>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 xml:space="preserve">De </w:t>
            </w:r>
            <w:proofErr w:type="spellStart"/>
            <w:r w:rsidR="000A165E">
              <w:rPr>
                <w:rFonts w:ascii="Calibri" w:hAnsi="Calibri" w:cs="Calibri"/>
                <w:color w:val="610E6A"/>
              </w:rPr>
              <w:t>ROLlen</w:t>
            </w:r>
            <w:proofErr w:type="spellEnd"/>
            <w:r w:rsidR="000A165E">
              <w:rPr>
                <w:rFonts w:ascii="Calibri" w:hAnsi="Calibri" w:cs="Calibri"/>
                <w:color w:val="610E6A"/>
              </w:rPr>
              <w:t xml:space="preserve"> die BETROKKENE heeft in de zaken waarin BETROKKENE een ROL speelt.</w:t>
            </w:r>
          </w:p>
          <w:p w:rsidR="00D16CF0" w:rsidRDefault="00D16CF0" w:rsidP="001F5BF5">
            <w:pPr>
              <w:rPr>
                <w:rFonts w:ascii="Calibri" w:hAnsi="Calibri" w:cs="Calibri"/>
                <w:color w:val="610E6A"/>
              </w:rPr>
            </w:pPr>
          </w:p>
          <w:p w:rsidR="00AC0286" w:rsidRDefault="00532589" w:rsidP="00745B44">
            <w:pPr>
              <w:rPr>
                <w:rFonts w:ascii="Calibri" w:hAnsi="Calibri" w:cs="Calibri"/>
                <w:u w:color="000000"/>
              </w:rPr>
            </w:pPr>
            <w:r w:rsidRPr="00DF0007">
              <w:rPr>
                <w:rFonts w:ascii="Calibri" w:hAnsi="Calibri" w:cs="Calibri"/>
                <w:i/>
                <w:u w:color="000000"/>
              </w:rPr>
              <w:t>Regels</w:t>
            </w:r>
            <w:r>
              <w:rPr>
                <w:rFonts w:ascii="Calibri" w:hAnsi="Calibri" w:cs="Calibri"/>
                <w:u w:color="000000"/>
              </w:rPr>
              <w:t xml:space="preserve">: </w:t>
            </w:r>
            <w:r w:rsidR="00745B44">
              <w:rPr>
                <w:rFonts w:ascii="Calibri" w:hAnsi="Calibri" w:cs="Calibri"/>
                <w:u w:color="000000"/>
              </w:rPr>
              <w:br/>
              <w:t xml:space="preserve">(1) </w:t>
            </w:r>
            <w:r>
              <w:rPr>
                <w:rFonts w:ascii="Calibri" w:hAnsi="Calibri" w:cs="Calibri"/>
                <w:u w:color="000000"/>
              </w:rPr>
              <w:t xml:space="preserve">Bij een ZAAK (gemeente) </w:t>
            </w:r>
            <w:ins w:id="399" w:author="Arjan" w:date="2014-06-13T12:51:00Z">
              <w:r w:rsidR="00D16CF0">
                <w:rPr>
                  <w:rFonts w:ascii="Calibri" w:hAnsi="Calibri" w:cs="Calibri"/>
                  <w:u w:color="000000"/>
                </w:rPr>
                <w:t xml:space="preserve">van het generieke type “Overwegen kinderbeschermingsmaatregel” </w:t>
              </w:r>
            </w:ins>
            <w:r>
              <w:rPr>
                <w:rFonts w:ascii="Calibri" w:hAnsi="Calibri" w:cs="Calibri"/>
                <w:u w:color="000000"/>
              </w:rPr>
              <w:t>moet minimaal één BETROKKENE zijn met een ‘Rolomschrijving generiek’ gelijk “</w:t>
            </w:r>
            <w:r w:rsidR="00A96F50">
              <w:rPr>
                <w:rFonts w:ascii="Calibri" w:hAnsi="Calibri" w:cs="Calibri"/>
                <w:u w:color="000000"/>
              </w:rPr>
              <w:t>Uitvoerder</w:t>
            </w:r>
            <w:r>
              <w:rPr>
                <w:rFonts w:ascii="Calibri" w:hAnsi="Calibri" w:cs="Calibri"/>
                <w:u w:color="000000"/>
              </w:rPr>
              <w:t>”</w:t>
            </w:r>
            <w:r w:rsidR="007B6529">
              <w:rPr>
                <w:rFonts w:ascii="Calibri" w:hAnsi="Calibri" w:cs="Calibri"/>
                <w:u w:color="000000"/>
              </w:rPr>
              <w:t xml:space="preserve"> en één BETROKKENE met een ‘Rolomschrijving generiek’ gelijk “Belanghebbende”</w:t>
            </w:r>
            <w:r>
              <w:rPr>
                <w:rFonts w:ascii="Calibri" w:hAnsi="Calibri" w:cs="Calibri"/>
                <w:u w:color="000000"/>
              </w:rPr>
              <w:t>.</w:t>
            </w:r>
            <w:r w:rsidR="000A165E">
              <w:rPr>
                <w:rFonts w:ascii="Calibri" w:hAnsi="Calibri" w:cs="Calibri"/>
                <w:u w:color="000000"/>
              </w:rPr>
              <w:t xml:space="preserve"> </w:t>
            </w:r>
          </w:p>
          <w:p w:rsidR="00D16CF0" w:rsidRDefault="00D16CF0" w:rsidP="00745B44">
            <w:pPr>
              <w:rPr>
                <w:rFonts w:ascii="Calibri" w:hAnsi="Calibri" w:cs="Calibri"/>
                <w:u w:color="000000"/>
              </w:rPr>
            </w:pPr>
          </w:p>
          <w:p w:rsidR="00A318ED" w:rsidRDefault="00AC0286" w:rsidP="00745B44">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rsidR="00AC0286" w:rsidRDefault="00E74B1C" w:rsidP="00745B44">
            <w:pPr>
              <w:rPr>
                <w:rFonts w:ascii="Calibri" w:hAnsi="Calibri" w:cs="Calibri"/>
                <w:u w:color="000000"/>
              </w:rPr>
            </w:pPr>
            <w:r>
              <w:rPr>
                <w:rFonts w:ascii="Calibri" w:hAnsi="Calibri" w:cs="Calibri"/>
                <w:u w:color="000000"/>
              </w:rPr>
              <w:t xml:space="preserve">Elke zaak heeft minimaal één behandelend </w:t>
            </w:r>
            <w:proofErr w:type="spellStart"/>
            <w:r>
              <w:rPr>
                <w:rFonts w:ascii="Calibri" w:hAnsi="Calibri" w:cs="Calibri"/>
                <w:u w:color="000000"/>
              </w:rPr>
              <w:t>cq</w:t>
            </w:r>
            <w:proofErr w:type="spellEnd"/>
            <w:r>
              <w:rPr>
                <w:rFonts w:ascii="Calibri" w:hAnsi="Calibri" w:cs="Calibri"/>
                <w:u w:color="000000"/>
              </w:rPr>
              <w:t xml:space="preserve">. uitvoerend medewerker: degene die contactpersoon is voor het verzoek tot onderzoek. Daarnaast heeft </w:t>
            </w:r>
            <w:del w:id="400" w:author="Arjan" w:date="2014-06-10T18:54:00Z">
              <w:r w:rsidDel="005B02CE">
                <w:rPr>
                  <w:rFonts w:ascii="Calibri" w:hAnsi="Calibri" w:cs="Calibri"/>
                  <w:u w:color="000000"/>
                </w:rPr>
                <w:delText xml:space="preserve">elke </w:delText>
              </w:r>
            </w:del>
            <w:ins w:id="401" w:author="Arjan" w:date="2014-06-10T18:54:00Z">
              <w:r>
                <w:rPr>
                  <w:rFonts w:ascii="Calibri" w:hAnsi="Calibri" w:cs="Calibri"/>
                  <w:u w:color="000000"/>
                </w:rPr>
                <w:t>een ‘onderzoek</w:t>
              </w:r>
            </w:ins>
            <w:r>
              <w:rPr>
                <w:rFonts w:ascii="Calibri" w:hAnsi="Calibri" w:cs="Calibri"/>
                <w:u w:color="000000"/>
              </w:rPr>
              <w:t>zaak</w:t>
            </w:r>
            <w:ins w:id="402" w:author="Arjan" w:date="2014-06-10T18:54:00Z">
              <w:r>
                <w:rPr>
                  <w:rFonts w:ascii="Calibri" w:hAnsi="Calibri" w:cs="Calibri"/>
                  <w:u w:color="000000"/>
                </w:rPr>
                <w:t>’</w:t>
              </w:r>
            </w:ins>
            <w:r>
              <w:rPr>
                <w:rFonts w:ascii="Calibri" w:hAnsi="Calibri" w:cs="Calibri"/>
                <w:u w:color="000000"/>
              </w:rPr>
              <w:t xml:space="preserve"> minimaal één belanghebbende zijnde gezaghebbende over het desbetreffende kind </w:t>
            </w:r>
            <w:proofErr w:type="spellStart"/>
            <w:r>
              <w:rPr>
                <w:rFonts w:ascii="Calibri" w:hAnsi="Calibri" w:cs="Calibri"/>
                <w:u w:color="000000"/>
              </w:rPr>
              <w:t>cq</w:t>
            </w:r>
            <w:proofErr w:type="spellEnd"/>
            <w:r>
              <w:rPr>
                <w:rFonts w:ascii="Calibri" w:hAnsi="Calibri" w:cs="Calibri"/>
                <w:u w:color="000000"/>
              </w:rPr>
              <w:t>. de kinderen. Per kind moet er minimaal één gezaghebbende zijn (zie de relatie ‘ROL als gezaghebbende over OBJECT (</w:t>
            </w:r>
            <w:proofErr w:type="spellStart"/>
            <w:r>
              <w:rPr>
                <w:rFonts w:ascii="Calibri" w:hAnsi="Calibri" w:cs="Calibri"/>
                <w:u w:color="000000"/>
              </w:rPr>
              <w:t>Client</w:t>
            </w:r>
            <w:proofErr w:type="spellEnd"/>
            <w:r>
              <w:rPr>
                <w:rFonts w:ascii="Calibri" w:hAnsi="Calibri" w:cs="Calibri"/>
                <w:u w:color="000000"/>
              </w:rPr>
              <w:t>)’).</w:t>
            </w:r>
            <w:ins w:id="403" w:author="Arjan" w:date="2014-06-10T18:54:00Z">
              <w:r>
                <w:rPr>
                  <w:rFonts w:ascii="Calibri" w:hAnsi="Calibri" w:cs="Calibri"/>
                  <w:u w:color="000000"/>
                </w:rPr>
                <w:t xml:space="preserve"> Een ‘signaalzaak’ heeft altijd een initiator (degene die het signaal indient).</w:t>
              </w:r>
            </w:ins>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MEDEWERKER</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MAATSCHAPPELIJKE ACTIVITEIT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BETROKKENE: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3D52EE" w:rsidTr="001F5BF5">
        <w:trPr>
          <w:trHeight w:val="271"/>
          <w:tblHeader/>
        </w:trPr>
        <w:tc>
          <w:tcPr>
            <w:tcW w:w="2970" w:type="dxa"/>
            <w:tcBorders>
              <w:top w:val="nil"/>
              <w:left w:val="nil"/>
              <w:bottom w:val="nil"/>
              <w:right w:val="nil"/>
            </w:tcBorders>
          </w:tcPr>
          <w:p w:rsidR="003D52EE" w:rsidRDefault="0081663F" w:rsidP="008558E1">
            <w:pPr>
              <w:rPr>
                <w:ins w:id="404" w:author="Arjan" w:date="2014-06-10T18:59:00Z"/>
                <w:rFonts w:ascii="Calibri" w:hAnsi="Calibri" w:cs="Calibri"/>
              </w:rPr>
            </w:pPr>
            <w:ins w:id="405" w:author="Arjan" w:date="2014-06-10T18:59:00Z">
              <w:r>
                <w:fldChar w:fldCharType="begin" w:fldLock="1"/>
              </w:r>
              <w:r w:rsidR="003D52EE">
                <w:instrText xml:space="preserve">MERGEFIELD </w:instrText>
              </w:r>
              <w:r w:rsidR="003D52EE">
                <w:rPr>
                  <w:rFonts w:ascii="Calibri" w:hAnsi="Calibri" w:cs="Calibri"/>
                </w:rPr>
                <w:instrText>Element.Name</w:instrText>
              </w:r>
              <w:r>
                <w:fldChar w:fldCharType="separate"/>
              </w:r>
              <w:r w:rsidR="003D52EE">
                <w:rPr>
                  <w:rFonts w:ascii="Calibri" w:hAnsi="Calibri" w:cs="Calibri"/>
                </w:rPr>
                <w:t>BETROKKENE</w:t>
              </w:r>
              <w:r>
                <w:fldChar w:fldCharType="end"/>
              </w:r>
              <w:r w:rsidR="003D52EE">
                <w:rPr>
                  <w:rFonts w:ascii="Calibri" w:hAnsi="Calibri" w:cs="Calibri"/>
                </w:rPr>
                <w:t xml:space="preserve"> [</w:t>
              </w:r>
              <w:r>
                <w:rPr>
                  <w:rFonts w:ascii="Calibri" w:hAnsi="Calibri" w:cs="Calibri"/>
                </w:rPr>
                <w:fldChar w:fldCharType="begin" w:fldLock="1"/>
              </w:r>
              <w:r w:rsidR="003D52EE">
                <w:rPr>
                  <w:rFonts w:ascii="Calibri" w:hAnsi="Calibri" w:cs="Calibri"/>
                </w:rPr>
                <w:instrText>MERGEFIELD ConnSource.Cardinality</w:instrText>
              </w:r>
              <w:r>
                <w:rPr>
                  <w:rFonts w:ascii="Calibri" w:hAnsi="Calibri" w:cs="Calibri"/>
                </w:rPr>
                <w:fldChar w:fldCharType="separate"/>
              </w:r>
              <w:r w:rsidR="003D52EE">
                <w:rPr>
                  <w:rFonts w:ascii="Calibri" w:hAnsi="Calibri" w:cs="Calibri"/>
                </w:rPr>
                <w:t>1</w:t>
              </w:r>
              <w:r>
                <w:rPr>
                  <w:rFonts w:ascii="Calibri" w:hAnsi="Calibri" w:cs="Calibri"/>
                </w:rPr>
                <w:fldChar w:fldCharType="end"/>
              </w:r>
              <w:r w:rsidR="003D52EE">
                <w:rPr>
                  <w:rFonts w:ascii="Calibri" w:hAnsi="Calibri" w:cs="Calibri"/>
                </w:rPr>
                <w:t xml:space="preserve">] </w:t>
              </w:r>
            </w:ins>
          </w:p>
          <w:p w:rsidR="003D52EE" w:rsidRDefault="003D52EE" w:rsidP="008558E1">
            <w:pPr>
              <w:rPr>
                <w:ins w:id="406" w:author="Arjan" w:date="2014-06-10T18:59:00Z"/>
                <w:rFonts w:ascii="Calibri" w:hAnsi="Calibri" w:cs="Calibri"/>
                <w:b/>
                <w:bCs/>
                <w:color w:val="0F0F0F"/>
              </w:rPr>
            </w:pPr>
            <w:ins w:id="407" w:author="Arjan" w:date="2014-06-10T18:59:00Z">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ins>
          </w:p>
          <w:p w:rsidR="003D52EE" w:rsidRDefault="003D52EE" w:rsidP="001F5BF5">
            <w:ins w:id="408" w:author="Arjan" w:date="2014-06-10T18:59:00Z">
              <w:r w:rsidRPr="003D52EE">
                <w:rPr>
                  <w:rFonts w:ascii="Calibri" w:hAnsi="Calibri" w:cs="Calibri"/>
                  <w:bCs/>
                  <w:color w:val="0F0F0F"/>
                </w:rPr>
                <w:t>VESTIGING</w:t>
              </w:r>
              <w:r w:rsidRPr="003D52EE">
                <w:rPr>
                  <w:rFonts w:ascii="Calibri" w:hAnsi="Calibri" w:cs="Calibri"/>
                </w:rPr>
                <w:t xml:space="preserve"> </w:t>
              </w:r>
              <w:r>
                <w:rPr>
                  <w:rFonts w:ascii="Calibri" w:hAnsi="Calibri" w:cs="Calibri"/>
                </w:rPr>
                <w:t>[</w:t>
              </w:r>
              <w:r w:rsidR="0081663F">
                <w:rPr>
                  <w:rFonts w:ascii="Calibri" w:hAnsi="Calibri" w:cs="Calibri"/>
                </w:rPr>
                <w:fldChar w:fldCharType="begin" w:fldLock="1"/>
              </w:r>
              <w:r>
                <w:rPr>
                  <w:rFonts w:ascii="Calibri" w:hAnsi="Calibri" w:cs="Calibri"/>
                </w:rPr>
                <w:instrText>MERGEFIELD ConnTarget.Cardinality</w:instrText>
              </w:r>
              <w:r w:rsidR="0081663F">
                <w:rPr>
                  <w:rFonts w:ascii="Calibri" w:hAnsi="Calibri" w:cs="Calibri"/>
                </w:rPr>
                <w:fldChar w:fldCharType="separate"/>
              </w:r>
              <w:r>
                <w:rPr>
                  <w:rFonts w:ascii="Calibri" w:hAnsi="Calibri" w:cs="Calibri"/>
                </w:rPr>
                <w:t>0..1</w:t>
              </w:r>
              <w:r w:rsidR="0081663F">
                <w:rPr>
                  <w:rFonts w:ascii="Calibri" w:hAnsi="Calibri" w:cs="Calibri"/>
                </w:rPr>
                <w:fldChar w:fldCharType="end"/>
              </w:r>
              <w:r>
                <w:rPr>
                  <w:rFonts w:ascii="Calibri" w:hAnsi="Calibri" w:cs="Calibri"/>
                </w:rPr>
                <w:t>]</w:t>
              </w:r>
            </w:ins>
          </w:p>
        </w:tc>
        <w:tc>
          <w:tcPr>
            <w:tcW w:w="6570" w:type="dxa"/>
            <w:tcBorders>
              <w:top w:val="nil"/>
              <w:left w:val="nil"/>
              <w:bottom w:val="nil"/>
              <w:right w:val="nil"/>
            </w:tcBorders>
          </w:tcPr>
          <w:p w:rsidR="003D52EE" w:rsidRDefault="0081663F" w:rsidP="008558E1">
            <w:pPr>
              <w:rPr>
                <w:ins w:id="409" w:author="Arjan" w:date="2014-06-10T18:59:00Z"/>
                <w:rFonts w:ascii="Calibri" w:hAnsi="Calibri" w:cs="Calibri"/>
                <w:u w:color="000000"/>
              </w:rPr>
            </w:pPr>
            <w:ins w:id="410" w:author="Arjan" w:date="2014-06-10T18:59:00Z">
              <w:r>
                <w:fldChar w:fldCharType="begin" w:fldLock="1"/>
              </w:r>
              <w:r w:rsidR="003D52EE">
                <w:instrText xml:space="preserve">MERGEFIELD </w:instrText>
              </w:r>
              <w:r w:rsidR="003D52EE">
                <w:rPr>
                  <w:rFonts w:ascii="Calibri" w:hAnsi="Calibri" w:cs="Calibri"/>
                  <w:color w:val="0F0F0F"/>
                </w:rPr>
                <w:instrText>Connector.Notes</w:instrText>
              </w:r>
              <w:r>
                <w:fldChar w:fldCharType="end"/>
              </w:r>
            </w:ins>
          </w:p>
          <w:p w:rsidR="003D52EE" w:rsidRDefault="003D52EE" w:rsidP="008558E1">
            <w:pPr>
              <w:rPr>
                <w:ins w:id="411" w:author="Arjan" w:date="2014-06-10T18:59:00Z"/>
                <w:rFonts w:ascii="Calibri" w:hAnsi="Calibri" w:cs="Calibri"/>
                <w:u w:color="000000"/>
              </w:rPr>
            </w:pPr>
          </w:p>
          <w:p w:rsidR="003D52EE" w:rsidRDefault="003D52EE" w:rsidP="001F5BF5">
            <w:ins w:id="412" w:author="Arjan" w:date="2014-06-10T18:59:00Z">
              <w:r>
                <w:rPr>
                  <w:rFonts w:ascii="Calibri" w:hAnsi="Calibri" w:cs="Calibri"/>
                  <w:u w:color="000000"/>
                </w:rPr>
                <w:t xml:space="preserve">Toelichting: </w:t>
              </w:r>
            </w:ins>
          </w:p>
        </w:tc>
        <w:tc>
          <w:tcPr>
            <w:tcW w:w="1350" w:type="dxa"/>
            <w:tcBorders>
              <w:top w:val="nil"/>
              <w:left w:val="nil"/>
              <w:bottom w:val="nil"/>
              <w:right w:val="nil"/>
            </w:tcBorders>
          </w:tcPr>
          <w:p w:rsidR="003D52EE" w:rsidRDefault="003D52EE" w:rsidP="001F5BF5">
            <w:pPr>
              <w:rPr>
                <w:rFonts w:ascii="Calibri" w:hAnsi="Calibri" w:cs="Calibri"/>
              </w:rPr>
            </w:pPr>
            <w:ins w:id="413" w:author="Arjan" w:date="2014-06-10T18:59:00Z">
              <w:r>
                <w:rPr>
                  <w:rFonts w:ascii="Calibri" w:hAnsi="Calibri" w:cs="Calibri"/>
                </w:rPr>
                <w:t>RGBZ</w:t>
              </w:r>
            </w:ins>
          </w:p>
        </w:tc>
        <w:tc>
          <w:tcPr>
            <w:tcW w:w="2250" w:type="dxa"/>
            <w:tcBorders>
              <w:top w:val="nil"/>
              <w:left w:val="nil"/>
              <w:bottom w:val="nil"/>
              <w:right w:val="nil"/>
            </w:tcBorders>
          </w:tcPr>
          <w:p w:rsidR="003D52EE" w:rsidRDefault="003D52EE" w:rsidP="001F5BF5"/>
        </w:tc>
      </w:tr>
      <w:bookmarkEnd w:id="397"/>
    </w:tbl>
    <w:p w:rsidR="000A165E" w:rsidRDefault="000A165E" w:rsidP="000A165E">
      <w:pPr>
        <w:rPr>
          <w:rFonts w:ascii="Calibri" w:hAnsi="Calibri" w:cs="Calibri"/>
        </w:rPr>
      </w:pPr>
    </w:p>
    <w:bookmarkStart w:id="414" w:name="BKM_6FFC0257_6E44_4076_8168_A49760F2FDD3"/>
    <w:p w:rsidR="000A165E" w:rsidRDefault="0081663F" w:rsidP="00D049DA">
      <w:pPr>
        <w:pStyle w:val="Kop2"/>
        <w:numPr>
          <w:ilvl w:val="0"/>
          <w:numId w:val="0"/>
        </w:numPr>
        <w:rPr>
          <w:rFonts w:eastAsia="Times New Roman"/>
          <w:color w:val="0F0F0F"/>
        </w:rPr>
      </w:pPr>
      <w:r>
        <w:rPr>
          <w:b w:val="0"/>
          <w:bCs w:val="0"/>
          <w:color w:val="auto"/>
          <w:sz w:val="20"/>
          <w:szCs w:val="20"/>
        </w:rPr>
        <w:lastRenderedPageBreak/>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15" w:name="_Toc392157286"/>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BETROKKENE: NATUURLIJK PERSOON</w:t>
      </w:r>
      <w:bookmarkEnd w:id="415"/>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een mens.</w: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NPS</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Burgerservicenummer</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16" w:name="BKM_31D03531_4113_4d14_B454_47995D80A94A"/>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Burgerservicenummer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AN9</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burgerservicenummer</w:t>
            </w:r>
            <w:r>
              <w:fldChar w:fldCharType="end"/>
            </w:r>
          </w:p>
        </w:tc>
        <w:bookmarkEnd w:id="416"/>
      </w:tr>
      <w:bookmarkStart w:id="417" w:name="BKM_24521B3A_3B36_4210_99DD_A9449B77C966"/>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Voornamen</w:t>
            </w:r>
            <w:r>
              <w:fldChar w:fldCharType="end"/>
            </w:r>
          </w:p>
        </w:tc>
        <w:tc>
          <w:tcPr>
            <w:tcW w:w="405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rPr>
              <w:t>De verzameling namen die, gescheiden door spaties, aan de</w:t>
            </w:r>
          </w:p>
          <w:p w:rsidR="000A165E" w:rsidRDefault="000A165E" w:rsidP="001F5BF5">
            <w:pPr>
              <w:rPr>
                <w:rFonts w:ascii="Calibri" w:hAnsi="Calibri" w:cs="Calibri"/>
                <w:color w:val="0F0F0F"/>
              </w:rPr>
            </w:pPr>
            <w:r>
              <w:rPr>
                <w:rFonts w:ascii="Calibri" w:hAnsi="Calibri" w:cs="Calibri"/>
              </w:rPr>
              <w:t>geslachtsnaam voorafgaat..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voornamen</w:t>
            </w:r>
            <w:r>
              <w:fldChar w:fldCharType="end"/>
            </w:r>
          </w:p>
        </w:tc>
        <w:bookmarkEnd w:id="417"/>
      </w:tr>
      <w:bookmarkStart w:id="418" w:name="BKM_D0716FEE_B8D2_4ab3_B710_C8A272BC6C2C"/>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Voorvoegsel geslachtsnaam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Dat deel van de geslachtsnaam dat voorkomt in GBA Tabel 36, Voorvoegseltabel en, gescheiden door een spatie, vooraf gaat aan de rest van de geslachtsnaam.</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Waarden die voorkomen in de Tabel 36, Voorvoegseltabel.</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voorvoegselGeslachtsnaam</w:t>
            </w:r>
            <w:r>
              <w:fldChar w:fldCharType="end"/>
            </w:r>
          </w:p>
        </w:tc>
        <w:bookmarkEnd w:id="418"/>
      </w:tr>
      <w:bookmarkStart w:id="419" w:name="BKM_F6E42233_97E6_49ef_BFEC_A864F285C4A3"/>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(geslachts)naam waarvan de eventueel aanwezige voorvoegsels en adellijke titel/predikaat zijn afgesplitst.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rsidR="000A165E" w:rsidRDefault="00396A1B" w:rsidP="001F5BF5">
            <w:pPr>
              <w:rPr>
                <w:rFonts w:ascii="Calibri" w:hAnsi="Calibri" w:cs="Calibri"/>
                <w:color w:val="0F0F0F"/>
              </w:rPr>
            </w:pPr>
            <w:r>
              <w:t>1</w:t>
            </w:r>
            <w:r>
              <w:rPr>
                <w:rFonts w:ascii="Calibri" w:hAnsi="Calibri" w:cs="Calibri"/>
                <w:color w:val="0F0F0F"/>
              </w:rPr>
              <w:t xml:space="preserve"> </w:t>
            </w:r>
            <w:r w:rsidR="000A165E">
              <w:rPr>
                <w:rFonts w:ascii="Calibri" w:hAnsi="Calibri" w:cs="Calibri"/>
                <w:color w:val="0F0F0F"/>
              </w:rPr>
              <w:t xml:space="preserve">- </w:t>
            </w:r>
            <w:r w:rsidR="0081663F">
              <w:rPr>
                <w:rFonts w:ascii="Calibri" w:hAnsi="Calibri" w:cs="Calibri"/>
                <w:color w:val="0F0F0F"/>
              </w:rPr>
              <w:fldChar w:fldCharType="begin" w:fldLock="1"/>
            </w:r>
            <w:r w:rsidR="000A165E">
              <w:rPr>
                <w:rFonts w:ascii="Calibri" w:hAnsi="Calibri" w:cs="Calibri"/>
                <w:color w:val="0F0F0F"/>
              </w:rPr>
              <w:instrText>MERGEFIELD Att.UpperBound</w:instrText>
            </w:r>
            <w:r w:rsidR="0081663F">
              <w:rPr>
                <w:rFonts w:ascii="Calibri" w:hAnsi="Calibri" w:cs="Calibri"/>
                <w:color w:val="0F0F0F"/>
              </w:rPr>
              <w:fldChar w:fldCharType="separate"/>
            </w:r>
            <w:r w:rsidR="000A165E">
              <w:rPr>
                <w:rFonts w:ascii="Calibri" w:hAnsi="Calibri" w:cs="Calibri"/>
                <w:color w:val="0F0F0F"/>
              </w:rPr>
              <w:t>1</w:t>
            </w:r>
            <w:r w:rsidR="0081663F">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geslachtsnaam</w:t>
            </w:r>
            <w:r>
              <w:fldChar w:fldCharType="end"/>
            </w:r>
          </w:p>
        </w:tc>
        <w:bookmarkEnd w:id="419"/>
      </w:tr>
      <w:bookmarkStart w:id="420" w:name="BKM_5ED6632A_09FB_4e8c_AB60_747254E09E9E"/>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Voorletters aanschrijving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voorletters waarmee een persoon aangeschreven wil worden.</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Het attribuutsoort biedt de mogelijkheid de natuurlijk persoon zelf te laten bepalen hoe hij aangeschreven wil worden indien in de aanschrijving </w:t>
            </w:r>
            <w:r>
              <w:rPr>
                <w:rFonts w:ascii="Calibri" w:hAnsi="Calibri" w:cs="Calibri"/>
                <w:color w:val="0F0F0F"/>
              </w:rPr>
              <w:lastRenderedPageBreak/>
              <w:t>gebruik gemaakt wordt van voorletters. Bijvoorbeeld “A.C.’’ maar ook “</w:t>
            </w:r>
            <w:proofErr w:type="spellStart"/>
            <w:r>
              <w:rPr>
                <w:rFonts w:ascii="Calibri" w:hAnsi="Calibri" w:cs="Calibri"/>
                <w:color w:val="0F0F0F"/>
              </w:rPr>
              <w:t>Ch.IJ</w:t>
            </w:r>
            <w:proofErr w:type="spellEnd"/>
            <w:r>
              <w:rPr>
                <w:rFonts w:ascii="Calibri" w:hAnsi="Calibri" w:cs="Calibri"/>
                <w:color w:val="0F0F0F"/>
              </w:rPr>
              <w:t>.”.</w:t>
            </w:r>
          </w:p>
          <w:p w:rsidR="000A165E" w:rsidRDefault="000A165E" w:rsidP="001F5BF5">
            <w:pPr>
              <w:rPr>
                <w:rFonts w:ascii="Calibri" w:hAnsi="Calibri" w:cs="Calibri"/>
                <w:color w:val="0F0F0F"/>
              </w:rPr>
            </w:pPr>
            <w:r>
              <w:rPr>
                <w:rFonts w:ascii="Calibri" w:hAnsi="Calibri" w:cs="Calibri"/>
                <w:color w:val="0F0F0F"/>
              </w:rPr>
              <w:t>Indien geen opgave is gedaan bevat het attribuut de eerste letters van de voornamen van de persoon gescheiden door punten.</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voorletters</w:t>
            </w:r>
            <w:r>
              <w:fldChar w:fldCharType="end"/>
            </w:r>
          </w:p>
        </w:tc>
        <w:bookmarkEnd w:id="420"/>
      </w:tr>
      <w:bookmarkStart w:id="421" w:name="BKM_11B18808_006C_411f_83F9_3CC13427F4D8"/>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Geslachtsaanduiding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aanduiding die aangeeft dat de ingeschrevene een man of een vrouw is, of dat het geslacht (nog) onbekend is.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.Zie de toelichting in de GBA.</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M (= Man)</w:t>
            </w:r>
          </w:p>
          <w:p w:rsidR="000A165E" w:rsidRDefault="000A165E" w:rsidP="001F5BF5">
            <w:pPr>
              <w:rPr>
                <w:rFonts w:ascii="Calibri" w:hAnsi="Calibri" w:cs="Calibri"/>
                <w:color w:val="0F0F0F"/>
              </w:rPr>
            </w:pPr>
            <w:r>
              <w:rPr>
                <w:rFonts w:ascii="Calibri" w:hAnsi="Calibri" w:cs="Calibri"/>
                <w:color w:val="0F0F0F"/>
              </w:rPr>
              <w:t>V (= Vrouw)</w:t>
            </w:r>
          </w:p>
          <w:p w:rsidR="000A165E" w:rsidRDefault="000A165E" w:rsidP="001F5BF5">
            <w:pPr>
              <w:rPr>
                <w:rFonts w:ascii="Calibri" w:hAnsi="Calibri" w:cs="Calibri"/>
                <w:color w:val="0F0F0F"/>
              </w:rPr>
            </w:pPr>
            <w:r>
              <w:rPr>
                <w:rFonts w:ascii="Calibri" w:hAnsi="Calibri" w:cs="Calibri"/>
                <w:color w:val="0F0F0F"/>
              </w:rPr>
              <w:t>O (= Onbekend)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geslachtsaanduiding</w:t>
            </w:r>
            <w:r>
              <w:fldChar w:fldCharType="end"/>
            </w:r>
          </w:p>
        </w:tc>
        <w:bookmarkEnd w:id="421"/>
      </w:tr>
      <w:bookmarkStart w:id="422" w:name="BKM_1BCB4446_F00A_4d0d_B8A8_987A6019FD19"/>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Geboortedatum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datum waarop de ingeschreven natuurlijk persoon is geboren.</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N8</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Mogelijke waarden </w:t>
            </w:r>
            <w:proofErr w:type="spellStart"/>
            <w:r>
              <w:rPr>
                <w:rFonts w:ascii="Calibri" w:hAnsi="Calibri" w:cs="Calibri"/>
                <w:color w:val="0F0F0F"/>
              </w:rPr>
              <w:t>jjjjmmdd</w:t>
            </w:r>
            <w:proofErr w:type="spellEnd"/>
            <w:r>
              <w:rPr>
                <w:rFonts w:ascii="Calibri" w:hAnsi="Calibri" w:cs="Calibri"/>
                <w:color w:val="0F0F0F"/>
              </w:rPr>
              <w:t>, jjjjmm00, jjjj0000, 00000000.</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geboortedatum</w:t>
            </w:r>
            <w:r>
              <w:fldChar w:fldCharType="end"/>
            </w:r>
          </w:p>
        </w:tc>
        <w:bookmarkEnd w:id="422"/>
      </w:tr>
      <w:bookmarkStart w:id="423" w:name="BKM_1D320B46_C446_47ec_95E0_B2CFFA55AD91"/>
      <w:tr w:rsidR="00032331" w:rsidTr="001F5BF5">
        <w:tc>
          <w:tcPr>
            <w:tcW w:w="171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Att.Name</w:instrText>
            </w:r>
            <w:r>
              <w:fldChar w:fldCharType="separate"/>
            </w:r>
            <w:r w:rsidR="00032331">
              <w:rPr>
                <w:rFonts w:ascii="Calibri" w:hAnsi="Calibri" w:cs="Calibri"/>
                <w:color w:val="0F0F0F"/>
              </w:rPr>
              <w:t>E-mail-adres</w:t>
            </w:r>
            <w:r>
              <w:fldChar w:fldCharType="end"/>
            </w:r>
          </w:p>
        </w:tc>
        <w:tc>
          <w:tcPr>
            <w:tcW w:w="4050" w:type="dxa"/>
            <w:tcBorders>
              <w:top w:val="nil"/>
              <w:left w:val="nil"/>
              <w:bottom w:val="nil"/>
              <w:right w:val="nil"/>
            </w:tcBorders>
          </w:tcPr>
          <w:p w:rsidR="00032331" w:rsidRDefault="0081663F" w:rsidP="00753C3D">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Att.Notes</w:instrText>
            </w:r>
            <w:r>
              <w:fldChar w:fldCharType="end"/>
            </w:r>
          </w:p>
          <w:p w:rsidR="00D04AD5" w:rsidRDefault="00032331" w:rsidP="00753C3D">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rsidR="00032331" w:rsidRDefault="00D04AD5" w:rsidP="00753C3D">
            <w:pPr>
              <w:rPr>
                <w:rFonts w:ascii="Calibri" w:hAnsi="Calibri" w:cs="Calibri"/>
                <w:color w:val="0F0F0F"/>
              </w:rPr>
            </w:pPr>
            <w:r>
              <w:rPr>
                <w:rFonts w:ascii="Calibri" w:hAnsi="Calibri" w:cs="Calibri"/>
                <w:color w:val="0F0F0F"/>
              </w:rPr>
              <w:t xml:space="preserve">(1) </w:t>
            </w:r>
            <w:r w:rsidR="00032331">
              <w:rPr>
                <w:rFonts w:ascii="Calibri" w:hAnsi="Calibri" w:cs="Calibri"/>
                <w:color w:val="0F0F0F"/>
              </w:rPr>
              <w:t>de attribuutsoort moet van een waarde voorzien zijn indien ‘Telefoonnummer’ niet van een waarde is voorzien.</w:t>
            </w:r>
          </w:p>
          <w:p w:rsidR="00032331" w:rsidRDefault="00032331" w:rsidP="00753C3D">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32331" w:rsidRDefault="0081663F" w:rsidP="001F5BF5">
            <w:pPr>
              <w:rPr>
                <w:rFonts w:ascii="Calibri" w:hAnsi="Calibri" w:cs="Calibri"/>
              </w:rPr>
            </w:pPr>
            <w:r>
              <w:fldChar w:fldCharType="begin" w:fldLock="1"/>
            </w:r>
            <w:r w:rsidR="00032331">
              <w:instrText xml:space="preserve">MERGEFIELD </w:instrText>
            </w:r>
            <w:r w:rsidR="00032331">
              <w:rPr>
                <w:rFonts w:ascii="Calibri" w:hAnsi="Calibri" w:cs="Calibri"/>
              </w:rPr>
              <w:instrText>Att.Type</w:instrText>
            </w:r>
            <w:r>
              <w:fldChar w:fldCharType="separate"/>
            </w:r>
            <w:r w:rsidR="00032331">
              <w:rPr>
                <w:rFonts w:ascii="Calibri" w:hAnsi="Calibri" w:cs="Calibri"/>
              </w:rPr>
              <w:t>String</w:t>
            </w:r>
            <w:r>
              <w:fldChar w:fldCharType="end"/>
            </w:r>
          </w:p>
        </w:tc>
        <w:tc>
          <w:tcPr>
            <w:tcW w:w="126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Att.LowerBound</w:instrText>
            </w:r>
            <w:r>
              <w:fldChar w:fldCharType="separate"/>
            </w:r>
            <w:r w:rsidR="00032331">
              <w:rPr>
                <w:rFonts w:ascii="Calibri" w:hAnsi="Calibri" w:cs="Calibri"/>
                <w:color w:val="0F0F0F"/>
              </w:rPr>
              <w:t>0</w:t>
            </w:r>
            <w:r>
              <w:fldChar w:fldCharType="end"/>
            </w:r>
            <w:r w:rsidR="00032331">
              <w:rPr>
                <w:rFonts w:ascii="Calibri" w:hAnsi="Calibri" w:cs="Calibri"/>
                <w:color w:val="0F0F0F"/>
              </w:rPr>
              <w:t xml:space="preserve"> - </w:t>
            </w:r>
            <w:r>
              <w:rPr>
                <w:rFonts w:ascii="Calibri" w:hAnsi="Calibri" w:cs="Calibri"/>
                <w:color w:val="0F0F0F"/>
              </w:rPr>
              <w:fldChar w:fldCharType="begin" w:fldLock="1"/>
            </w:r>
            <w:r w:rsidR="00032331">
              <w:rPr>
                <w:rFonts w:ascii="Calibri" w:hAnsi="Calibri" w:cs="Calibri"/>
                <w:color w:val="0F0F0F"/>
              </w:rPr>
              <w:instrText>MERGEFIELD Att.UpperBound</w:instrText>
            </w:r>
            <w:r>
              <w:rPr>
                <w:rFonts w:ascii="Calibri" w:hAnsi="Calibri" w:cs="Calibri"/>
                <w:color w:val="0F0F0F"/>
              </w:rPr>
              <w:fldChar w:fldCharType="separate"/>
            </w:r>
            <w:r w:rsidR="00032331">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32331" w:rsidRDefault="00032331"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32331" w:rsidRDefault="00032331" w:rsidP="001F5BF5">
            <w:pPr>
              <w:rPr>
                <w:rFonts w:ascii="Calibri" w:hAnsi="Calibri" w:cs="Calibri"/>
                <w:color w:val="0F0F0F"/>
              </w:rPr>
            </w:pPr>
          </w:p>
        </w:tc>
        <w:tc>
          <w:tcPr>
            <w:tcW w:w="135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Att.Alias</w:instrText>
            </w:r>
            <w:r>
              <w:fldChar w:fldCharType="separate"/>
            </w:r>
            <w:r w:rsidR="00032331">
              <w:rPr>
                <w:rFonts w:ascii="Calibri" w:hAnsi="Calibri" w:cs="Calibri"/>
                <w:color w:val="0F0F0F"/>
              </w:rPr>
              <w:t>emailadres</w:t>
            </w:r>
            <w:r>
              <w:fldChar w:fldCharType="end"/>
            </w:r>
          </w:p>
        </w:tc>
        <w:bookmarkEnd w:id="423"/>
      </w:tr>
      <w:bookmarkStart w:id="424" w:name="BKM_E83A67A6_1743_45ff_BBFF_7465EAC9EF94"/>
      <w:tr w:rsidR="00032331" w:rsidTr="001F5BF5">
        <w:tc>
          <w:tcPr>
            <w:tcW w:w="171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Att.Name</w:instrText>
            </w:r>
            <w:r>
              <w:fldChar w:fldCharType="separate"/>
            </w:r>
            <w:r w:rsidR="00032331">
              <w:rPr>
                <w:rFonts w:ascii="Calibri" w:hAnsi="Calibri" w:cs="Calibri"/>
                <w:color w:val="0F0F0F"/>
              </w:rPr>
              <w:t>Telefoonnummer</w:t>
            </w:r>
            <w:r>
              <w:fldChar w:fldCharType="end"/>
            </w:r>
          </w:p>
        </w:tc>
        <w:tc>
          <w:tcPr>
            <w:tcW w:w="4050" w:type="dxa"/>
            <w:tcBorders>
              <w:top w:val="nil"/>
              <w:left w:val="nil"/>
              <w:bottom w:val="nil"/>
              <w:right w:val="nil"/>
            </w:tcBorders>
          </w:tcPr>
          <w:p w:rsidR="00032331" w:rsidRDefault="0081663F" w:rsidP="00753C3D">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Att.Notes</w:instrText>
            </w:r>
            <w:r>
              <w:fldChar w:fldCharType="end"/>
            </w:r>
          </w:p>
          <w:p w:rsidR="00D04AD5" w:rsidRDefault="00032331" w:rsidP="00753C3D">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rsidR="00032331" w:rsidRDefault="00D04AD5" w:rsidP="00753C3D">
            <w:pPr>
              <w:rPr>
                <w:rFonts w:ascii="Calibri" w:hAnsi="Calibri" w:cs="Calibri"/>
                <w:color w:val="0F0F0F"/>
              </w:rPr>
            </w:pPr>
            <w:r>
              <w:rPr>
                <w:rFonts w:ascii="Calibri" w:hAnsi="Calibri" w:cs="Calibri"/>
                <w:color w:val="0F0F0F"/>
              </w:rPr>
              <w:t xml:space="preserve">(1) </w:t>
            </w:r>
            <w:r w:rsidR="00032331">
              <w:rPr>
                <w:rFonts w:ascii="Calibri" w:hAnsi="Calibri" w:cs="Calibri"/>
                <w:color w:val="0F0F0F"/>
              </w:rPr>
              <w:t>de attribuutsoort moet van een waarde voorzien zijn indien ‘</w:t>
            </w:r>
            <w:proofErr w:type="spellStart"/>
            <w:r w:rsidR="00032331">
              <w:rPr>
                <w:rFonts w:ascii="Calibri" w:hAnsi="Calibri" w:cs="Calibri"/>
                <w:color w:val="0F0F0F"/>
              </w:rPr>
              <w:t>E-mail-adres</w:t>
            </w:r>
            <w:proofErr w:type="spellEnd"/>
            <w:r w:rsidR="00032331">
              <w:rPr>
                <w:rFonts w:ascii="Calibri" w:hAnsi="Calibri" w:cs="Calibri"/>
                <w:color w:val="0F0F0F"/>
              </w:rPr>
              <w:t>’ niet van een waarde is voorzien.</w:t>
            </w:r>
          </w:p>
          <w:p w:rsidR="00056802" w:rsidRDefault="00056802" w:rsidP="00057594">
            <w:pPr>
              <w:rPr>
                <w:rFonts w:ascii="Calibri" w:hAnsi="Calibri" w:cs="Calibri"/>
                <w:color w:val="0F0F0F"/>
              </w:rPr>
            </w:pPr>
            <w:r>
              <w:rPr>
                <w:rFonts w:ascii="Calibri" w:hAnsi="Calibri" w:cs="Calibri"/>
                <w:color w:val="0F0F0F"/>
              </w:rPr>
              <w:t xml:space="preserve">(2) de attribuutsoort moet van een waarde voorzien zijn indien </w:t>
            </w:r>
            <w:r w:rsidR="00057594">
              <w:rPr>
                <w:rFonts w:ascii="Calibri" w:hAnsi="Calibri" w:cs="Calibri"/>
                <w:color w:val="0F0F0F"/>
              </w:rPr>
              <w:t>de NATUURLIJK PERSOON, zijnde de BETROKKENE bij de ZAAK (Gemeente), bij die zaak betrokken is in de generieke ROL van “belanghebbende” met als rolomschrijving “moeder” en het gerelateerde ZAAKOBJECT een ‘</w:t>
            </w:r>
            <w:proofErr w:type="spellStart"/>
            <w:r w:rsidR="00057594">
              <w:rPr>
                <w:rFonts w:ascii="Calibri" w:hAnsi="Calibri" w:cs="Calibri"/>
                <w:color w:val="0F0F0F"/>
              </w:rPr>
              <w:t>Relatie-onmschrijving</w:t>
            </w:r>
            <w:proofErr w:type="spellEnd"/>
            <w:r w:rsidR="00057594">
              <w:rPr>
                <w:rFonts w:ascii="Calibri" w:hAnsi="Calibri" w:cs="Calibri"/>
                <w:color w:val="0F0F0F"/>
              </w:rPr>
              <w:t>’ “</w:t>
            </w:r>
            <w:proofErr w:type="spellStart"/>
            <w:r w:rsidR="00057594">
              <w:rPr>
                <w:rFonts w:ascii="Calibri" w:hAnsi="Calibri" w:cs="Calibri"/>
                <w:color w:val="0F0F0F"/>
              </w:rPr>
              <w:t>Client</w:t>
            </w:r>
            <w:proofErr w:type="spellEnd"/>
            <w:r w:rsidR="00057594">
              <w:rPr>
                <w:rFonts w:ascii="Calibri" w:hAnsi="Calibri" w:cs="Calibri"/>
                <w:color w:val="0F0F0F"/>
              </w:rPr>
              <w:t xml:space="preserve"> (ongeboren kind)” heeft </w:t>
            </w:r>
            <w:r w:rsidR="00057594">
              <w:rPr>
                <w:rFonts w:ascii="Calibri" w:hAnsi="Calibri" w:cs="Calibri"/>
                <w:color w:val="0F0F0F"/>
              </w:rPr>
              <w:lastRenderedPageBreak/>
              <w:t>(d.w.z. als de gezaghebbende de moeder van een ongeboren kind is, dan moet het telefoonnummer van die moeder vermeld worden)</w:t>
            </w:r>
            <w:r>
              <w:rPr>
                <w:rFonts w:ascii="Calibri" w:hAnsi="Calibri" w:cs="Calibri"/>
                <w:color w:val="0F0F0F"/>
              </w:rPr>
              <w:t>.</w:t>
            </w:r>
          </w:p>
          <w:p w:rsidR="00032331" w:rsidRDefault="00032331" w:rsidP="00753C3D">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32331" w:rsidRDefault="0081663F" w:rsidP="001F5BF5">
            <w:pPr>
              <w:rPr>
                <w:rFonts w:ascii="Calibri" w:hAnsi="Calibri" w:cs="Calibri"/>
              </w:rPr>
            </w:pPr>
            <w:r>
              <w:lastRenderedPageBreak/>
              <w:fldChar w:fldCharType="begin" w:fldLock="1"/>
            </w:r>
            <w:r w:rsidR="00032331">
              <w:instrText xml:space="preserve">MERGEFIELD </w:instrText>
            </w:r>
            <w:r w:rsidR="00032331">
              <w:rPr>
                <w:rFonts w:ascii="Calibri" w:hAnsi="Calibri" w:cs="Calibri"/>
              </w:rPr>
              <w:instrText>Att.Type</w:instrText>
            </w:r>
            <w:r>
              <w:fldChar w:fldCharType="separate"/>
            </w:r>
            <w:r w:rsidR="00032331">
              <w:rPr>
                <w:rFonts w:ascii="Calibri" w:hAnsi="Calibri" w:cs="Calibri"/>
              </w:rPr>
              <w:t>int</w:t>
            </w:r>
            <w:r>
              <w:fldChar w:fldCharType="end"/>
            </w:r>
          </w:p>
        </w:tc>
        <w:tc>
          <w:tcPr>
            <w:tcW w:w="126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Att.LowerBound</w:instrText>
            </w:r>
            <w:r>
              <w:fldChar w:fldCharType="separate"/>
            </w:r>
            <w:r w:rsidR="00032331">
              <w:rPr>
                <w:rFonts w:ascii="Calibri" w:hAnsi="Calibri" w:cs="Calibri"/>
                <w:color w:val="0F0F0F"/>
              </w:rPr>
              <w:t>0</w:t>
            </w:r>
            <w:r>
              <w:fldChar w:fldCharType="end"/>
            </w:r>
            <w:r w:rsidR="00032331">
              <w:rPr>
                <w:rFonts w:ascii="Calibri" w:hAnsi="Calibri" w:cs="Calibri"/>
                <w:color w:val="0F0F0F"/>
              </w:rPr>
              <w:t xml:space="preserve"> - </w:t>
            </w:r>
            <w:r>
              <w:rPr>
                <w:rFonts w:ascii="Calibri" w:hAnsi="Calibri" w:cs="Calibri"/>
                <w:color w:val="0F0F0F"/>
              </w:rPr>
              <w:fldChar w:fldCharType="begin" w:fldLock="1"/>
            </w:r>
            <w:r w:rsidR="00032331">
              <w:rPr>
                <w:rFonts w:ascii="Calibri" w:hAnsi="Calibri" w:cs="Calibri"/>
                <w:color w:val="0F0F0F"/>
              </w:rPr>
              <w:instrText>MERGEFIELD Att.UpperBound</w:instrText>
            </w:r>
            <w:r>
              <w:rPr>
                <w:rFonts w:ascii="Calibri" w:hAnsi="Calibri" w:cs="Calibri"/>
                <w:color w:val="0F0F0F"/>
              </w:rPr>
              <w:fldChar w:fldCharType="separate"/>
            </w:r>
            <w:r w:rsidR="00032331">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32331" w:rsidRDefault="00032331"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32331" w:rsidRDefault="00032331" w:rsidP="001F5BF5">
            <w:pPr>
              <w:rPr>
                <w:rFonts w:ascii="Calibri" w:hAnsi="Calibri" w:cs="Calibri"/>
                <w:color w:val="0F0F0F"/>
              </w:rPr>
            </w:pPr>
          </w:p>
        </w:tc>
        <w:tc>
          <w:tcPr>
            <w:tcW w:w="135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Att.Alias</w:instrText>
            </w:r>
            <w:r>
              <w:fldChar w:fldCharType="separate"/>
            </w:r>
            <w:r w:rsidR="00032331">
              <w:rPr>
                <w:rFonts w:ascii="Calibri" w:hAnsi="Calibri" w:cs="Calibri"/>
                <w:color w:val="0F0F0F"/>
              </w:rPr>
              <w:t>telefoonnummer</w:t>
            </w:r>
            <w:r>
              <w:fldChar w:fldCharType="end"/>
            </w:r>
          </w:p>
        </w:tc>
        <w:bookmarkEnd w:id="424"/>
      </w:tr>
      <w:bookmarkStart w:id="425" w:name="BKM_6ACD86B4_B0DA_4f7d_B2D0_ADD7E328EFE9"/>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Verblijfsadres</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aanduiding van het adres waar de NATUURLIJK PERSOON verblijft dan wel bereikbaar is.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r w:rsidR="001F5BF5">
              <w:rPr>
                <w:rFonts w:ascii="Calibri" w:hAnsi="Calibri" w:cs="Calibri"/>
                <w:color w:val="0F0F0F"/>
              </w:rPr>
              <w:t xml:space="preserve">Zie </w:t>
            </w:r>
            <w:proofErr w:type="spellStart"/>
            <w:r w:rsidR="001F5BF5">
              <w:rPr>
                <w:rFonts w:ascii="Calibri" w:hAnsi="Calibri" w:cs="Calibri"/>
                <w:color w:val="0F0F0F"/>
              </w:rPr>
              <w:t>groepattribuutsoort</w:t>
            </w:r>
            <w:proofErr w:type="spellEnd"/>
            <w:r w:rsidR="001F5BF5">
              <w:rPr>
                <w:rFonts w:ascii="Calibri" w:hAnsi="Calibri" w:cs="Calibri"/>
                <w:color w:val="0F0F0F"/>
              </w:rPr>
              <w:t xml:space="preserve"> Verblijfsadres SUBJECT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Verblijfsadres SUBJECT</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end"/>
            </w:r>
          </w:p>
        </w:tc>
        <w:bookmarkEnd w:id="425"/>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BETROKKENE: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14"/>
    </w:tbl>
    <w:p w:rsidR="000A165E" w:rsidRDefault="000A165E" w:rsidP="000A165E">
      <w:pPr>
        <w:rPr>
          <w:rFonts w:ascii="Calibri" w:hAnsi="Calibri" w:cs="Calibri"/>
        </w:rPr>
      </w:pPr>
    </w:p>
    <w:bookmarkStart w:id="426" w:name="BKM_073C314A_123A_43f6_BF0D_002DE4F407A5"/>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27" w:name="_Toc392157287"/>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DOCUMENT</w:t>
      </w:r>
      <w:bookmarkEnd w:id="427"/>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Geheel van gegevens met een eigen identiteit ongeacht zijn vorm, met de bijbehorende metadata ontvangen of opgemaakt door een natuurlijke en/of rechtspersoon bij de uitvoering van taken, zijnde een enkelvoudig document</w: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EDC</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Documentidentificatie</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28" w:name="BKM_C0BB1286_7E70_4fa9_A2E6_11170F541B47"/>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Documentidentificatie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binnen een gegeven context ondubbelzinnige referentie naar het document.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Het gaat om een uniek kenmerk gevormd door een reeks letters of cijfers, dat het document identificeert.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1e 4 posities: gemeentecode van de gemeente die het document in haar registratie heeft opgenomen; pos. 5 – 40: </w:t>
            </w:r>
            <w:r>
              <w:rPr>
                <w:rFonts w:ascii="Calibri" w:hAnsi="Calibri" w:cs="Calibri"/>
                <w:color w:val="0F0F0F"/>
              </w:rPr>
              <w:lastRenderedPageBreak/>
              <w:t xml:space="preserve">alle alfanumerieke tekens m.u.v. </w:t>
            </w:r>
            <w:proofErr w:type="spellStart"/>
            <w:r>
              <w:rPr>
                <w:rFonts w:ascii="Calibri" w:hAnsi="Calibri" w:cs="Calibri"/>
                <w:color w:val="0F0F0F"/>
              </w:rPr>
              <w:t>diacrieten</w:t>
            </w:r>
            <w:proofErr w:type="spellEnd"/>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identificatie</w:t>
            </w:r>
            <w:r>
              <w:fldChar w:fldCharType="end"/>
            </w:r>
          </w:p>
        </w:tc>
        <w:bookmarkEnd w:id="428"/>
      </w:tr>
      <w:tr w:rsidR="006B335A" w:rsidTr="001F5BF5">
        <w:tc>
          <w:tcPr>
            <w:tcW w:w="1710" w:type="dxa"/>
            <w:tcBorders>
              <w:top w:val="nil"/>
              <w:left w:val="nil"/>
              <w:bottom w:val="nil"/>
              <w:right w:val="nil"/>
            </w:tcBorders>
          </w:tcPr>
          <w:p w:rsidR="006B335A" w:rsidRDefault="0081663F" w:rsidP="00E75408">
            <w:pPr>
              <w:rPr>
                <w:rFonts w:ascii="Calibri" w:hAnsi="Calibri" w:cs="Calibri"/>
                <w:color w:val="0F0F0F"/>
              </w:rPr>
            </w:pPr>
            <w:r>
              <w:lastRenderedPageBreak/>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Documenttitel</w:t>
            </w:r>
            <w:r>
              <w:fldChar w:fldCharType="end"/>
            </w:r>
          </w:p>
        </w:tc>
        <w:tc>
          <w:tcPr>
            <w:tcW w:w="4050" w:type="dxa"/>
            <w:tcBorders>
              <w:top w:val="nil"/>
              <w:left w:val="nil"/>
              <w:bottom w:val="nil"/>
              <w:right w:val="nil"/>
            </w:tcBorders>
          </w:tcPr>
          <w:p w:rsidR="006B335A" w:rsidRDefault="0081663F" w:rsidP="00E75408">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naam waaronder het document formeel bekend is.</w:t>
            </w:r>
          </w:p>
          <w:p w:rsidR="006B335A" w:rsidRDefault="006B335A" w:rsidP="00E75408">
            <w:pPr>
              <w:rPr>
                <w:rFonts w:ascii="Calibri" w:hAnsi="Calibri" w:cs="Calibri"/>
                <w:color w:val="0F0F0F"/>
              </w:rPr>
            </w:pPr>
          </w:p>
          <w:p w:rsidR="006B335A" w:rsidRDefault="006B335A" w:rsidP="00E75408">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6B335A" w:rsidRDefault="0081663F" w:rsidP="00E75408">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AN200</w:t>
            </w:r>
            <w:r>
              <w:fldChar w:fldCharType="end"/>
            </w:r>
          </w:p>
        </w:tc>
        <w:tc>
          <w:tcPr>
            <w:tcW w:w="1260" w:type="dxa"/>
            <w:tcBorders>
              <w:top w:val="nil"/>
              <w:left w:val="nil"/>
              <w:bottom w:val="nil"/>
              <w:right w:val="nil"/>
            </w:tcBorders>
          </w:tcPr>
          <w:p w:rsidR="006B335A" w:rsidRDefault="0081663F" w:rsidP="00E75408">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1</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6B335A" w:rsidRDefault="006B335A" w:rsidP="00E75408">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6B335A" w:rsidRDefault="006B335A" w:rsidP="00E75408">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rsidR="006B335A" w:rsidRDefault="0081663F" w:rsidP="00E75408">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titel</w:t>
            </w:r>
            <w:r>
              <w:fldChar w:fldCharType="end"/>
            </w:r>
          </w:p>
        </w:tc>
      </w:tr>
      <w:bookmarkStart w:id="429" w:name="BKM_1982E0D7_CE40_494c_82FE_F71396950D31"/>
      <w:tr w:rsidR="006B335A" w:rsidTr="001F5BF5">
        <w:tc>
          <w:tcPr>
            <w:tcW w:w="171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Documentcreatiedatum</w:t>
            </w:r>
            <w:r>
              <w:fldChar w:fldCharType="end"/>
            </w:r>
          </w:p>
        </w:tc>
        <w:tc>
          <w:tcPr>
            <w:tcW w:w="405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Een datum of een gebeurtenis in de levenscyclus van het document.</w:t>
            </w:r>
          </w:p>
          <w:p w:rsidR="006B335A" w:rsidRDefault="006B335A" w:rsidP="001F5BF5">
            <w:pPr>
              <w:rPr>
                <w:rFonts w:ascii="Calibri" w:hAnsi="Calibri" w:cs="Calibri"/>
                <w:color w:val="0F0F0F"/>
              </w:rPr>
            </w:pPr>
          </w:p>
          <w:p w:rsidR="006B335A" w:rsidRDefault="006B335A" w:rsidP="001F5BF5">
            <w:pPr>
              <w:rPr>
                <w:rFonts w:ascii="Calibri" w:hAnsi="Calibri" w:cs="Calibri"/>
                <w:color w:val="0F0F0F"/>
              </w:rPr>
            </w:pPr>
            <w:r>
              <w:rPr>
                <w:rFonts w:ascii="Calibri" w:hAnsi="Calibri" w:cs="Calibri"/>
                <w:color w:val="0F0F0F"/>
              </w:rPr>
              <w:t>Toelichting: Deze datum verwijst gewoonlijk naar de creatie van het document.</w:t>
            </w:r>
          </w:p>
        </w:tc>
        <w:tc>
          <w:tcPr>
            <w:tcW w:w="990" w:type="dxa"/>
            <w:tcBorders>
              <w:top w:val="nil"/>
              <w:left w:val="nil"/>
              <w:bottom w:val="nil"/>
              <w:right w:val="nil"/>
            </w:tcBorders>
          </w:tcPr>
          <w:p w:rsidR="006B335A" w:rsidRDefault="0081663F" w:rsidP="001F5BF5">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Datum (JJJJMMDD)</w:t>
            </w:r>
            <w:r>
              <w:fldChar w:fldCharType="end"/>
            </w:r>
          </w:p>
        </w:tc>
        <w:tc>
          <w:tcPr>
            <w:tcW w:w="126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1</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6B335A" w:rsidRDefault="006B335A" w:rsidP="001F5BF5">
            <w:pPr>
              <w:rPr>
                <w:rFonts w:ascii="Calibri" w:hAnsi="Calibri" w:cs="Calibri"/>
                <w:color w:val="0F0F0F"/>
              </w:rPr>
            </w:pPr>
            <w:r>
              <w:rPr>
                <w:rFonts w:ascii="Calibri" w:hAnsi="Calibri" w:cs="Calibri"/>
                <w:color w:val="0F0F0F"/>
              </w:rPr>
              <w:t>Alle geldige datums gelegen op of voor de huidige</w:t>
            </w:r>
          </w:p>
          <w:p w:rsidR="006B335A" w:rsidRDefault="006B335A" w:rsidP="001F5BF5">
            <w:pPr>
              <w:rPr>
                <w:rFonts w:ascii="Calibri" w:hAnsi="Calibri" w:cs="Calibri"/>
                <w:color w:val="0F0F0F"/>
              </w:rPr>
            </w:pPr>
            <w:r>
              <w:rPr>
                <w:rFonts w:ascii="Calibri" w:hAnsi="Calibri" w:cs="Calibri"/>
                <w:color w:val="0F0F0F"/>
              </w:rPr>
              <w:t>datum en tijd</w:t>
            </w:r>
          </w:p>
        </w:tc>
        <w:tc>
          <w:tcPr>
            <w:tcW w:w="135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creatiedatum</w:t>
            </w:r>
            <w:r>
              <w:fldChar w:fldCharType="end"/>
            </w:r>
          </w:p>
        </w:tc>
        <w:bookmarkEnd w:id="429"/>
      </w:tr>
      <w:bookmarkStart w:id="430" w:name="BKM_7E8A0F16_FF42_4703_9584_D0CDEAC8BE6F"/>
      <w:tr w:rsidR="006B335A" w:rsidTr="001F5BF5">
        <w:tc>
          <w:tcPr>
            <w:tcW w:w="1710" w:type="dxa"/>
            <w:tcBorders>
              <w:top w:val="nil"/>
              <w:left w:val="nil"/>
              <w:bottom w:val="nil"/>
              <w:right w:val="nil"/>
            </w:tcBorders>
          </w:tcPr>
          <w:p w:rsidR="006B335A" w:rsidRDefault="0081663F" w:rsidP="001F5BF5">
            <w:pPr>
              <w:rPr>
                <w:rFonts w:ascii="Calibri" w:hAnsi="Calibri" w:cs="Calibri"/>
                <w:color w:val="0F0F0F"/>
              </w:rPr>
            </w:pPr>
            <w:ins w:id="431" w:author="Arjan" w:date="2014-06-12T16:15:00Z">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Auteur</w:t>
              </w:r>
              <w:r>
                <w:fldChar w:fldCharType="end"/>
              </w:r>
            </w:ins>
          </w:p>
        </w:tc>
        <w:tc>
          <w:tcPr>
            <w:tcW w:w="4050" w:type="dxa"/>
            <w:tcBorders>
              <w:top w:val="nil"/>
              <w:left w:val="nil"/>
              <w:bottom w:val="nil"/>
              <w:right w:val="nil"/>
            </w:tcBorders>
          </w:tcPr>
          <w:p w:rsidR="006B335A" w:rsidRDefault="0081663F" w:rsidP="00E75408">
            <w:pPr>
              <w:rPr>
                <w:ins w:id="432" w:author="Arjan" w:date="2014-06-12T16:15:00Z"/>
                <w:rFonts w:ascii="Calibri" w:hAnsi="Calibri" w:cs="Calibri"/>
                <w:color w:val="0F0F0F"/>
              </w:rPr>
            </w:pPr>
            <w:ins w:id="433" w:author="Arjan" w:date="2014-06-12T16:15:00Z">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persoon of organisatie die in de eerste plaats verantwoordelijk is voor het creëren van de inhoud van het INFORMATIEOBJECT.</w:t>
              </w:r>
            </w:ins>
          </w:p>
          <w:p w:rsidR="006B335A" w:rsidRDefault="006B335A" w:rsidP="00E75408">
            <w:pPr>
              <w:rPr>
                <w:ins w:id="434" w:author="Arjan" w:date="2014-06-12T16:15:00Z"/>
                <w:rFonts w:ascii="Calibri" w:hAnsi="Calibri" w:cs="Calibri"/>
                <w:color w:val="0F0F0F"/>
              </w:rPr>
            </w:pPr>
          </w:p>
          <w:p w:rsidR="006B335A" w:rsidRDefault="006B335A" w:rsidP="001F5BF5">
            <w:pPr>
              <w:rPr>
                <w:rFonts w:ascii="Calibri" w:hAnsi="Calibri" w:cs="Calibri"/>
                <w:color w:val="0F0F0F"/>
              </w:rPr>
            </w:pPr>
            <w:ins w:id="435" w:author="Arjan" w:date="2014-06-12T16:15:00Z">
              <w:r>
                <w:rPr>
                  <w:rFonts w:ascii="Calibri" w:hAnsi="Calibri" w:cs="Calibri"/>
                  <w:color w:val="0F0F0F"/>
                </w:rPr>
                <w:t xml:space="preserve">Toelichting: Het betreft het Dublin Core </w:t>
              </w:r>
              <w:proofErr w:type="spellStart"/>
              <w:r>
                <w:rPr>
                  <w:rFonts w:ascii="Calibri" w:hAnsi="Calibri" w:cs="Calibri"/>
                  <w:color w:val="0F0F0F"/>
                </w:rPr>
                <w:t>metadata-element</w:t>
              </w:r>
              <w:proofErr w:type="spellEnd"/>
              <w:r>
                <w:rPr>
                  <w:rFonts w:ascii="Calibri" w:hAnsi="Calibri" w:cs="Calibri"/>
                  <w:color w:val="0F0F0F"/>
                </w:rPr>
                <w:t xml:space="preserve"> ‘</w:t>
              </w:r>
              <w:proofErr w:type="spellStart"/>
              <w:r>
                <w:rPr>
                  <w:rFonts w:ascii="Calibri" w:hAnsi="Calibri" w:cs="Calibri"/>
                  <w:color w:val="0F0F0F"/>
                </w:rPr>
                <w:t>Creator</w:t>
              </w:r>
              <w:proofErr w:type="spellEnd"/>
              <w:r>
                <w:rPr>
                  <w:rFonts w:ascii="Calibri" w:hAnsi="Calibri" w:cs="Calibri"/>
                  <w:color w:val="0F0F0F"/>
                </w:rPr>
                <w:t xml:space="preserve">’ met als toelichting: </w:t>
              </w:r>
              <w:proofErr w:type="spellStart"/>
              <w:r>
                <w:rPr>
                  <w:rFonts w:ascii="Calibri" w:hAnsi="Calibri" w:cs="Calibri"/>
                  <w:color w:val="0F0F0F"/>
                </w:rPr>
                <w:t>Examples</w:t>
              </w:r>
              <w:proofErr w:type="spellEnd"/>
              <w:r>
                <w:rPr>
                  <w:rFonts w:ascii="Calibri" w:hAnsi="Calibri" w:cs="Calibri"/>
                  <w:color w:val="0F0F0F"/>
                </w:rPr>
                <w:t xml:space="preserve"> of </w:t>
              </w:r>
              <w:proofErr w:type="spellStart"/>
              <w:r>
                <w:rPr>
                  <w:rFonts w:ascii="Calibri" w:hAnsi="Calibri" w:cs="Calibri"/>
                  <w:color w:val="0F0F0F"/>
                </w:rPr>
                <w:t>Creator</w:t>
              </w:r>
              <w:proofErr w:type="spellEnd"/>
              <w:r>
                <w:rPr>
                  <w:rFonts w:ascii="Calibri" w:hAnsi="Calibri" w:cs="Calibri"/>
                  <w:color w:val="0F0F0F"/>
                </w:rPr>
                <w:t xml:space="preserve"> </w:t>
              </w:r>
              <w:proofErr w:type="spellStart"/>
              <w:r>
                <w:rPr>
                  <w:rFonts w:ascii="Calibri" w:hAnsi="Calibri" w:cs="Calibri"/>
                  <w:color w:val="0F0F0F"/>
                </w:rPr>
                <w:t>include</w:t>
              </w:r>
              <w:proofErr w:type="spellEnd"/>
              <w:r>
                <w:rPr>
                  <w:rFonts w:ascii="Calibri" w:hAnsi="Calibri" w:cs="Calibri"/>
                  <w:color w:val="0F0F0F"/>
                </w:rPr>
                <w:t xml:space="preserve"> a </w:t>
              </w:r>
              <w:proofErr w:type="spellStart"/>
              <w:r>
                <w:rPr>
                  <w:rFonts w:ascii="Calibri" w:hAnsi="Calibri" w:cs="Calibri"/>
                  <w:color w:val="0F0F0F"/>
                </w:rPr>
                <w:t>person</w:t>
              </w:r>
              <w:proofErr w:type="spellEnd"/>
              <w:r>
                <w:rPr>
                  <w:rFonts w:ascii="Calibri" w:hAnsi="Calibri" w:cs="Calibri"/>
                  <w:color w:val="0F0F0F"/>
                </w:rPr>
                <w:t xml:space="preserve">, </w:t>
              </w:r>
              <w:proofErr w:type="spellStart"/>
              <w:r>
                <w:rPr>
                  <w:rFonts w:ascii="Calibri" w:hAnsi="Calibri" w:cs="Calibri"/>
                  <w:color w:val="0F0F0F"/>
                </w:rPr>
                <w:t>an</w:t>
              </w:r>
              <w:proofErr w:type="spellEnd"/>
              <w:r>
                <w:rPr>
                  <w:rFonts w:ascii="Calibri" w:hAnsi="Calibri" w:cs="Calibri"/>
                  <w:color w:val="0F0F0F"/>
                </w:rPr>
                <w:t xml:space="preserve"> </w:t>
              </w:r>
              <w:proofErr w:type="spellStart"/>
              <w:r>
                <w:rPr>
                  <w:rFonts w:ascii="Calibri" w:hAnsi="Calibri" w:cs="Calibri"/>
                  <w:color w:val="0F0F0F"/>
                </w:rPr>
                <w:t>organization</w:t>
              </w:r>
              <w:proofErr w:type="spellEnd"/>
              <w:r>
                <w:rPr>
                  <w:rFonts w:ascii="Calibri" w:hAnsi="Calibri" w:cs="Calibri"/>
                  <w:color w:val="0F0F0F"/>
                </w:rPr>
                <w:t xml:space="preserve">, </w:t>
              </w:r>
              <w:proofErr w:type="spellStart"/>
              <w:r>
                <w:rPr>
                  <w:rFonts w:ascii="Calibri" w:hAnsi="Calibri" w:cs="Calibri"/>
                  <w:color w:val="0F0F0F"/>
                </w:rPr>
                <w:t>or</w:t>
              </w:r>
              <w:proofErr w:type="spellEnd"/>
              <w:r>
                <w:rPr>
                  <w:rFonts w:ascii="Calibri" w:hAnsi="Calibri" w:cs="Calibri"/>
                  <w:color w:val="0F0F0F"/>
                </w:rPr>
                <w:t xml:space="preserve"> a service. </w:t>
              </w:r>
              <w:proofErr w:type="spellStart"/>
              <w:r>
                <w:rPr>
                  <w:rFonts w:ascii="Calibri" w:hAnsi="Calibri" w:cs="Calibri"/>
                  <w:color w:val="0F0F0F"/>
                </w:rPr>
                <w:t>Typically</w:t>
              </w:r>
              <w:proofErr w:type="spellEnd"/>
              <w:r>
                <w:rPr>
                  <w:rFonts w:ascii="Calibri" w:hAnsi="Calibri" w:cs="Calibri"/>
                  <w:color w:val="0F0F0F"/>
                </w:rPr>
                <w:t xml:space="preserve">, the name of a </w:t>
              </w:r>
              <w:proofErr w:type="spellStart"/>
              <w:r>
                <w:rPr>
                  <w:rFonts w:ascii="Calibri" w:hAnsi="Calibri" w:cs="Calibri"/>
                  <w:color w:val="0F0F0F"/>
                </w:rPr>
                <w:t>Creator</w:t>
              </w:r>
              <w:proofErr w:type="spellEnd"/>
              <w:r>
                <w:rPr>
                  <w:rFonts w:ascii="Calibri" w:hAnsi="Calibri" w:cs="Calibri"/>
                  <w:color w:val="0F0F0F"/>
                </w:rPr>
                <w:t xml:space="preserve"> </w:t>
              </w:r>
              <w:proofErr w:type="spellStart"/>
              <w:r>
                <w:rPr>
                  <w:rFonts w:ascii="Calibri" w:hAnsi="Calibri" w:cs="Calibri"/>
                  <w:color w:val="0F0F0F"/>
                </w:rPr>
                <w:t>should</w:t>
              </w:r>
              <w:proofErr w:type="spellEnd"/>
              <w:r>
                <w:rPr>
                  <w:rFonts w:ascii="Calibri" w:hAnsi="Calibri" w:cs="Calibri"/>
                  <w:color w:val="0F0F0F"/>
                </w:rPr>
                <w:t xml:space="preserve"> </w:t>
              </w:r>
              <w:proofErr w:type="spellStart"/>
              <w:r>
                <w:rPr>
                  <w:rFonts w:ascii="Calibri" w:hAnsi="Calibri" w:cs="Calibri"/>
                  <w:color w:val="0F0F0F"/>
                </w:rPr>
                <w:t>be</w:t>
              </w:r>
              <w:proofErr w:type="spellEnd"/>
              <w:r>
                <w:rPr>
                  <w:rFonts w:ascii="Calibri" w:hAnsi="Calibri" w:cs="Calibri"/>
                  <w:color w:val="0F0F0F"/>
                </w:rPr>
                <w:t xml:space="preserve"> </w:t>
              </w:r>
              <w:proofErr w:type="spellStart"/>
              <w:r>
                <w:rPr>
                  <w:rFonts w:ascii="Calibri" w:hAnsi="Calibri" w:cs="Calibri"/>
                  <w:color w:val="0F0F0F"/>
                </w:rPr>
                <w:t>used</w:t>
              </w:r>
              <w:proofErr w:type="spellEnd"/>
              <w:r>
                <w:rPr>
                  <w:rFonts w:ascii="Calibri" w:hAnsi="Calibri" w:cs="Calibri"/>
                  <w:color w:val="0F0F0F"/>
                </w:rPr>
                <w:t xml:space="preserve"> to </w:t>
              </w:r>
              <w:proofErr w:type="spellStart"/>
              <w:r>
                <w:rPr>
                  <w:rFonts w:ascii="Calibri" w:hAnsi="Calibri" w:cs="Calibri"/>
                  <w:color w:val="0F0F0F"/>
                </w:rPr>
                <w:t>indicate</w:t>
              </w:r>
              <w:proofErr w:type="spellEnd"/>
              <w:r>
                <w:rPr>
                  <w:rFonts w:ascii="Calibri" w:hAnsi="Calibri" w:cs="Calibri"/>
                  <w:color w:val="0F0F0F"/>
                </w:rPr>
                <w:t xml:space="preserve"> the </w:t>
              </w:r>
              <w:proofErr w:type="spellStart"/>
              <w:r>
                <w:rPr>
                  <w:rFonts w:ascii="Calibri" w:hAnsi="Calibri" w:cs="Calibri"/>
                  <w:color w:val="0F0F0F"/>
                </w:rPr>
                <w:t>entity</w:t>
              </w:r>
              <w:proofErr w:type="spellEnd"/>
              <w:r>
                <w:rPr>
                  <w:rFonts w:ascii="Calibri" w:hAnsi="Calibri" w:cs="Calibri"/>
                  <w:color w:val="0F0F0F"/>
                </w:rPr>
                <w:t>.</w:t>
              </w:r>
            </w:ins>
          </w:p>
        </w:tc>
        <w:tc>
          <w:tcPr>
            <w:tcW w:w="990" w:type="dxa"/>
            <w:tcBorders>
              <w:top w:val="nil"/>
              <w:left w:val="nil"/>
              <w:bottom w:val="nil"/>
              <w:right w:val="nil"/>
            </w:tcBorders>
          </w:tcPr>
          <w:p w:rsidR="006B335A" w:rsidRDefault="0081663F" w:rsidP="001F5BF5">
            <w:pPr>
              <w:rPr>
                <w:rFonts w:ascii="Calibri" w:hAnsi="Calibri" w:cs="Calibri"/>
              </w:rPr>
            </w:pPr>
            <w:ins w:id="436" w:author="Arjan" w:date="2014-06-12T16:15:00Z">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AN200</w:t>
              </w:r>
              <w:r>
                <w:fldChar w:fldCharType="end"/>
              </w:r>
            </w:ins>
          </w:p>
        </w:tc>
        <w:tc>
          <w:tcPr>
            <w:tcW w:w="1260" w:type="dxa"/>
            <w:tcBorders>
              <w:top w:val="nil"/>
              <w:left w:val="nil"/>
              <w:bottom w:val="nil"/>
              <w:right w:val="nil"/>
            </w:tcBorders>
          </w:tcPr>
          <w:p w:rsidR="006B335A" w:rsidRDefault="0081663F" w:rsidP="001F5BF5">
            <w:pPr>
              <w:rPr>
                <w:rFonts w:ascii="Calibri" w:hAnsi="Calibri" w:cs="Calibri"/>
                <w:color w:val="0F0F0F"/>
              </w:rPr>
            </w:pPr>
            <w:ins w:id="437" w:author="Arjan" w:date="2014-06-12T16:15:00Z">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1</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6B335A" w:rsidRDefault="006B335A" w:rsidP="001F5BF5">
            <w:pPr>
              <w:rPr>
                <w:rFonts w:ascii="Calibri" w:hAnsi="Calibri" w:cs="Calibri"/>
                <w:color w:val="0F0F0F"/>
              </w:rPr>
            </w:pPr>
            <w:ins w:id="438" w:author="Arjan" w:date="2014-06-12T16:15:00Z">
              <w:r>
                <w:rPr>
                  <w:rFonts w:ascii="Calibri" w:hAnsi="Calibri" w:cs="Calibri"/>
                  <w:color w:val="0F0F0F"/>
                </w:rPr>
                <w:t>RGBZ</w:t>
              </w:r>
            </w:ins>
          </w:p>
        </w:tc>
        <w:tc>
          <w:tcPr>
            <w:tcW w:w="2160" w:type="dxa"/>
            <w:tcBorders>
              <w:top w:val="nil"/>
              <w:left w:val="nil"/>
              <w:bottom w:val="nil"/>
              <w:right w:val="nil"/>
            </w:tcBorders>
          </w:tcPr>
          <w:p w:rsidR="006B335A" w:rsidRDefault="006B335A" w:rsidP="001F5BF5">
            <w:pPr>
              <w:rPr>
                <w:rFonts w:ascii="Calibri" w:hAnsi="Calibri" w:cs="Calibri"/>
                <w:color w:val="0F0F0F"/>
              </w:rPr>
            </w:pPr>
            <w:ins w:id="439" w:author="Arjan" w:date="2014-06-12T16:15:00Z">
              <w:r>
                <w:rPr>
                  <w:rFonts w:ascii="Calibri" w:hAnsi="Calibri" w:cs="Calibri"/>
                  <w:color w:val="0F0F0F"/>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ins>
          </w:p>
        </w:tc>
        <w:tc>
          <w:tcPr>
            <w:tcW w:w="1350" w:type="dxa"/>
            <w:tcBorders>
              <w:top w:val="nil"/>
              <w:left w:val="nil"/>
              <w:bottom w:val="nil"/>
              <w:right w:val="nil"/>
            </w:tcBorders>
          </w:tcPr>
          <w:p w:rsidR="006B335A" w:rsidRDefault="0081663F" w:rsidP="001F5BF5">
            <w:pPr>
              <w:rPr>
                <w:rFonts w:ascii="Calibri" w:hAnsi="Calibri" w:cs="Calibri"/>
                <w:color w:val="0F0F0F"/>
              </w:rPr>
            </w:pPr>
            <w:ins w:id="440" w:author="Arjan" w:date="2014-06-12T16:15:00Z">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auteur</w:t>
              </w:r>
              <w:r>
                <w:fldChar w:fldCharType="end"/>
              </w:r>
            </w:ins>
          </w:p>
        </w:tc>
        <w:bookmarkEnd w:id="430"/>
      </w:tr>
      <w:bookmarkStart w:id="441" w:name="BKM_47EF0B14_2CEA_49a6_8A10_96C4A634F7EF"/>
      <w:tr w:rsidR="006B335A" w:rsidTr="001F5BF5">
        <w:tc>
          <w:tcPr>
            <w:tcW w:w="171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Bestandsnaam</w:t>
            </w:r>
            <w:r>
              <w:fldChar w:fldCharType="end"/>
            </w:r>
          </w:p>
        </w:tc>
        <w:tc>
          <w:tcPr>
            <w:tcW w:w="405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naam van het fysieke bestand waarin de documentinhoud is vastgelegd.</w:t>
            </w:r>
          </w:p>
          <w:p w:rsidR="006B335A" w:rsidRDefault="006B335A" w:rsidP="001F5BF5">
            <w:pPr>
              <w:rPr>
                <w:rFonts w:ascii="Calibri" w:hAnsi="Calibri" w:cs="Calibri"/>
                <w:color w:val="0F0F0F"/>
              </w:rPr>
            </w:pPr>
          </w:p>
          <w:p w:rsidR="006B335A" w:rsidRDefault="006B335A" w:rsidP="001F5BF5">
            <w:pPr>
              <w:rPr>
                <w:rFonts w:ascii="Calibri" w:hAnsi="Calibri" w:cs="Calibri"/>
                <w:color w:val="0F0F0F"/>
              </w:rPr>
            </w:pPr>
            <w:r>
              <w:rPr>
                <w:rFonts w:ascii="Calibri" w:hAnsi="Calibri" w:cs="Calibri"/>
                <w:color w:val="0F0F0F"/>
              </w:rPr>
              <w:t xml:space="preserve">Toelichting: Veelal zal de Documentinhoud uitgewisseld worden in de vorm van een fysiek </w:t>
            </w:r>
            <w:r>
              <w:rPr>
                <w:rFonts w:ascii="Calibri" w:hAnsi="Calibri" w:cs="Calibri"/>
                <w:color w:val="0F0F0F"/>
              </w:rPr>
              <w:lastRenderedPageBreak/>
              <w:t>bestand. De naam daarvan valt af te leiden uit de combinatie van Documenttitel en Documentformaat, gescheiden door een punt. Niet altijd is de zender van een bericht waarin het beoogd is de documentinhoud te leveren, in staat het formaat te bepalen. In dat geval wordt expliciet de naam van het bestand genoemd waarin zich de documentinhoud bevindt. De voorwaarde is dat de ontvanger uit de bestandsnaam het formaat kan afleiden.</w:t>
            </w:r>
          </w:p>
        </w:tc>
        <w:tc>
          <w:tcPr>
            <w:tcW w:w="990" w:type="dxa"/>
            <w:tcBorders>
              <w:top w:val="nil"/>
              <w:left w:val="nil"/>
              <w:bottom w:val="nil"/>
              <w:right w:val="nil"/>
            </w:tcBorders>
          </w:tcPr>
          <w:p w:rsidR="006B335A" w:rsidRDefault="0081663F" w:rsidP="001F5BF5">
            <w:pPr>
              <w:rPr>
                <w:rFonts w:ascii="Calibri" w:hAnsi="Calibri" w:cs="Calibri"/>
              </w:rPr>
            </w:pPr>
            <w:r>
              <w:lastRenderedPageBreak/>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AN255</w:t>
            </w:r>
            <w:r>
              <w:fldChar w:fldCharType="end"/>
            </w:r>
          </w:p>
        </w:tc>
        <w:tc>
          <w:tcPr>
            <w:tcW w:w="1260" w:type="dxa"/>
            <w:tcBorders>
              <w:top w:val="nil"/>
              <w:left w:val="nil"/>
              <w:bottom w:val="nil"/>
              <w:right w:val="nil"/>
            </w:tcBorders>
          </w:tcPr>
          <w:p w:rsidR="006B335A" w:rsidRDefault="006B335A" w:rsidP="001F5BF5">
            <w:pPr>
              <w:rPr>
                <w:rFonts w:ascii="Calibri" w:hAnsi="Calibri" w:cs="Calibri"/>
                <w:color w:val="0F0F0F"/>
              </w:rPr>
            </w:pPr>
            <w:r>
              <w:t>1</w:t>
            </w:r>
            <w:r>
              <w:rPr>
                <w:rFonts w:ascii="Calibri" w:hAnsi="Calibri" w:cs="Calibri"/>
                <w:color w:val="0F0F0F"/>
              </w:rPr>
              <w:t xml:space="preserve"> - </w:t>
            </w:r>
            <w:r w:rsidR="0081663F">
              <w:rPr>
                <w:rFonts w:ascii="Calibri" w:hAnsi="Calibri" w:cs="Calibri"/>
                <w:color w:val="0F0F0F"/>
              </w:rPr>
              <w:fldChar w:fldCharType="begin" w:fldLock="1"/>
            </w:r>
            <w:r>
              <w:rPr>
                <w:rFonts w:ascii="Calibri" w:hAnsi="Calibri" w:cs="Calibri"/>
                <w:color w:val="0F0F0F"/>
              </w:rPr>
              <w:instrText>MERGEFIELD Att.UpperBound</w:instrText>
            </w:r>
            <w:r w:rsidR="0081663F">
              <w:rPr>
                <w:rFonts w:ascii="Calibri" w:hAnsi="Calibri" w:cs="Calibri"/>
                <w:color w:val="0F0F0F"/>
              </w:rPr>
              <w:fldChar w:fldCharType="separate"/>
            </w:r>
            <w:r>
              <w:rPr>
                <w:rFonts w:ascii="Calibri" w:hAnsi="Calibri" w:cs="Calibri"/>
                <w:color w:val="0F0F0F"/>
              </w:rPr>
              <w:t>1</w:t>
            </w:r>
            <w:r w:rsidR="0081663F">
              <w:rPr>
                <w:rFonts w:ascii="Calibri" w:hAnsi="Calibri" w:cs="Calibri"/>
                <w:color w:val="0F0F0F"/>
              </w:rPr>
              <w:fldChar w:fldCharType="end"/>
            </w:r>
          </w:p>
        </w:tc>
        <w:tc>
          <w:tcPr>
            <w:tcW w:w="1620" w:type="dxa"/>
            <w:tcBorders>
              <w:top w:val="nil"/>
              <w:left w:val="nil"/>
              <w:bottom w:val="nil"/>
              <w:right w:val="nil"/>
            </w:tcBorders>
          </w:tcPr>
          <w:p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6B335A" w:rsidRDefault="006B335A" w:rsidP="001F5BF5">
            <w:pPr>
              <w:rPr>
                <w:rFonts w:ascii="Calibri" w:hAnsi="Calibri" w:cs="Calibri"/>
                <w:color w:val="0F0F0F"/>
              </w:rPr>
            </w:pPr>
            <w:r>
              <w:rPr>
                <w:rFonts w:ascii="Calibri" w:hAnsi="Calibri" w:cs="Calibri"/>
                <w:color w:val="0F0F0F"/>
              </w:rPr>
              <w:t>alle in fysieke bestandsnamen toegestane tekens</w:t>
            </w:r>
          </w:p>
        </w:tc>
        <w:tc>
          <w:tcPr>
            <w:tcW w:w="1350" w:type="dxa"/>
            <w:tcBorders>
              <w:top w:val="nil"/>
              <w:left w:val="nil"/>
              <w:bottom w:val="nil"/>
              <w:right w:val="nil"/>
            </w:tcBorders>
          </w:tcPr>
          <w:p w:rsidR="006B335A" w:rsidRDefault="0081663F"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bestandsnaam</w:t>
            </w:r>
            <w:r>
              <w:fldChar w:fldCharType="end"/>
            </w:r>
          </w:p>
        </w:tc>
        <w:bookmarkEnd w:id="441"/>
      </w:tr>
      <w:tr w:rsidR="006B335A" w:rsidTr="001F5BF5">
        <w:tc>
          <w:tcPr>
            <w:tcW w:w="1710" w:type="dxa"/>
            <w:tcBorders>
              <w:top w:val="nil"/>
              <w:left w:val="nil"/>
              <w:bottom w:val="nil"/>
              <w:right w:val="nil"/>
            </w:tcBorders>
          </w:tcPr>
          <w:p w:rsidR="006B335A" w:rsidRDefault="0081663F" w:rsidP="001F5BF5">
            <w:ins w:id="442" w:author="Arjan" w:date="2014-06-12T16:15:00Z">
              <w:r>
                <w:lastRenderedPageBreak/>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Formaat</w:t>
              </w:r>
              <w:r>
                <w:fldChar w:fldCharType="end"/>
              </w:r>
            </w:ins>
          </w:p>
        </w:tc>
        <w:tc>
          <w:tcPr>
            <w:tcW w:w="4050" w:type="dxa"/>
            <w:tcBorders>
              <w:top w:val="nil"/>
              <w:left w:val="nil"/>
              <w:bottom w:val="nil"/>
              <w:right w:val="nil"/>
            </w:tcBorders>
          </w:tcPr>
          <w:p w:rsidR="006B335A" w:rsidRDefault="0081663F" w:rsidP="00E75408">
            <w:pPr>
              <w:rPr>
                <w:ins w:id="443" w:author="Arjan" w:date="2014-06-12T16:15:00Z"/>
                <w:rFonts w:ascii="Calibri" w:hAnsi="Calibri" w:cs="Calibri"/>
                <w:color w:val="0F0F0F"/>
              </w:rPr>
            </w:pPr>
            <w:ins w:id="444" w:author="Arjan" w:date="2014-06-12T16:15:00Z">
              <w:r>
                <w:fldChar w:fldCharType="begin" w:fldLock="1"/>
              </w:r>
              <w:r w:rsidR="006B335A">
                <w:instrText xml:space="preserve">MERGEFIELD </w:instrText>
              </w:r>
              <w:r w:rsidR="006B335A">
                <w:rPr>
                  <w:rFonts w:ascii="Calibri" w:hAnsi="Calibri" w:cs="Calibri"/>
                  <w:color w:val="0F0F0F"/>
                </w:rPr>
                <w:instrText>Att.Notes</w:instrText>
              </w:r>
              <w:r>
                <w:fldChar w:fldCharType="separate"/>
              </w:r>
              <w:r w:rsidR="006B335A">
                <w:rPr>
                  <w:rFonts w:ascii="Calibri" w:hAnsi="Calibri" w:cs="Calibri"/>
                  <w:color w:val="0F0F0F"/>
                </w:rPr>
                <w:t>De code voor de wijze waarop de inhoud van het ENKELVOUDIG INFORMATIEOBJECT is vastgelegd in een computerbestand.</w:t>
              </w:r>
              <w:r>
                <w:fldChar w:fldCharType="end"/>
              </w:r>
            </w:ins>
          </w:p>
          <w:p w:rsidR="006B335A" w:rsidRDefault="006B335A" w:rsidP="006B335A">
            <w:pPr>
              <w:rPr>
                <w:ins w:id="445" w:author="Arjan" w:date="2014-06-12T16:18:00Z"/>
                <w:rFonts w:ascii="Calibri" w:hAnsi="Calibri" w:cs="Calibri"/>
                <w:color w:val="0F0F0F"/>
              </w:rPr>
            </w:pPr>
          </w:p>
          <w:p w:rsidR="006B335A" w:rsidRDefault="006B335A" w:rsidP="006B335A">
            <w:pPr>
              <w:rPr>
                <w:rFonts w:ascii="Calibri" w:hAnsi="Calibri" w:cs="Calibri"/>
                <w:color w:val="0F0F0F"/>
              </w:rPr>
            </w:pPr>
            <w:ins w:id="446" w:author="Arjan" w:date="2014-06-12T16:18:00Z">
              <w:r w:rsidRPr="006B335A">
                <w:rPr>
                  <w:rFonts w:ascii="Calibri" w:hAnsi="Calibri" w:cs="Calibri"/>
                  <w:i/>
                  <w:color w:val="0F0F0F"/>
                </w:rPr>
                <w:t>Regels</w:t>
              </w:r>
              <w:r>
                <w:rPr>
                  <w:rFonts w:ascii="Calibri" w:hAnsi="Calibri" w:cs="Calibri"/>
                  <w:color w:val="0F0F0F"/>
                </w:rPr>
                <w:t>:</w:t>
              </w:r>
              <w:r>
                <w:rPr>
                  <w:rFonts w:ascii="Calibri" w:hAnsi="Calibri" w:cs="Calibri"/>
                  <w:color w:val="0F0F0F"/>
                </w:rPr>
                <w:br/>
              </w:r>
              <w:r w:rsidRPr="006B335A">
                <w:rPr>
                  <w:rFonts w:ascii="Calibri" w:hAnsi="Calibri" w:cs="Calibri"/>
                  <w:color w:val="0F0F0F"/>
                </w:rPr>
                <w:t>Het Formaat moet van een waarde voorzien zijn indien het een digitaal bestand betreft, d.w.z. de attribuutsoort Inhoud is van een waarde voorzien, en Bestandsnaam geen waarde heeft of uit de waarde van Bestandsnaam geen geldig Formaat af te leiden is.</w:t>
              </w:r>
            </w:ins>
          </w:p>
          <w:p w:rsidR="006B335A" w:rsidRDefault="006B335A" w:rsidP="006B335A">
            <w:pPr>
              <w:rPr>
                <w:ins w:id="447" w:author="Arjan" w:date="2014-06-12T16:15:00Z"/>
                <w:rFonts w:ascii="Calibri" w:hAnsi="Calibri" w:cs="Calibri"/>
                <w:color w:val="0F0F0F"/>
              </w:rPr>
            </w:pPr>
          </w:p>
          <w:p w:rsidR="006B335A" w:rsidRPr="006B335A" w:rsidRDefault="006B335A" w:rsidP="006B335A">
            <w:pPr>
              <w:rPr>
                <w:rFonts w:ascii="Calibri" w:hAnsi="Calibri" w:cs="Calibri"/>
                <w:color w:val="0F0F0F"/>
              </w:rPr>
            </w:pPr>
            <w:ins w:id="448" w:author="Arjan" w:date="2014-06-12T16:15:00Z">
              <w:r w:rsidRPr="006B335A">
                <w:rPr>
                  <w:rFonts w:ascii="Calibri" w:hAnsi="Calibri" w:cs="Calibri"/>
                  <w:i/>
                  <w:color w:val="0F0F0F"/>
                </w:rPr>
                <w:t>Toelichting</w:t>
              </w:r>
              <w:r>
                <w:rPr>
                  <w:rFonts w:ascii="Calibri" w:hAnsi="Calibri" w:cs="Calibri"/>
                  <w:color w:val="0F0F0F"/>
                </w:rPr>
                <w:t xml:space="preserve">: </w:t>
              </w:r>
            </w:ins>
            <w:r>
              <w:rPr>
                <w:rFonts w:ascii="Calibri" w:hAnsi="Calibri" w:cs="Calibri"/>
                <w:color w:val="0F0F0F"/>
              </w:rPr>
              <w:br/>
            </w:r>
            <w:ins w:id="449" w:author="Arjan" w:date="2014-06-12T16:15:00Z">
              <w:r>
                <w:rPr>
                  <w:rFonts w:ascii="Calibri" w:hAnsi="Calibri" w:cs="Calibri"/>
                  <w:color w:val="0F0F0F"/>
                </w:rPr>
                <w:t xml:space="preserve">Het gaat hier om het bestandsoort van het enkelvoudig informatieobject. Het betreft het Dublin Core </w:t>
              </w:r>
              <w:proofErr w:type="spellStart"/>
              <w:r>
                <w:rPr>
                  <w:rFonts w:ascii="Calibri" w:hAnsi="Calibri" w:cs="Calibri"/>
                  <w:color w:val="0F0F0F"/>
                </w:rPr>
                <w:t>metadata-element</w:t>
              </w:r>
              <w:proofErr w:type="spellEnd"/>
              <w:r>
                <w:rPr>
                  <w:rFonts w:ascii="Calibri" w:hAnsi="Calibri" w:cs="Calibri"/>
                  <w:color w:val="0F0F0F"/>
                </w:rPr>
                <w:t xml:space="preserve"> ‘</w:t>
              </w:r>
              <w:proofErr w:type="spellStart"/>
              <w:r>
                <w:rPr>
                  <w:rFonts w:ascii="Calibri" w:hAnsi="Calibri" w:cs="Calibri"/>
                  <w:color w:val="0F0F0F"/>
                </w:rPr>
                <w:t>Format</w:t>
              </w:r>
              <w:proofErr w:type="spellEnd"/>
              <w:r>
                <w:rPr>
                  <w:rFonts w:ascii="Calibri" w:hAnsi="Calibri" w:cs="Calibri"/>
                  <w:color w:val="0F0F0F"/>
                </w:rPr>
                <w:t xml:space="preserve">’ met als toelichting: </w:t>
              </w:r>
              <w:proofErr w:type="spellStart"/>
              <w:r>
                <w:rPr>
                  <w:rFonts w:ascii="Calibri" w:hAnsi="Calibri" w:cs="Calibri"/>
                  <w:color w:val="0F0F0F"/>
                </w:rPr>
                <w:t>Typically</w:t>
              </w:r>
              <w:proofErr w:type="spellEnd"/>
              <w:r>
                <w:rPr>
                  <w:rFonts w:ascii="Calibri" w:hAnsi="Calibri" w:cs="Calibri"/>
                  <w:color w:val="0F0F0F"/>
                </w:rPr>
                <w:t xml:space="preserve">, </w:t>
              </w:r>
              <w:proofErr w:type="spellStart"/>
              <w:r>
                <w:rPr>
                  <w:rFonts w:ascii="Calibri" w:hAnsi="Calibri" w:cs="Calibri"/>
                  <w:color w:val="0F0F0F"/>
                </w:rPr>
                <w:t>Format</w:t>
              </w:r>
              <w:proofErr w:type="spellEnd"/>
              <w:r>
                <w:rPr>
                  <w:rFonts w:ascii="Calibri" w:hAnsi="Calibri" w:cs="Calibri"/>
                  <w:color w:val="0F0F0F"/>
                </w:rPr>
                <w:t xml:space="preserve"> </w:t>
              </w:r>
              <w:proofErr w:type="spellStart"/>
              <w:r>
                <w:rPr>
                  <w:rFonts w:ascii="Calibri" w:hAnsi="Calibri" w:cs="Calibri"/>
                  <w:color w:val="0F0F0F"/>
                </w:rPr>
                <w:t>will</w:t>
              </w:r>
              <w:proofErr w:type="spellEnd"/>
              <w:r>
                <w:rPr>
                  <w:rFonts w:ascii="Calibri" w:hAnsi="Calibri" w:cs="Calibri"/>
                  <w:color w:val="0F0F0F"/>
                </w:rPr>
                <w:t xml:space="preserve"> </w:t>
              </w:r>
              <w:proofErr w:type="spellStart"/>
              <w:r>
                <w:rPr>
                  <w:rFonts w:ascii="Calibri" w:hAnsi="Calibri" w:cs="Calibri"/>
                  <w:color w:val="0F0F0F"/>
                </w:rPr>
                <w:t>include</w:t>
              </w:r>
              <w:proofErr w:type="spellEnd"/>
              <w:r>
                <w:rPr>
                  <w:rFonts w:ascii="Calibri" w:hAnsi="Calibri" w:cs="Calibri"/>
                  <w:color w:val="0F0F0F"/>
                </w:rPr>
                <w:t xml:space="preserve"> the </w:t>
              </w:r>
              <w:proofErr w:type="spellStart"/>
              <w:r>
                <w:rPr>
                  <w:rFonts w:ascii="Calibri" w:hAnsi="Calibri" w:cs="Calibri"/>
                  <w:color w:val="0F0F0F"/>
                </w:rPr>
                <w:t>media-type</w:t>
              </w:r>
              <w:proofErr w:type="spellEnd"/>
              <w:r>
                <w:rPr>
                  <w:rFonts w:ascii="Calibri" w:hAnsi="Calibri" w:cs="Calibri"/>
                  <w:color w:val="0F0F0F"/>
                </w:rPr>
                <w:t xml:space="preserve"> </w:t>
              </w:r>
              <w:proofErr w:type="spellStart"/>
              <w:r>
                <w:rPr>
                  <w:rFonts w:ascii="Calibri" w:hAnsi="Calibri" w:cs="Calibri"/>
                  <w:color w:val="0F0F0F"/>
                </w:rPr>
                <w:t>or</w:t>
              </w:r>
              <w:proofErr w:type="spellEnd"/>
              <w:r>
                <w:rPr>
                  <w:rFonts w:ascii="Calibri" w:hAnsi="Calibri" w:cs="Calibri"/>
                  <w:color w:val="0F0F0F"/>
                </w:rPr>
                <w:t xml:space="preserve"> </w:t>
              </w:r>
              <w:proofErr w:type="spellStart"/>
              <w:r>
                <w:rPr>
                  <w:rFonts w:ascii="Calibri" w:hAnsi="Calibri" w:cs="Calibri"/>
                  <w:color w:val="0F0F0F"/>
                </w:rPr>
                <w:t>dimensions</w:t>
              </w:r>
              <w:proofErr w:type="spellEnd"/>
              <w:r>
                <w:rPr>
                  <w:rFonts w:ascii="Calibri" w:hAnsi="Calibri" w:cs="Calibri"/>
                  <w:color w:val="0F0F0F"/>
                </w:rPr>
                <w:t xml:space="preserve"> of the resource. </w:t>
              </w:r>
              <w:proofErr w:type="spellStart"/>
              <w:r>
                <w:rPr>
                  <w:rFonts w:ascii="Calibri" w:hAnsi="Calibri" w:cs="Calibri"/>
                  <w:color w:val="0F0F0F"/>
                </w:rPr>
                <w:t>Format</w:t>
              </w:r>
              <w:proofErr w:type="spellEnd"/>
              <w:r>
                <w:rPr>
                  <w:rFonts w:ascii="Calibri" w:hAnsi="Calibri" w:cs="Calibri"/>
                  <w:color w:val="0F0F0F"/>
                </w:rPr>
                <w:t xml:space="preserve"> </w:t>
              </w:r>
              <w:proofErr w:type="spellStart"/>
              <w:r>
                <w:rPr>
                  <w:rFonts w:ascii="Calibri" w:hAnsi="Calibri" w:cs="Calibri"/>
                  <w:color w:val="0F0F0F"/>
                </w:rPr>
                <w:t>may</w:t>
              </w:r>
              <w:proofErr w:type="spellEnd"/>
              <w:r>
                <w:rPr>
                  <w:rFonts w:ascii="Calibri" w:hAnsi="Calibri" w:cs="Calibri"/>
                  <w:color w:val="0F0F0F"/>
                </w:rPr>
                <w:t xml:space="preserve"> </w:t>
              </w:r>
              <w:proofErr w:type="spellStart"/>
              <w:r>
                <w:rPr>
                  <w:rFonts w:ascii="Calibri" w:hAnsi="Calibri" w:cs="Calibri"/>
                  <w:color w:val="0F0F0F"/>
                </w:rPr>
                <w:t>be</w:t>
              </w:r>
              <w:proofErr w:type="spellEnd"/>
              <w:r>
                <w:rPr>
                  <w:rFonts w:ascii="Calibri" w:hAnsi="Calibri" w:cs="Calibri"/>
                  <w:color w:val="0F0F0F"/>
                </w:rPr>
                <w:t xml:space="preserve"> </w:t>
              </w:r>
              <w:proofErr w:type="spellStart"/>
              <w:r>
                <w:rPr>
                  <w:rFonts w:ascii="Calibri" w:hAnsi="Calibri" w:cs="Calibri"/>
                  <w:color w:val="0F0F0F"/>
                </w:rPr>
                <w:t>used</w:t>
              </w:r>
              <w:proofErr w:type="spellEnd"/>
              <w:r>
                <w:rPr>
                  <w:rFonts w:ascii="Calibri" w:hAnsi="Calibri" w:cs="Calibri"/>
                  <w:color w:val="0F0F0F"/>
                </w:rPr>
                <w:t xml:space="preserve"> to </w:t>
              </w:r>
              <w:proofErr w:type="spellStart"/>
              <w:r>
                <w:rPr>
                  <w:rFonts w:ascii="Calibri" w:hAnsi="Calibri" w:cs="Calibri"/>
                  <w:color w:val="0F0F0F"/>
                </w:rPr>
                <w:t>identify</w:t>
              </w:r>
              <w:proofErr w:type="spellEnd"/>
              <w:r>
                <w:rPr>
                  <w:rFonts w:ascii="Calibri" w:hAnsi="Calibri" w:cs="Calibri"/>
                  <w:color w:val="0F0F0F"/>
                </w:rPr>
                <w:t xml:space="preserve"> the software, hardware, </w:t>
              </w:r>
              <w:proofErr w:type="spellStart"/>
              <w:r>
                <w:rPr>
                  <w:rFonts w:ascii="Calibri" w:hAnsi="Calibri" w:cs="Calibri"/>
                  <w:color w:val="0F0F0F"/>
                </w:rPr>
                <w:t>or</w:t>
              </w:r>
              <w:proofErr w:type="spellEnd"/>
              <w:r>
                <w:rPr>
                  <w:rFonts w:ascii="Calibri" w:hAnsi="Calibri" w:cs="Calibri"/>
                  <w:color w:val="0F0F0F"/>
                </w:rPr>
                <w:t xml:space="preserve"> </w:t>
              </w:r>
              <w:proofErr w:type="spellStart"/>
              <w:r>
                <w:rPr>
                  <w:rFonts w:ascii="Calibri" w:hAnsi="Calibri" w:cs="Calibri"/>
                  <w:color w:val="0F0F0F"/>
                </w:rPr>
                <w:t>other</w:t>
              </w:r>
              <w:proofErr w:type="spellEnd"/>
              <w:r>
                <w:rPr>
                  <w:rFonts w:ascii="Calibri" w:hAnsi="Calibri" w:cs="Calibri"/>
                  <w:color w:val="0F0F0F"/>
                </w:rPr>
                <w:t xml:space="preserve"> </w:t>
              </w:r>
              <w:proofErr w:type="spellStart"/>
              <w:r>
                <w:rPr>
                  <w:rFonts w:ascii="Calibri" w:hAnsi="Calibri" w:cs="Calibri"/>
                  <w:color w:val="0F0F0F"/>
                </w:rPr>
                <w:t>equipment</w:t>
              </w:r>
              <w:proofErr w:type="spellEnd"/>
              <w:r>
                <w:rPr>
                  <w:rFonts w:ascii="Calibri" w:hAnsi="Calibri" w:cs="Calibri"/>
                  <w:color w:val="0F0F0F"/>
                </w:rPr>
                <w:t xml:space="preserve"> </w:t>
              </w:r>
              <w:proofErr w:type="spellStart"/>
              <w:r>
                <w:rPr>
                  <w:rFonts w:ascii="Calibri" w:hAnsi="Calibri" w:cs="Calibri"/>
                  <w:color w:val="0F0F0F"/>
                </w:rPr>
                <w:t>needed</w:t>
              </w:r>
              <w:proofErr w:type="spellEnd"/>
              <w:r>
                <w:rPr>
                  <w:rFonts w:ascii="Calibri" w:hAnsi="Calibri" w:cs="Calibri"/>
                  <w:color w:val="0F0F0F"/>
                </w:rPr>
                <w:t xml:space="preserve"> to display </w:t>
              </w:r>
              <w:proofErr w:type="spellStart"/>
              <w:r>
                <w:rPr>
                  <w:rFonts w:ascii="Calibri" w:hAnsi="Calibri" w:cs="Calibri"/>
                  <w:color w:val="0F0F0F"/>
                </w:rPr>
                <w:t>or</w:t>
              </w:r>
              <w:proofErr w:type="spellEnd"/>
              <w:r>
                <w:rPr>
                  <w:rFonts w:ascii="Calibri" w:hAnsi="Calibri" w:cs="Calibri"/>
                  <w:color w:val="0F0F0F"/>
                </w:rPr>
                <w:t xml:space="preserve"> </w:t>
              </w:r>
              <w:proofErr w:type="spellStart"/>
              <w:r>
                <w:rPr>
                  <w:rFonts w:ascii="Calibri" w:hAnsi="Calibri" w:cs="Calibri"/>
                  <w:color w:val="0F0F0F"/>
                </w:rPr>
                <w:t>operate</w:t>
              </w:r>
              <w:proofErr w:type="spellEnd"/>
              <w:r>
                <w:rPr>
                  <w:rFonts w:ascii="Calibri" w:hAnsi="Calibri" w:cs="Calibri"/>
                  <w:color w:val="0F0F0F"/>
                </w:rPr>
                <w:t xml:space="preserve"> the resource. </w:t>
              </w:r>
              <w:proofErr w:type="spellStart"/>
              <w:r>
                <w:rPr>
                  <w:rFonts w:ascii="Calibri" w:hAnsi="Calibri" w:cs="Calibri"/>
                  <w:color w:val="0F0F0F"/>
                </w:rPr>
                <w:t>Examples</w:t>
              </w:r>
              <w:proofErr w:type="spellEnd"/>
              <w:r>
                <w:rPr>
                  <w:rFonts w:ascii="Calibri" w:hAnsi="Calibri" w:cs="Calibri"/>
                  <w:color w:val="0F0F0F"/>
                </w:rPr>
                <w:t xml:space="preserve"> of </w:t>
              </w:r>
              <w:proofErr w:type="spellStart"/>
              <w:r>
                <w:rPr>
                  <w:rFonts w:ascii="Calibri" w:hAnsi="Calibri" w:cs="Calibri"/>
                  <w:color w:val="0F0F0F"/>
                </w:rPr>
                <w:t>dimensions</w:t>
              </w:r>
              <w:proofErr w:type="spellEnd"/>
              <w:r>
                <w:rPr>
                  <w:rFonts w:ascii="Calibri" w:hAnsi="Calibri" w:cs="Calibri"/>
                  <w:color w:val="0F0F0F"/>
                </w:rPr>
                <w:t xml:space="preserve"> </w:t>
              </w:r>
              <w:proofErr w:type="spellStart"/>
              <w:r>
                <w:rPr>
                  <w:rFonts w:ascii="Calibri" w:hAnsi="Calibri" w:cs="Calibri"/>
                  <w:color w:val="0F0F0F"/>
                </w:rPr>
                <w:t>include</w:t>
              </w:r>
              <w:proofErr w:type="spellEnd"/>
              <w:r>
                <w:rPr>
                  <w:rFonts w:ascii="Calibri" w:hAnsi="Calibri" w:cs="Calibri"/>
                  <w:color w:val="0F0F0F"/>
                </w:rPr>
                <w:t xml:space="preserve"> </w:t>
              </w:r>
              <w:proofErr w:type="spellStart"/>
              <w:r>
                <w:rPr>
                  <w:rFonts w:ascii="Calibri" w:hAnsi="Calibri" w:cs="Calibri"/>
                  <w:color w:val="0F0F0F"/>
                </w:rPr>
                <w:t>size</w:t>
              </w:r>
              <w:proofErr w:type="spellEnd"/>
              <w:r>
                <w:rPr>
                  <w:rFonts w:ascii="Calibri" w:hAnsi="Calibri" w:cs="Calibri"/>
                  <w:color w:val="0F0F0F"/>
                </w:rPr>
                <w:t xml:space="preserve"> and </w:t>
              </w:r>
              <w:proofErr w:type="spellStart"/>
              <w:r>
                <w:rPr>
                  <w:rFonts w:ascii="Calibri" w:hAnsi="Calibri" w:cs="Calibri"/>
                  <w:color w:val="0F0F0F"/>
                </w:rPr>
                <w:t>duration</w:t>
              </w:r>
              <w:proofErr w:type="spellEnd"/>
              <w:r>
                <w:rPr>
                  <w:rFonts w:ascii="Calibri" w:hAnsi="Calibri" w:cs="Calibri"/>
                  <w:color w:val="0F0F0F"/>
                </w:rPr>
                <w:t xml:space="preserve">. </w:t>
              </w:r>
              <w:proofErr w:type="spellStart"/>
              <w:r>
                <w:rPr>
                  <w:rFonts w:ascii="Calibri" w:hAnsi="Calibri" w:cs="Calibri"/>
                  <w:color w:val="0F0F0F"/>
                </w:rPr>
                <w:t>Recommended</w:t>
              </w:r>
              <w:proofErr w:type="spellEnd"/>
              <w:r>
                <w:rPr>
                  <w:rFonts w:ascii="Calibri" w:hAnsi="Calibri" w:cs="Calibri"/>
                  <w:color w:val="0F0F0F"/>
                </w:rPr>
                <w:t xml:space="preserve"> best </w:t>
              </w:r>
              <w:proofErr w:type="spellStart"/>
              <w:r>
                <w:rPr>
                  <w:rFonts w:ascii="Calibri" w:hAnsi="Calibri" w:cs="Calibri"/>
                  <w:color w:val="0F0F0F"/>
                </w:rPr>
                <w:t>practice</w:t>
              </w:r>
              <w:proofErr w:type="spellEnd"/>
              <w:r>
                <w:rPr>
                  <w:rFonts w:ascii="Calibri" w:hAnsi="Calibri" w:cs="Calibri"/>
                  <w:color w:val="0F0F0F"/>
                </w:rPr>
                <w:t xml:space="preserve"> is to select a </w:t>
              </w:r>
              <w:proofErr w:type="spellStart"/>
              <w:r>
                <w:rPr>
                  <w:rFonts w:ascii="Calibri" w:hAnsi="Calibri" w:cs="Calibri"/>
                  <w:color w:val="0F0F0F"/>
                </w:rPr>
                <w:t>value</w:t>
              </w:r>
              <w:proofErr w:type="spellEnd"/>
              <w:r>
                <w:rPr>
                  <w:rFonts w:ascii="Calibri" w:hAnsi="Calibri" w:cs="Calibri"/>
                  <w:color w:val="0F0F0F"/>
                </w:rPr>
                <w:t xml:space="preserve"> </w:t>
              </w:r>
              <w:proofErr w:type="spellStart"/>
              <w:r>
                <w:rPr>
                  <w:rFonts w:ascii="Calibri" w:hAnsi="Calibri" w:cs="Calibri"/>
                  <w:color w:val="0F0F0F"/>
                </w:rPr>
                <w:t>from</w:t>
              </w:r>
              <w:proofErr w:type="spellEnd"/>
              <w:r>
                <w:rPr>
                  <w:rFonts w:ascii="Calibri" w:hAnsi="Calibri" w:cs="Calibri"/>
                  <w:color w:val="0F0F0F"/>
                </w:rPr>
                <w:t xml:space="preserve"> a </w:t>
              </w:r>
              <w:proofErr w:type="spellStart"/>
              <w:r>
                <w:rPr>
                  <w:rFonts w:ascii="Calibri" w:hAnsi="Calibri" w:cs="Calibri"/>
                  <w:color w:val="0F0F0F"/>
                </w:rPr>
                <w:t>controlled</w:t>
              </w:r>
              <w:proofErr w:type="spellEnd"/>
              <w:r>
                <w:rPr>
                  <w:rFonts w:ascii="Calibri" w:hAnsi="Calibri" w:cs="Calibri"/>
                  <w:color w:val="0F0F0F"/>
                </w:rPr>
                <w:t xml:space="preserve"> </w:t>
              </w:r>
              <w:proofErr w:type="spellStart"/>
              <w:r>
                <w:rPr>
                  <w:rFonts w:ascii="Calibri" w:hAnsi="Calibri" w:cs="Calibri"/>
                  <w:color w:val="0F0F0F"/>
                </w:rPr>
                <w:t>vocabulary</w:t>
              </w:r>
              <w:proofErr w:type="spellEnd"/>
              <w:r>
                <w:rPr>
                  <w:rFonts w:ascii="Calibri" w:hAnsi="Calibri" w:cs="Calibri"/>
                  <w:color w:val="0F0F0F"/>
                </w:rPr>
                <w:t xml:space="preserve"> (</w:t>
              </w:r>
              <w:proofErr w:type="spellStart"/>
              <w:r>
                <w:rPr>
                  <w:rFonts w:ascii="Calibri" w:hAnsi="Calibri" w:cs="Calibri"/>
                  <w:color w:val="0F0F0F"/>
                </w:rPr>
                <w:t>for</w:t>
              </w:r>
              <w:proofErr w:type="spellEnd"/>
              <w:r>
                <w:rPr>
                  <w:rFonts w:ascii="Calibri" w:hAnsi="Calibri" w:cs="Calibri"/>
                  <w:color w:val="0F0F0F"/>
                </w:rPr>
                <w:t xml:space="preserve"> </w:t>
              </w:r>
              <w:proofErr w:type="spellStart"/>
              <w:r>
                <w:rPr>
                  <w:rFonts w:ascii="Calibri" w:hAnsi="Calibri" w:cs="Calibri"/>
                  <w:color w:val="0F0F0F"/>
                </w:rPr>
                <w:t>example</w:t>
              </w:r>
              <w:proofErr w:type="spellEnd"/>
              <w:r>
                <w:rPr>
                  <w:rFonts w:ascii="Calibri" w:hAnsi="Calibri" w:cs="Calibri"/>
                  <w:color w:val="0F0F0F"/>
                </w:rPr>
                <w:t xml:space="preserve">, the list of </w:t>
              </w:r>
              <w:r>
                <w:rPr>
                  <w:rFonts w:ascii="Calibri" w:hAnsi="Calibri" w:cs="Calibri"/>
                  <w:color w:val="0F0F0F"/>
                </w:rPr>
                <w:lastRenderedPageBreak/>
                <w:t xml:space="preserve">Internet Media Types (MIME) </w:t>
              </w:r>
              <w:proofErr w:type="spellStart"/>
              <w:r>
                <w:rPr>
                  <w:rFonts w:ascii="Calibri" w:hAnsi="Calibri" w:cs="Calibri"/>
                  <w:color w:val="0F0F0F"/>
                </w:rPr>
                <w:t>defining</w:t>
              </w:r>
              <w:proofErr w:type="spellEnd"/>
              <w:r>
                <w:rPr>
                  <w:rFonts w:ascii="Calibri" w:hAnsi="Calibri" w:cs="Calibri"/>
                  <w:color w:val="0F0F0F"/>
                </w:rPr>
                <w:t xml:space="preserve"> computer media </w:t>
              </w:r>
              <w:proofErr w:type="spellStart"/>
              <w:r>
                <w:rPr>
                  <w:rFonts w:ascii="Calibri" w:hAnsi="Calibri" w:cs="Calibri"/>
                  <w:color w:val="0F0F0F"/>
                </w:rPr>
                <w:t>formats</w:t>
              </w:r>
              <w:proofErr w:type="spellEnd"/>
              <w:r>
                <w:rPr>
                  <w:rFonts w:ascii="Calibri" w:hAnsi="Calibri" w:cs="Calibri"/>
                  <w:color w:val="0F0F0F"/>
                </w:rPr>
                <w:t>). Aangezien, bij bijvoorbeeld omzetting naar een duurzaam bewaarbaar informatieobject, het formaat kan wijzigen kent deze attribuutsoort historie.</w:t>
              </w:r>
            </w:ins>
          </w:p>
        </w:tc>
        <w:tc>
          <w:tcPr>
            <w:tcW w:w="990" w:type="dxa"/>
            <w:tcBorders>
              <w:top w:val="nil"/>
              <w:left w:val="nil"/>
              <w:bottom w:val="nil"/>
              <w:right w:val="nil"/>
            </w:tcBorders>
          </w:tcPr>
          <w:p w:rsidR="006B335A" w:rsidRDefault="0081663F" w:rsidP="001F5BF5">
            <w:ins w:id="450" w:author="Arjan" w:date="2014-06-12T16:15:00Z">
              <w:r>
                <w:lastRenderedPageBreak/>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AN85</w:t>
              </w:r>
              <w:r>
                <w:fldChar w:fldCharType="end"/>
              </w:r>
            </w:ins>
          </w:p>
        </w:tc>
        <w:tc>
          <w:tcPr>
            <w:tcW w:w="1260" w:type="dxa"/>
            <w:tcBorders>
              <w:top w:val="nil"/>
              <w:left w:val="nil"/>
              <w:bottom w:val="nil"/>
              <w:right w:val="nil"/>
            </w:tcBorders>
          </w:tcPr>
          <w:p w:rsidR="006B335A" w:rsidRDefault="0081663F" w:rsidP="001F5BF5">
            <w:ins w:id="451" w:author="Arjan" w:date="2014-06-12T16:15:00Z">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0</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6B335A" w:rsidRDefault="006B335A" w:rsidP="001F5BF5">
            <w:pPr>
              <w:rPr>
                <w:rFonts w:ascii="Calibri" w:hAnsi="Calibri" w:cs="Calibri"/>
                <w:color w:val="0F0F0F"/>
              </w:rPr>
            </w:pPr>
            <w:ins w:id="452" w:author="Arjan" w:date="2014-06-12T16:16:00Z">
              <w:r>
                <w:rPr>
                  <w:rFonts w:ascii="Calibri" w:hAnsi="Calibri" w:cs="Calibri"/>
                  <w:color w:val="0F0F0F"/>
                </w:rPr>
                <w:t>RGBZ</w:t>
              </w:r>
            </w:ins>
          </w:p>
        </w:tc>
        <w:tc>
          <w:tcPr>
            <w:tcW w:w="2160" w:type="dxa"/>
            <w:tcBorders>
              <w:top w:val="nil"/>
              <w:left w:val="nil"/>
              <w:bottom w:val="nil"/>
              <w:right w:val="nil"/>
            </w:tcBorders>
          </w:tcPr>
          <w:p w:rsidR="006B335A" w:rsidRDefault="006B335A" w:rsidP="001F5BF5">
            <w:pPr>
              <w:rPr>
                <w:rFonts w:ascii="Calibri" w:hAnsi="Calibri" w:cs="Calibri"/>
                <w:color w:val="0F0F0F"/>
              </w:rPr>
            </w:pPr>
            <w:proofErr w:type="spellStart"/>
            <w:ins w:id="453" w:author="Arjan" w:date="2014-06-12T16:16:00Z">
              <w:r>
                <w:rPr>
                  <w:rFonts w:ascii="Calibri" w:hAnsi="Calibri" w:cs="Calibri"/>
                  <w:color w:val="0F0F0F"/>
                </w:rPr>
                <w:t>MIMEtypes</w:t>
              </w:r>
            </w:ins>
            <w:proofErr w:type="spellEnd"/>
          </w:p>
        </w:tc>
        <w:tc>
          <w:tcPr>
            <w:tcW w:w="1350" w:type="dxa"/>
            <w:tcBorders>
              <w:top w:val="nil"/>
              <w:left w:val="nil"/>
              <w:bottom w:val="nil"/>
              <w:right w:val="nil"/>
            </w:tcBorders>
          </w:tcPr>
          <w:p w:rsidR="006B335A" w:rsidRDefault="0081663F" w:rsidP="001F5BF5">
            <w:ins w:id="454" w:author="Arjan" w:date="2014-06-12T16:15:00Z">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formaat</w:t>
              </w:r>
              <w:r>
                <w:fldChar w:fldCharType="end"/>
              </w:r>
            </w:ins>
          </w:p>
        </w:tc>
      </w:tr>
      <w:tr w:rsidR="006B335A" w:rsidTr="001F5BF5">
        <w:tc>
          <w:tcPr>
            <w:tcW w:w="1710" w:type="dxa"/>
            <w:tcBorders>
              <w:top w:val="nil"/>
              <w:left w:val="nil"/>
              <w:bottom w:val="nil"/>
              <w:right w:val="nil"/>
            </w:tcBorders>
          </w:tcPr>
          <w:p w:rsidR="006B335A" w:rsidRDefault="0081663F" w:rsidP="00E75408">
            <w:pPr>
              <w:rPr>
                <w:rFonts w:ascii="Calibri" w:hAnsi="Calibri" w:cs="Calibri"/>
                <w:color w:val="0F0F0F"/>
              </w:rPr>
            </w:pPr>
            <w:r>
              <w:lastRenderedPageBreak/>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Documentinhoud</w:t>
            </w:r>
            <w:r>
              <w:fldChar w:fldCharType="end"/>
            </w:r>
          </w:p>
        </w:tc>
        <w:tc>
          <w:tcPr>
            <w:tcW w:w="4050" w:type="dxa"/>
            <w:tcBorders>
              <w:top w:val="nil"/>
              <w:left w:val="nil"/>
              <w:bottom w:val="nil"/>
              <w:right w:val="nil"/>
            </w:tcBorders>
          </w:tcPr>
          <w:p w:rsidR="006B335A" w:rsidRDefault="0081663F" w:rsidP="00E75408">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Datgene wat in een ENKELVOUDIG DOCUMENT wordt meegedeeld.</w:t>
            </w:r>
          </w:p>
          <w:p w:rsidR="006B335A" w:rsidRDefault="006B335A" w:rsidP="00E75408">
            <w:pPr>
              <w:rPr>
                <w:rFonts w:ascii="Calibri" w:hAnsi="Calibri" w:cs="Calibri"/>
                <w:color w:val="0F0F0F"/>
              </w:rPr>
            </w:pPr>
          </w:p>
          <w:p w:rsidR="006B335A" w:rsidRDefault="006B335A" w:rsidP="00E75408">
            <w:pPr>
              <w:rPr>
                <w:rFonts w:ascii="Calibri" w:hAnsi="Calibri" w:cs="Calibri"/>
                <w:color w:val="0F0F0F"/>
              </w:rPr>
            </w:pPr>
            <w:r>
              <w:rPr>
                <w:rFonts w:ascii="Calibri" w:hAnsi="Calibri" w:cs="Calibri"/>
                <w:color w:val="0F0F0F"/>
              </w:rPr>
              <w:t xml:space="preserve">Toelichting: Het gaat hier om de inhoud van het enkelvoudig document (in het spraakgebruik ‘het document’) in het formaat zoals vastgelegd in Documentformaat. </w:t>
            </w:r>
          </w:p>
          <w:p w:rsidR="006B335A" w:rsidRDefault="006B335A" w:rsidP="00E75408">
            <w:pPr>
              <w:rPr>
                <w:rFonts w:ascii="Calibri" w:hAnsi="Calibri" w:cs="Calibri"/>
                <w:color w:val="0F0F0F"/>
              </w:rPr>
            </w:pPr>
            <w:r>
              <w:rPr>
                <w:rFonts w:ascii="Calibri" w:hAnsi="Calibri" w:cs="Calibri"/>
                <w:color w:val="0F0F0F"/>
              </w:rPr>
              <w:t>De mogelijkheid bestaat dat de documentinhoud in een (al dan niet separaat) bestand wordt uitgewisseld. Hiertoe is de attribuutsoort Bestandsnaam opgenomen.</w:t>
            </w:r>
          </w:p>
        </w:tc>
        <w:tc>
          <w:tcPr>
            <w:tcW w:w="990" w:type="dxa"/>
            <w:tcBorders>
              <w:top w:val="nil"/>
              <w:left w:val="nil"/>
              <w:bottom w:val="nil"/>
              <w:right w:val="nil"/>
            </w:tcBorders>
          </w:tcPr>
          <w:p w:rsidR="006B335A" w:rsidRDefault="0081663F" w:rsidP="00E75408">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MIME</w:t>
            </w:r>
            <w:r>
              <w:fldChar w:fldCharType="end"/>
            </w:r>
          </w:p>
        </w:tc>
        <w:tc>
          <w:tcPr>
            <w:tcW w:w="1260" w:type="dxa"/>
            <w:tcBorders>
              <w:top w:val="nil"/>
              <w:left w:val="nil"/>
              <w:bottom w:val="nil"/>
              <w:right w:val="nil"/>
            </w:tcBorders>
          </w:tcPr>
          <w:p w:rsidR="006B335A" w:rsidRDefault="006B335A" w:rsidP="00E75408">
            <w:pPr>
              <w:rPr>
                <w:rFonts w:ascii="Calibri" w:hAnsi="Calibri" w:cs="Calibri"/>
                <w:color w:val="0F0F0F"/>
              </w:rPr>
            </w:pPr>
            <w:r>
              <w:rPr>
                <w:rFonts w:ascii="Calibri" w:hAnsi="Calibri" w:cs="Calibri"/>
                <w:color w:val="0F0F0F"/>
              </w:rPr>
              <w:t xml:space="preserve">1 - </w:t>
            </w:r>
            <w:r w:rsidR="0081663F">
              <w:rPr>
                <w:rFonts w:ascii="Calibri" w:hAnsi="Calibri" w:cs="Calibri"/>
                <w:color w:val="0F0F0F"/>
              </w:rPr>
              <w:fldChar w:fldCharType="begin" w:fldLock="1"/>
            </w:r>
            <w:r>
              <w:rPr>
                <w:rFonts w:ascii="Calibri" w:hAnsi="Calibri" w:cs="Calibri"/>
                <w:color w:val="0F0F0F"/>
              </w:rPr>
              <w:instrText>MERGEFIELD Att.UpperBound</w:instrText>
            </w:r>
            <w:r w:rsidR="0081663F">
              <w:rPr>
                <w:rFonts w:ascii="Calibri" w:hAnsi="Calibri" w:cs="Calibri"/>
                <w:color w:val="0F0F0F"/>
              </w:rPr>
              <w:fldChar w:fldCharType="separate"/>
            </w:r>
            <w:r>
              <w:rPr>
                <w:rFonts w:ascii="Calibri" w:hAnsi="Calibri" w:cs="Calibri"/>
                <w:color w:val="0F0F0F"/>
              </w:rPr>
              <w:t>1</w:t>
            </w:r>
            <w:r w:rsidR="0081663F">
              <w:rPr>
                <w:rFonts w:ascii="Calibri" w:hAnsi="Calibri" w:cs="Calibri"/>
                <w:color w:val="0F0F0F"/>
              </w:rPr>
              <w:fldChar w:fldCharType="end"/>
            </w:r>
          </w:p>
        </w:tc>
        <w:tc>
          <w:tcPr>
            <w:tcW w:w="1620" w:type="dxa"/>
            <w:tcBorders>
              <w:top w:val="nil"/>
              <w:left w:val="nil"/>
              <w:bottom w:val="nil"/>
              <w:right w:val="nil"/>
            </w:tcBorders>
          </w:tcPr>
          <w:p w:rsidR="006B335A" w:rsidRDefault="006B335A" w:rsidP="00E75408">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6B335A" w:rsidRDefault="006B335A" w:rsidP="00E75408">
            <w:pPr>
              <w:rPr>
                <w:rFonts w:ascii="Calibri" w:hAnsi="Calibri" w:cs="Calibri"/>
                <w:color w:val="0F0F0F"/>
              </w:rPr>
            </w:pPr>
            <w:r>
              <w:rPr>
                <w:rFonts w:ascii="Calibri" w:hAnsi="Calibri" w:cs="Calibri"/>
                <w:color w:val="0F0F0F"/>
              </w:rPr>
              <w:t>n.v.t.</w:t>
            </w:r>
          </w:p>
        </w:tc>
        <w:tc>
          <w:tcPr>
            <w:tcW w:w="1350" w:type="dxa"/>
            <w:tcBorders>
              <w:top w:val="nil"/>
              <w:left w:val="nil"/>
              <w:bottom w:val="nil"/>
              <w:right w:val="nil"/>
            </w:tcBorders>
          </w:tcPr>
          <w:p w:rsidR="006B335A" w:rsidRDefault="0081663F" w:rsidP="00E75408">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inhoud</w:t>
            </w:r>
            <w:r>
              <w:fldChar w:fldCharType="end"/>
            </w:r>
          </w:p>
        </w:tc>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DOCUMENT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kent</w:t>
            </w:r>
            <w:r w:rsidR="0081663F">
              <w:rPr>
                <w:rFonts w:ascii="Calibri" w:hAnsi="Calibri" w:cs="Calibri"/>
              </w:rPr>
              <w:fldChar w:fldCharType="end"/>
            </w:r>
          </w:p>
          <w:p w:rsidR="000A165E" w:rsidRDefault="0081663F" w:rsidP="00EB52B2">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8A0D31">
              <w:rPr>
                <w:rFonts w:ascii="Calibri" w:hAnsi="Calibri" w:cs="Calibri"/>
              </w:rPr>
              <w:t>1</w:t>
            </w:r>
            <w:r w:rsidR="000A165E">
              <w:rPr>
                <w:rFonts w:ascii="Calibri" w:hAnsi="Calibri" w:cs="Calibri"/>
              </w:rPr>
              <w:t>..</w:t>
            </w:r>
            <w:r>
              <w:rPr>
                <w:rFonts w:ascii="Calibri" w:hAnsi="Calibri" w:cs="Calibri"/>
              </w:rPr>
              <w:fldChar w:fldCharType="end"/>
            </w:r>
            <w:r w:rsidR="00EB52B2">
              <w:rPr>
                <w:rFonts w:ascii="Calibri" w:hAnsi="Calibri" w:cs="Calibri"/>
              </w:rPr>
              <w:t>10</w:t>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EB52B2" w:rsidRDefault="00EB52B2" w:rsidP="00EB52B2">
            <w:pPr>
              <w:rPr>
                <w:rFonts w:ascii="Calibri" w:hAnsi="Calibri" w:cs="Calibri"/>
                <w:u w:color="000000"/>
              </w:rPr>
            </w:pPr>
            <w:r w:rsidRPr="007B6529">
              <w:rPr>
                <w:rFonts w:ascii="Calibri" w:hAnsi="Calibri" w:cs="Calibri"/>
                <w:i/>
                <w:u w:color="000000"/>
              </w:rPr>
              <w:t>Regels</w:t>
            </w:r>
            <w:r>
              <w:rPr>
                <w:rFonts w:ascii="Calibri" w:hAnsi="Calibri" w:cs="Calibri"/>
                <w:u w:color="000000"/>
              </w:rPr>
              <w:t xml:space="preserve">: </w:t>
            </w:r>
          </w:p>
          <w:p w:rsidR="00EB52B2" w:rsidRDefault="00EB52B2" w:rsidP="00EB52B2">
            <w:pPr>
              <w:rPr>
                <w:rFonts w:ascii="Calibri" w:hAnsi="Calibri" w:cs="Calibri"/>
                <w:u w:color="000000"/>
              </w:rPr>
            </w:pPr>
            <w:r>
              <w:rPr>
                <w:rFonts w:ascii="Calibri" w:hAnsi="Calibri" w:cs="Calibri"/>
                <w:u w:color="000000"/>
              </w:rPr>
              <w:t xml:space="preserve">(1) Bij een ZAAK </w:t>
            </w:r>
            <w:r w:rsidRPr="007B6529">
              <w:rPr>
                <w:rFonts w:ascii="Calibri" w:hAnsi="Calibri" w:cs="Calibri"/>
                <w:u w:color="000000"/>
              </w:rPr>
              <w:t xml:space="preserve">(gemeente) </w:t>
            </w:r>
            <w:ins w:id="455" w:author="Arjan" w:date="2014-06-13T12:49:00Z">
              <w:r w:rsidR="00C200E9">
                <w:rPr>
                  <w:rFonts w:ascii="Calibri" w:hAnsi="Calibri" w:cs="Calibri"/>
                  <w:u w:color="000000"/>
                </w:rPr>
                <w:t xml:space="preserve">van het generieke zaaktype “Overwegen kinderbeschermingsmaatregel” </w:t>
              </w:r>
            </w:ins>
            <w:r w:rsidRPr="007B6529">
              <w:rPr>
                <w:rFonts w:ascii="Calibri" w:hAnsi="Calibri" w:cs="Calibri"/>
                <w:u w:color="000000"/>
              </w:rPr>
              <w:t xml:space="preserve">is, naast eventuele andere </w:t>
            </w:r>
            <w:proofErr w:type="spellStart"/>
            <w:r w:rsidRPr="007B6529">
              <w:rPr>
                <w:rFonts w:ascii="Calibri" w:hAnsi="Calibri" w:cs="Calibri"/>
                <w:u w:color="000000"/>
              </w:rPr>
              <w:t>DOCUMENTen</w:t>
            </w:r>
            <w:proofErr w:type="spellEnd"/>
            <w:r w:rsidRPr="007B6529">
              <w:rPr>
                <w:rFonts w:ascii="Calibri" w:hAnsi="Calibri" w:cs="Calibri"/>
                <w:u w:color="000000"/>
              </w:rPr>
              <w:t>, precies één DOCUMENT aanwezig met ‘</w:t>
            </w:r>
            <w:proofErr w:type="spellStart"/>
            <w:r w:rsidRPr="007B6529">
              <w:rPr>
                <w:rFonts w:ascii="Calibri" w:hAnsi="Calibri" w:cs="Calibri"/>
                <w:u w:color="000000"/>
              </w:rPr>
              <w:t>DOCUMENTTYPE.Documenttype-omschrijving</w:t>
            </w:r>
            <w:proofErr w:type="spellEnd"/>
            <w:r w:rsidRPr="007B6529">
              <w:rPr>
                <w:rFonts w:ascii="Calibri" w:hAnsi="Calibri" w:cs="Calibri"/>
                <w:u w:color="000000"/>
              </w:rPr>
              <w:t xml:space="preserve">’ gelijk aan “Verzoek tot onderzoek </w:t>
            </w:r>
            <w:proofErr w:type="spellStart"/>
            <w:r w:rsidRPr="007B6529">
              <w:rPr>
                <w:rFonts w:ascii="Calibri" w:hAnsi="Calibri" w:cs="Calibri"/>
                <w:u w:color="000000"/>
              </w:rPr>
              <w:t>RvdK</w:t>
            </w:r>
            <w:proofErr w:type="spellEnd"/>
            <w:r w:rsidRPr="007B6529">
              <w:rPr>
                <w:rFonts w:ascii="Calibri" w:hAnsi="Calibri" w:cs="Calibri"/>
                <w:u w:color="000000"/>
              </w:rPr>
              <w:t>”.</w:t>
            </w:r>
          </w:p>
          <w:p w:rsidR="00EB52B2" w:rsidRDefault="00EB52B2" w:rsidP="00EB52B2">
            <w:pPr>
              <w:rPr>
                <w:rFonts w:ascii="Calibri" w:hAnsi="Calibri" w:cs="Calibri"/>
                <w:u w:color="000000"/>
              </w:rPr>
            </w:pPr>
            <w:r>
              <w:rPr>
                <w:rFonts w:ascii="Calibri" w:hAnsi="Calibri" w:cs="Calibri"/>
                <w:u w:color="000000"/>
              </w:rPr>
              <w:t>(2) De bij een ZAAK (Gemeente) aanwezige DOCUMENTEN hebben gezamenlijk een omvang (bestandsgrootte) van maximaal 10 Mb.</w:t>
            </w:r>
          </w:p>
          <w:p w:rsidR="00D16CF0" w:rsidRDefault="00D16CF0" w:rsidP="001F5BF5">
            <w:pPr>
              <w:rPr>
                <w:rFonts w:ascii="Calibri" w:hAnsi="Calibri" w:cs="Calibri"/>
                <w:u w:color="000000"/>
              </w:rPr>
            </w:pPr>
          </w:p>
          <w:p w:rsidR="000A165E" w:rsidRDefault="000A165E" w:rsidP="001F5BF5">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rsidR="00EB52B2" w:rsidRDefault="00EB52B2" w:rsidP="001F5BF5">
            <w:pPr>
              <w:rPr>
                <w:rFonts w:ascii="Calibri" w:hAnsi="Calibri" w:cs="Calibri"/>
                <w:u w:color="000000"/>
              </w:rPr>
            </w:pP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26"/>
    </w:tbl>
    <w:p w:rsidR="000A165E" w:rsidRDefault="000A165E" w:rsidP="000A165E">
      <w:pPr>
        <w:rPr>
          <w:rFonts w:ascii="Calibri" w:hAnsi="Calibri" w:cs="Calibri"/>
        </w:rPr>
      </w:pPr>
    </w:p>
    <w:bookmarkStart w:id="456" w:name="BKM_E3BE734E_6DA5_4d98_9EB3_2101C9F072E5"/>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57" w:name="_Toc392157288"/>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DOCUMENTTYPE</w:t>
      </w:r>
      <w:bookmarkEnd w:id="457"/>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DCT</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Documenttype-omschrijving</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58" w:name="BKM_A2CCD05C_930A_438e_9F8D_22B3117DAD65"/>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Documenttype-omschrijving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 xml:space="preserve">Omschrijving van de aard van </w:t>
            </w:r>
            <w:proofErr w:type="spellStart"/>
            <w:r w:rsidR="000A165E">
              <w:rPr>
                <w:rFonts w:ascii="Calibri" w:hAnsi="Calibri" w:cs="Calibri"/>
                <w:color w:val="610E6A"/>
              </w:rPr>
              <w:t>DOCUMENTen</w:t>
            </w:r>
            <w:proofErr w:type="spellEnd"/>
            <w:r w:rsidR="000A165E">
              <w:rPr>
                <w:rFonts w:ascii="Calibri" w:hAnsi="Calibri" w:cs="Calibri"/>
                <w:color w:val="610E6A"/>
              </w:rPr>
              <w:t xml:space="preserve"> van dit DOCUMENTTYPE.</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Het gaat hier om een korte omschrijving van de aard van het document, ook wel documentsoort genoemd.</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 "Verzoek tot onderzoek </w:t>
            </w:r>
            <w:proofErr w:type="spellStart"/>
            <w:r>
              <w:rPr>
                <w:rFonts w:ascii="Calibri" w:hAnsi="Calibri" w:cs="Calibri"/>
                <w:color w:val="0F0F0F"/>
              </w:rPr>
              <w:t>RvdK</w:t>
            </w:r>
            <w:proofErr w:type="spellEnd"/>
            <w:r>
              <w:rPr>
                <w:rFonts w:ascii="Calibri" w:hAnsi="Calibri" w:cs="Calibri"/>
                <w:color w:val="0F0F0F"/>
              </w:rPr>
              <w:t>"</w:t>
            </w:r>
          </w:p>
          <w:p w:rsidR="000A165E" w:rsidRDefault="000A165E" w:rsidP="001F5BF5">
            <w:pPr>
              <w:rPr>
                <w:rFonts w:ascii="Calibri" w:hAnsi="Calibri" w:cs="Calibri"/>
                <w:color w:val="0F0F0F"/>
              </w:rPr>
            </w:pPr>
            <w:r>
              <w:rPr>
                <w:rFonts w:ascii="Calibri" w:hAnsi="Calibri" w:cs="Calibri"/>
                <w:color w:val="0F0F0F"/>
              </w:rPr>
              <w:t>- "Gezinsgeschiedenis"</w:t>
            </w:r>
          </w:p>
          <w:p w:rsidR="000A165E" w:rsidRDefault="000A165E" w:rsidP="001F5BF5">
            <w:pPr>
              <w:rPr>
                <w:rFonts w:ascii="Calibri" w:hAnsi="Calibri" w:cs="Calibri"/>
                <w:color w:val="0F0F0F"/>
              </w:rPr>
            </w:pPr>
            <w:r>
              <w:rPr>
                <w:rFonts w:ascii="Calibri" w:hAnsi="Calibri" w:cs="Calibri"/>
                <w:color w:val="0F0F0F"/>
              </w:rPr>
              <w:t>- "Diagnostisch onderzoek"'</w:t>
            </w:r>
          </w:p>
          <w:p w:rsidR="000A165E" w:rsidRDefault="000A165E" w:rsidP="001F5BF5">
            <w:pPr>
              <w:rPr>
                <w:ins w:id="459" w:author="Arjan" w:date="2014-06-14T22:23:00Z"/>
                <w:rFonts w:ascii="Calibri" w:hAnsi="Calibri" w:cs="Calibri"/>
                <w:color w:val="0F0F0F"/>
              </w:rPr>
            </w:pPr>
            <w:r>
              <w:rPr>
                <w:rFonts w:ascii="Calibri" w:hAnsi="Calibri" w:cs="Calibri"/>
                <w:color w:val="0F0F0F"/>
              </w:rPr>
              <w:t>- "Hulpverleningsrapportage"</w:t>
            </w:r>
          </w:p>
          <w:p w:rsidR="009F7234" w:rsidRDefault="009F7234" w:rsidP="001F5BF5">
            <w:pPr>
              <w:rPr>
                <w:rFonts w:ascii="Calibri" w:hAnsi="Calibri" w:cs="Calibri"/>
                <w:color w:val="0F0F0F"/>
              </w:rPr>
            </w:pPr>
            <w:ins w:id="460" w:author="Arjan" w:date="2014-06-14T22:23:00Z">
              <w:r>
                <w:rPr>
                  <w:rFonts w:ascii="Calibri" w:hAnsi="Calibri" w:cs="Calibri"/>
                  <w:color w:val="0F0F0F"/>
                </w:rPr>
                <w:t>- “Zorgmelding”</w:t>
              </w:r>
            </w:ins>
          </w:p>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458"/>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DOCUMENT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56"/>
    </w:tbl>
    <w:p w:rsidR="000A165E" w:rsidRDefault="000A165E" w:rsidP="000A165E">
      <w:pPr>
        <w:rPr>
          <w:rFonts w:ascii="Calibri" w:hAnsi="Calibri" w:cs="Calibri"/>
        </w:rPr>
      </w:pPr>
    </w:p>
    <w:bookmarkStart w:id="461" w:name="BKM_5BB5630F_44B4_48b3_B4F5_B642346AB3B8"/>
    <w:p w:rsidR="00585E2A" w:rsidRDefault="0081663F" w:rsidP="00585E2A">
      <w:pPr>
        <w:pStyle w:val="Kop2"/>
        <w:numPr>
          <w:ilvl w:val="0"/>
          <w:numId w:val="0"/>
        </w:numPr>
        <w:rPr>
          <w:rFonts w:eastAsia="Times New Roman"/>
          <w:color w:val="0F0F0F"/>
        </w:rPr>
      </w:pPr>
      <w:r>
        <w:rPr>
          <w:b w:val="0"/>
          <w:bCs w:val="0"/>
          <w:color w:val="auto"/>
          <w:sz w:val="20"/>
          <w:szCs w:val="20"/>
        </w:rPr>
        <w:fldChar w:fldCharType="begin" w:fldLock="1"/>
      </w:r>
      <w:r w:rsidR="00585E2A">
        <w:rPr>
          <w:b w:val="0"/>
          <w:bCs w:val="0"/>
          <w:color w:val="auto"/>
          <w:sz w:val="20"/>
          <w:szCs w:val="20"/>
        </w:rPr>
        <w:instrText xml:space="preserve">MERGEFIELD </w:instrText>
      </w:r>
      <w:r w:rsidR="00585E2A">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62" w:name="_Toc392157289"/>
      <w:r w:rsidR="00585E2A">
        <w:rPr>
          <w:rFonts w:ascii="Calibri" w:eastAsia="Times New Roman" w:hAnsi="Calibri" w:cs="Calibri"/>
          <w:color w:val="0F0F0F"/>
          <w:sz w:val="28"/>
          <w:szCs w:val="28"/>
        </w:rPr>
        <w:t>«Relatieklasse»</w:t>
      </w:r>
      <w:r>
        <w:rPr>
          <w:b w:val="0"/>
          <w:bCs w:val="0"/>
          <w:color w:val="auto"/>
          <w:sz w:val="20"/>
          <w:szCs w:val="20"/>
        </w:rPr>
        <w:fldChar w:fldCharType="end"/>
      </w:r>
      <w:r w:rsidR="00585E2A">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585E2A">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585E2A">
        <w:rPr>
          <w:rFonts w:ascii="Calibri" w:eastAsia="Times New Roman" w:hAnsi="Calibri" w:cs="Calibri"/>
          <w:color w:val="0F0F0F"/>
          <w:sz w:val="28"/>
          <w:szCs w:val="28"/>
        </w:rPr>
        <w:t>INFORMERING</w:t>
      </w:r>
      <w:bookmarkEnd w:id="462"/>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585E2A" w:rsidTr="001F3F01">
        <w:trPr>
          <w:trHeight w:val="242"/>
        </w:trPr>
        <w:tc>
          <w:tcPr>
            <w:tcW w:w="126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585E2A" w:rsidRDefault="00544DA0" w:rsidP="001F3F01">
            <w:pPr>
              <w:rPr>
                <w:rFonts w:ascii="Calibri" w:hAnsi="Calibri" w:cs="Calibri"/>
                <w:color w:val="0F0F0F"/>
              </w:rPr>
            </w:pPr>
            <w:r w:rsidRPr="00544DA0">
              <w:rPr>
                <w:rFonts w:ascii="Calibri" w:hAnsi="Calibri" w:cs="Calibri"/>
                <w:color w:val="0F0F0F"/>
              </w:rPr>
              <w:t>De informatie die bekend is bij de gezaghebbende (betrokkene in de rol van belanghebbende bij de zaak) over het doen van een verzoek tot onderzoek voor een kind (bij die zaak)</w:t>
            </w:r>
            <w:r w:rsidR="0081663F">
              <w:fldChar w:fldCharType="begin" w:fldLock="1"/>
            </w:r>
            <w:r w:rsidR="00585E2A">
              <w:instrText xml:space="preserve">MERGEFIELD </w:instrText>
            </w:r>
            <w:r w:rsidR="00585E2A">
              <w:rPr>
                <w:rFonts w:ascii="Calibri" w:hAnsi="Calibri" w:cs="Calibri"/>
                <w:color w:val="0F0F0F"/>
              </w:rPr>
              <w:instrText>Element.Notes</w:instrText>
            </w:r>
            <w:r w:rsidR="0081663F">
              <w:fldChar w:fldCharType="end"/>
            </w:r>
          </w:p>
        </w:tc>
      </w:tr>
      <w:tr w:rsidR="00585E2A" w:rsidTr="001F3F01">
        <w:tc>
          <w:tcPr>
            <w:tcW w:w="1260" w:type="dxa"/>
            <w:tcBorders>
              <w:top w:val="nil"/>
              <w:left w:val="nil"/>
              <w:bottom w:val="nil"/>
              <w:right w:val="nil"/>
            </w:tcBorders>
          </w:tcPr>
          <w:p w:rsidR="00585E2A" w:rsidRDefault="00585E2A" w:rsidP="001F3F01">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585E2A" w:rsidRDefault="00544DA0" w:rsidP="001F3F01">
            <w:pPr>
              <w:rPr>
                <w:rFonts w:ascii="Calibri" w:hAnsi="Calibri" w:cs="Calibri"/>
                <w:color w:val="0F0F0F"/>
              </w:rPr>
            </w:pPr>
            <w:r>
              <w:rPr>
                <w:rFonts w:ascii="Calibri" w:hAnsi="Calibri" w:cs="Calibri"/>
                <w:color w:val="0F0F0F"/>
              </w:rPr>
              <w:t>CORV</w:t>
            </w:r>
          </w:p>
        </w:tc>
        <w:tc>
          <w:tcPr>
            <w:tcW w:w="1260" w:type="dxa"/>
            <w:tcBorders>
              <w:top w:val="nil"/>
              <w:left w:val="nil"/>
              <w:bottom w:val="nil"/>
              <w:right w:val="nil"/>
            </w:tcBorders>
          </w:tcPr>
          <w:p w:rsidR="00585E2A" w:rsidRDefault="00585E2A" w:rsidP="001F3F01">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585E2A" w:rsidRDefault="00544DA0" w:rsidP="001F3F01">
            <w:pPr>
              <w:rPr>
                <w:rFonts w:ascii="Calibri" w:hAnsi="Calibri" w:cs="Calibri"/>
              </w:rPr>
            </w:pPr>
            <w:r>
              <w:t>INF</w:t>
            </w:r>
            <w:r w:rsidR="0081663F">
              <w:fldChar w:fldCharType="begin" w:fldLock="1"/>
            </w:r>
            <w:r w:rsidR="00585E2A">
              <w:instrText xml:space="preserve">MERGEFIELD </w:instrText>
            </w:r>
            <w:r w:rsidR="00585E2A">
              <w:rPr>
                <w:rFonts w:ascii="Calibri" w:hAnsi="Calibri" w:cs="Calibri"/>
                <w:color w:val="0F0F0F"/>
              </w:rPr>
              <w:instrText>Element.Alias</w:instrText>
            </w:r>
            <w:r w:rsidR="0081663F">
              <w:fldChar w:fldCharType="end"/>
            </w:r>
          </w:p>
        </w:tc>
        <w:tc>
          <w:tcPr>
            <w:tcW w:w="1800" w:type="dxa"/>
            <w:tcBorders>
              <w:top w:val="nil"/>
              <w:left w:val="nil"/>
              <w:bottom w:val="nil"/>
              <w:right w:val="nil"/>
            </w:tcBorders>
          </w:tcPr>
          <w:p w:rsidR="00585E2A" w:rsidRDefault="00585E2A" w:rsidP="001F3F01">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585E2A" w:rsidRDefault="00585E2A" w:rsidP="001F3F01">
            <w:pPr>
              <w:rPr>
                <w:rFonts w:ascii="Calibri" w:hAnsi="Calibri" w:cs="Calibri"/>
                <w:color w:val="0F0F0F"/>
              </w:rPr>
            </w:pPr>
          </w:p>
        </w:tc>
      </w:tr>
      <w:tr w:rsidR="00585E2A" w:rsidTr="001F3F01">
        <w:trPr>
          <w:trHeight w:val="242"/>
        </w:trPr>
        <w:tc>
          <w:tcPr>
            <w:tcW w:w="126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585E2A" w:rsidRDefault="00585E2A" w:rsidP="001F3F01">
            <w:pPr>
              <w:rPr>
                <w:rFonts w:ascii="Calibri" w:hAnsi="Calibri" w:cs="Calibri"/>
                <w:color w:val="0F0F0F"/>
              </w:rPr>
            </w:pPr>
          </w:p>
        </w:tc>
      </w:tr>
    </w:tbl>
    <w:p w:rsidR="00585E2A" w:rsidRDefault="00585E2A" w:rsidP="00585E2A">
      <w:pPr>
        <w:rPr>
          <w:rFonts w:ascii="Calibri" w:hAnsi="Calibri" w:cs="Calibri"/>
          <w:b/>
          <w:bCs/>
          <w:color w:val="0F0F0F"/>
          <w:sz w:val="22"/>
          <w:szCs w:val="22"/>
        </w:rPr>
      </w:pPr>
    </w:p>
    <w:p w:rsidR="00585E2A" w:rsidRPr="00D974D4" w:rsidRDefault="00585E2A" w:rsidP="00D974D4">
      <w:pPr>
        <w:rPr>
          <w:rFonts w:ascii="Calibri" w:hAnsi="Calibri" w:cs="Calibri"/>
          <w:b/>
          <w:bCs/>
          <w:color w:val="0F0F0F"/>
        </w:rPr>
      </w:pPr>
      <w:r w:rsidRPr="00D974D4">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585E2A" w:rsidTr="001F3F01">
        <w:tc>
          <w:tcPr>
            <w:tcW w:w="171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sz w:val="22"/>
                <w:szCs w:val="22"/>
              </w:rPr>
              <w:t xml:space="preserve"> </w:t>
            </w:r>
            <w:bookmarkStart w:id="463" w:name="BKM_6421E0BA_F390_472a_B5B5_331AF6C1F118"/>
            <w:r>
              <w:rPr>
                <w:rFonts w:ascii="Calibri" w:hAnsi="Calibri" w:cs="Calibri"/>
                <w:b/>
                <w:bCs/>
                <w:color w:val="0F0F0F"/>
              </w:rPr>
              <w:t>Naam</w:t>
            </w:r>
          </w:p>
        </w:tc>
        <w:tc>
          <w:tcPr>
            <w:tcW w:w="405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585E2A" w:rsidRDefault="00585E2A" w:rsidP="001F3F01">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585E2A" w:rsidRDefault="00585E2A" w:rsidP="001F3F01">
            <w:pPr>
              <w:rPr>
                <w:rFonts w:ascii="Calibri" w:hAnsi="Calibri" w:cs="Calibri"/>
                <w:b/>
                <w:bCs/>
                <w:color w:val="0F0F0F"/>
              </w:rPr>
            </w:pPr>
            <w:r>
              <w:rPr>
                <w:rFonts w:ascii="Calibri" w:hAnsi="Calibri" w:cs="Calibri"/>
                <w:b/>
                <w:bCs/>
                <w:color w:val="0F0F0F"/>
              </w:rPr>
              <w:t>XML-tag</w:t>
            </w:r>
          </w:p>
        </w:tc>
      </w:tr>
      <w:tr w:rsidR="00585E2A" w:rsidTr="001F3F01">
        <w:tc>
          <w:tcPr>
            <w:tcW w:w="171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Att.Name</w:instrText>
            </w:r>
            <w:r>
              <w:fldChar w:fldCharType="separate"/>
            </w:r>
            <w:r w:rsidR="00585E2A">
              <w:rPr>
                <w:rFonts w:ascii="Calibri" w:hAnsi="Calibri" w:cs="Calibri"/>
                <w:color w:val="0F0F0F"/>
              </w:rPr>
              <w:t>Indicatie geinformeerd</w:t>
            </w:r>
            <w:r>
              <w:fldChar w:fldCharType="end"/>
            </w:r>
          </w:p>
        </w:tc>
        <w:tc>
          <w:tcPr>
            <w:tcW w:w="405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Att.Notes</w:instrText>
            </w:r>
            <w:r>
              <w:fldChar w:fldCharType="separate"/>
            </w:r>
            <w:r w:rsidR="00585E2A">
              <w:rPr>
                <w:rFonts w:ascii="Calibri" w:hAnsi="Calibri" w:cs="Calibri"/>
                <w:color w:val="0F0F0F"/>
              </w:rPr>
              <w:t xml:space="preserve">Een indicator die aangeeft of de </w:t>
            </w:r>
            <w:r w:rsidR="00475B1B">
              <w:rPr>
                <w:rFonts w:ascii="Calibri" w:hAnsi="Calibri" w:cs="Calibri"/>
                <w:color w:val="0F0F0F"/>
              </w:rPr>
              <w:t>gezaghebbende</w:t>
            </w:r>
            <w:r w:rsidR="00585E2A">
              <w:rPr>
                <w:rFonts w:ascii="Calibri" w:hAnsi="Calibri" w:cs="Calibri"/>
                <w:color w:val="0F0F0F"/>
              </w:rPr>
              <w:t xml:space="preserve"> </w:t>
            </w:r>
            <w:r w:rsidR="00A318ED">
              <w:rPr>
                <w:rFonts w:ascii="Calibri" w:hAnsi="Calibri" w:cs="Calibri"/>
                <w:color w:val="0F0F0F"/>
              </w:rPr>
              <w:t>geïnformeerd</w:t>
            </w:r>
            <w:r w:rsidR="00585E2A">
              <w:rPr>
                <w:rFonts w:ascii="Calibri" w:hAnsi="Calibri" w:cs="Calibri"/>
                <w:color w:val="0F0F0F"/>
              </w:rPr>
              <w:t xml:space="preserve"> is.</w:t>
            </w:r>
            <w:r>
              <w:fldChar w:fldCharType="end"/>
            </w:r>
          </w:p>
          <w:p w:rsidR="00585E2A" w:rsidRDefault="00585E2A" w:rsidP="001F3F01">
            <w:pPr>
              <w:rPr>
                <w:rFonts w:ascii="Calibri" w:hAnsi="Calibri" w:cs="Calibri"/>
                <w:color w:val="0F0F0F"/>
              </w:rPr>
            </w:pPr>
          </w:p>
          <w:p w:rsidR="00585E2A" w:rsidRDefault="00585E2A" w:rsidP="001F3F01">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585E2A" w:rsidRDefault="0081663F" w:rsidP="001F3F01">
            <w:pPr>
              <w:rPr>
                <w:rFonts w:ascii="Calibri" w:hAnsi="Calibri" w:cs="Calibri"/>
              </w:rPr>
            </w:pPr>
            <w:r>
              <w:fldChar w:fldCharType="begin" w:fldLock="1"/>
            </w:r>
            <w:r w:rsidR="00585E2A">
              <w:instrText xml:space="preserve">MERGEFIELD </w:instrText>
            </w:r>
            <w:r w:rsidR="00585E2A">
              <w:rPr>
                <w:rFonts w:ascii="Calibri" w:hAnsi="Calibri" w:cs="Calibri"/>
              </w:rPr>
              <w:instrText>Att.Type</w:instrText>
            </w:r>
            <w:r>
              <w:fldChar w:fldCharType="separate"/>
            </w:r>
            <w:r w:rsidR="00585E2A">
              <w:rPr>
                <w:rFonts w:ascii="Calibri" w:hAnsi="Calibri" w:cs="Calibri"/>
              </w:rPr>
              <w:t>Boolean</w:t>
            </w:r>
            <w:r>
              <w:fldChar w:fldCharType="end"/>
            </w:r>
          </w:p>
        </w:tc>
        <w:tc>
          <w:tcPr>
            <w:tcW w:w="126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Att.LowerBound</w:instrText>
            </w:r>
            <w:r>
              <w:fldChar w:fldCharType="separate"/>
            </w:r>
            <w:r w:rsidR="00585E2A">
              <w:rPr>
                <w:rFonts w:ascii="Calibri" w:hAnsi="Calibri" w:cs="Calibri"/>
                <w:color w:val="0F0F0F"/>
              </w:rPr>
              <w:t>1</w:t>
            </w:r>
            <w:r>
              <w:fldChar w:fldCharType="end"/>
            </w:r>
            <w:r w:rsidR="00585E2A">
              <w:rPr>
                <w:rFonts w:ascii="Calibri" w:hAnsi="Calibri" w:cs="Calibri"/>
                <w:color w:val="0F0F0F"/>
              </w:rPr>
              <w:t xml:space="preserve"> - </w:t>
            </w:r>
            <w:r>
              <w:rPr>
                <w:rFonts w:ascii="Calibri" w:hAnsi="Calibri" w:cs="Calibri"/>
                <w:color w:val="0F0F0F"/>
              </w:rPr>
              <w:fldChar w:fldCharType="begin" w:fldLock="1"/>
            </w:r>
            <w:r w:rsidR="00585E2A">
              <w:rPr>
                <w:rFonts w:ascii="Calibri" w:hAnsi="Calibri" w:cs="Calibri"/>
                <w:color w:val="0F0F0F"/>
              </w:rPr>
              <w:instrText>MERGEFIELD Att.UpperBound</w:instrText>
            </w:r>
            <w:r>
              <w:rPr>
                <w:rFonts w:ascii="Calibri" w:hAnsi="Calibri" w:cs="Calibri"/>
                <w:color w:val="0F0F0F"/>
              </w:rPr>
              <w:fldChar w:fldCharType="separate"/>
            </w:r>
            <w:r w:rsidR="00585E2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585E2A" w:rsidRDefault="00585E2A" w:rsidP="001F3F01">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585E2A" w:rsidRDefault="00585E2A" w:rsidP="001F3F01">
            <w:pPr>
              <w:rPr>
                <w:rFonts w:ascii="Calibri" w:hAnsi="Calibri" w:cs="Calibri"/>
                <w:color w:val="0F0F0F"/>
              </w:rPr>
            </w:pPr>
            <w:r>
              <w:rPr>
                <w:rFonts w:ascii="Calibri" w:hAnsi="Calibri" w:cs="Calibri"/>
                <w:color w:val="0F0F0F"/>
              </w:rPr>
              <w:t xml:space="preserve">0 (niet </w:t>
            </w:r>
            <w:proofErr w:type="spellStart"/>
            <w:r>
              <w:rPr>
                <w:rFonts w:ascii="Calibri" w:hAnsi="Calibri" w:cs="Calibri"/>
                <w:color w:val="0F0F0F"/>
              </w:rPr>
              <w:t>geinformeerd</w:t>
            </w:r>
            <w:proofErr w:type="spellEnd"/>
            <w:r>
              <w:rPr>
                <w:rFonts w:ascii="Calibri" w:hAnsi="Calibri" w:cs="Calibri"/>
                <w:color w:val="0F0F0F"/>
              </w:rPr>
              <w:t>)</w:t>
            </w:r>
          </w:p>
          <w:p w:rsidR="00585E2A" w:rsidRDefault="00585E2A" w:rsidP="001F3F01">
            <w:pPr>
              <w:rPr>
                <w:rFonts w:ascii="Calibri" w:hAnsi="Calibri" w:cs="Calibri"/>
                <w:color w:val="0F0F0F"/>
              </w:rPr>
            </w:pPr>
            <w:r>
              <w:rPr>
                <w:rFonts w:ascii="Calibri" w:hAnsi="Calibri" w:cs="Calibri"/>
                <w:color w:val="0F0F0F"/>
              </w:rPr>
              <w:t>1 (</w:t>
            </w:r>
            <w:proofErr w:type="spellStart"/>
            <w:r>
              <w:rPr>
                <w:rFonts w:ascii="Calibri" w:hAnsi="Calibri" w:cs="Calibri"/>
                <w:color w:val="0F0F0F"/>
              </w:rPr>
              <w:t>geinformeerd</w:t>
            </w:r>
            <w:proofErr w:type="spellEnd"/>
            <w:r>
              <w:rPr>
                <w:rFonts w:ascii="Calibri" w:hAnsi="Calibri" w:cs="Calibri"/>
                <w:color w:val="0F0F0F"/>
              </w:rPr>
              <w:t>)</w:t>
            </w:r>
          </w:p>
        </w:tc>
        <w:tc>
          <w:tcPr>
            <w:tcW w:w="135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Att.Alias</w:instrText>
            </w:r>
            <w:r>
              <w:fldChar w:fldCharType="separate"/>
            </w:r>
            <w:r w:rsidR="00585E2A">
              <w:rPr>
                <w:rFonts w:ascii="Calibri" w:hAnsi="Calibri" w:cs="Calibri"/>
                <w:color w:val="0F0F0F"/>
              </w:rPr>
              <w:t>indicatieGeinformeerd</w:t>
            </w:r>
            <w:r>
              <w:fldChar w:fldCharType="end"/>
            </w:r>
          </w:p>
        </w:tc>
        <w:bookmarkEnd w:id="463"/>
      </w:tr>
      <w:bookmarkStart w:id="464" w:name="BKM_9CD7AD61_3250_477f_AB9E_67F94BD1CC59"/>
      <w:tr w:rsidR="00585E2A" w:rsidTr="001F3F01">
        <w:tc>
          <w:tcPr>
            <w:tcW w:w="171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Att.Name</w:instrText>
            </w:r>
            <w:r>
              <w:fldChar w:fldCharType="separate"/>
            </w:r>
            <w:r w:rsidR="00585E2A">
              <w:rPr>
                <w:rFonts w:ascii="Calibri" w:hAnsi="Calibri" w:cs="Calibri"/>
                <w:color w:val="0F0F0F"/>
              </w:rPr>
              <w:t>Reden geen informering</w:t>
            </w:r>
            <w:r>
              <w:fldChar w:fldCharType="end"/>
            </w:r>
          </w:p>
        </w:tc>
        <w:tc>
          <w:tcPr>
            <w:tcW w:w="4050" w:type="dxa"/>
            <w:tcBorders>
              <w:top w:val="nil"/>
              <w:left w:val="nil"/>
              <w:bottom w:val="nil"/>
              <w:right w:val="nil"/>
            </w:tcBorders>
          </w:tcPr>
          <w:p w:rsidR="00585E2A" w:rsidRDefault="0081663F" w:rsidP="001F3F01">
            <w:r>
              <w:fldChar w:fldCharType="begin" w:fldLock="1"/>
            </w:r>
            <w:r w:rsidR="00585E2A">
              <w:instrText xml:space="preserve">MERGEFIELD </w:instrText>
            </w:r>
            <w:r w:rsidR="00585E2A">
              <w:rPr>
                <w:rFonts w:ascii="Calibri" w:hAnsi="Calibri" w:cs="Calibri"/>
                <w:color w:val="0F0F0F"/>
              </w:rPr>
              <w:instrText>Att.Notes</w:instrText>
            </w:r>
            <w:r>
              <w:fldChar w:fldCharType="separate"/>
            </w:r>
            <w:r w:rsidR="00585E2A">
              <w:rPr>
                <w:rFonts w:ascii="Calibri" w:hAnsi="Calibri" w:cs="Calibri"/>
                <w:color w:val="0F0F0F"/>
              </w:rPr>
              <w:t xml:space="preserve">De reden waarom een </w:t>
            </w:r>
            <w:r w:rsidR="00475B1B">
              <w:rPr>
                <w:rFonts w:ascii="Calibri" w:hAnsi="Calibri" w:cs="Calibri"/>
                <w:color w:val="0F0F0F"/>
              </w:rPr>
              <w:t>gezaghebbende</w:t>
            </w:r>
            <w:r w:rsidR="00585E2A">
              <w:rPr>
                <w:rFonts w:ascii="Calibri" w:hAnsi="Calibri" w:cs="Calibri"/>
                <w:color w:val="0F0F0F"/>
              </w:rPr>
              <w:t xml:space="preserve"> niet geinformeerd is</w:t>
            </w:r>
            <w:r>
              <w:fldChar w:fldCharType="end"/>
            </w:r>
          </w:p>
          <w:p w:rsidR="00D16CF0" w:rsidRDefault="00D16CF0" w:rsidP="001F3F01">
            <w:pPr>
              <w:rPr>
                <w:rFonts w:ascii="Calibri" w:hAnsi="Calibri" w:cs="Calibri"/>
                <w:color w:val="0F0F0F"/>
              </w:rPr>
            </w:pPr>
          </w:p>
          <w:p w:rsidR="00585E2A" w:rsidRDefault="00056802" w:rsidP="001F3F01">
            <w:pPr>
              <w:rPr>
                <w:rFonts w:ascii="Calibri" w:hAnsi="Calibri" w:cs="Calibri"/>
                <w:color w:val="0F0F0F"/>
              </w:rPr>
            </w:pPr>
            <w:r w:rsidRPr="00056802">
              <w:rPr>
                <w:rFonts w:ascii="Calibri" w:hAnsi="Calibri" w:cs="Calibri"/>
                <w:i/>
                <w:color w:val="0F0F0F"/>
              </w:rPr>
              <w:t>Regels</w:t>
            </w:r>
            <w:r>
              <w:rPr>
                <w:rFonts w:ascii="Calibri" w:hAnsi="Calibri" w:cs="Calibri"/>
                <w:color w:val="0F0F0F"/>
              </w:rPr>
              <w:t>:</w:t>
            </w:r>
          </w:p>
          <w:p w:rsidR="00056802" w:rsidRDefault="00056802" w:rsidP="001F3F01">
            <w:pPr>
              <w:rPr>
                <w:rFonts w:ascii="Calibri" w:hAnsi="Calibri" w:cs="Calibri"/>
                <w:color w:val="0F0F0F"/>
              </w:rPr>
            </w:pPr>
            <w:r>
              <w:rPr>
                <w:rFonts w:ascii="Calibri" w:hAnsi="Calibri" w:cs="Calibri"/>
                <w:color w:val="0F0F0F"/>
              </w:rPr>
              <w:t xml:space="preserve">(1) Het attribuut dient van een waarde voorzien te zijn indien ‘Indicatie </w:t>
            </w:r>
            <w:proofErr w:type="spellStart"/>
            <w:r>
              <w:rPr>
                <w:rFonts w:ascii="Calibri" w:hAnsi="Calibri" w:cs="Calibri"/>
                <w:color w:val="0F0F0F"/>
              </w:rPr>
              <w:t>geinformeerd</w:t>
            </w:r>
            <w:proofErr w:type="spellEnd"/>
            <w:r>
              <w:rPr>
                <w:rFonts w:ascii="Calibri" w:hAnsi="Calibri" w:cs="Calibri"/>
                <w:color w:val="0F0F0F"/>
              </w:rPr>
              <w:t>’ gelijk is aan “0” (d.w.z. indien de gezaghebbende niet geïnformeerd is, dan dient de reden daarvan vermeld te worden).</w:t>
            </w:r>
          </w:p>
          <w:p w:rsidR="00585E2A" w:rsidRDefault="00585E2A" w:rsidP="001F3F01">
            <w:pPr>
              <w:rPr>
                <w:rFonts w:ascii="Calibri" w:hAnsi="Calibri" w:cs="Calibri"/>
                <w:color w:val="0F0F0F"/>
              </w:rPr>
            </w:pPr>
            <w:r w:rsidRPr="00056802">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585E2A" w:rsidRDefault="0081663F" w:rsidP="001F3F01">
            <w:pPr>
              <w:rPr>
                <w:rFonts w:ascii="Calibri" w:hAnsi="Calibri" w:cs="Calibri"/>
              </w:rPr>
            </w:pPr>
            <w:r>
              <w:fldChar w:fldCharType="begin" w:fldLock="1"/>
            </w:r>
            <w:r w:rsidR="00585E2A">
              <w:instrText xml:space="preserve">MERGEFIELD </w:instrText>
            </w:r>
            <w:r w:rsidR="00585E2A">
              <w:rPr>
                <w:rFonts w:ascii="Calibri" w:hAnsi="Calibri" w:cs="Calibri"/>
              </w:rPr>
              <w:instrText>Att.Type</w:instrText>
            </w:r>
            <w:r>
              <w:fldChar w:fldCharType="separate"/>
            </w:r>
            <w:r w:rsidR="00585E2A">
              <w:rPr>
                <w:rFonts w:ascii="Calibri" w:hAnsi="Calibri" w:cs="Calibri"/>
              </w:rPr>
              <w:t>AN200</w:t>
            </w:r>
            <w:r>
              <w:fldChar w:fldCharType="end"/>
            </w:r>
          </w:p>
        </w:tc>
        <w:tc>
          <w:tcPr>
            <w:tcW w:w="126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Att.LowerBound</w:instrText>
            </w:r>
            <w:r>
              <w:fldChar w:fldCharType="separate"/>
            </w:r>
            <w:r w:rsidR="00585E2A">
              <w:rPr>
                <w:rFonts w:ascii="Calibri" w:hAnsi="Calibri" w:cs="Calibri"/>
                <w:color w:val="0F0F0F"/>
              </w:rPr>
              <w:t>0</w:t>
            </w:r>
            <w:r>
              <w:fldChar w:fldCharType="end"/>
            </w:r>
            <w:r w:rsidR="00585E2A">
              <w:rPr>
                <w:rFonts w:ascii="Calibri" w:hAnsi="Calibri" w:cs="Calibri"/>
                <w:color w:val="0F0F0F"/>
              </w:rPr>
              <w:t xml:space="preserve"> - </w:t>
            </w:r>
            <w:r>
              <w:rPr>
                <w:rFonts w:ascii="Calibri" w:hAnsi="Calibri" w:cs="Calibri"/>
                <w:color w:val="0F0F0F"/>
              </w:rPr>
              <w:fldChar w:fldCharType="begin" w:fldLock="1"/>
            </w:r>
            <w:r w:rsidR="00585E2A">
              <w:rPr>
                <w:rFonts w:ascii="Calibri" w:hAnsi="Calibri" w:cs="Calibri"/>
                <w:color w:val="0F0F0F"/>
              </w:rPr>
              <w:instrText>MERGEFIELD Att.UpperBound</w:instrText>
            </w:r>
            <w:r>
              <w:rPr>
                <w:rFonts w:ascii="Calibri" w:hAnsi="Calibri" w:cs="Calibri"/>
                <w:color w:val="0F0F0F"/>
              </w:rPr>
              <w:fldChar w:fldCharType="separate"/>
            </w:r>
            <w:r w:rsidR="00585E2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585E2A" w:rsidRDefault="00585E2A" w:rsidP="001F3F01">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585E2A" w:rsidRDefault="00585E2A" w:rsidP="001F3F01">
            <w:pPr>
              <w:rPr>
                <w:rFonts w:ascii="Calibri" w:hAnsi="Calibri" w:cs="Calibri"/>
                <w:color w:val="0F0F0F"/>
              </w:rPr>
            </w:pPr>
          </w:p>
        </w:tc>
        <w:tc>
          <w:tcPr>
            <w:tcW w:w="1350" w:type="dxa"/>
            <w:tcBorders>
              <w:top w:val="nil"/>
              <w:left w:val="nil"/>
              <w:bottom w:val="nil"/>
              <w:right w:val="nil"/>
            </w:tcBorders>
          </w:tcPr>
          <w:p w:rsidR="00585E2A" w:rsidRDefault="0081663F"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Att.Alias</w:instrText>
            </w:r>
            <w:r>
              <w:fldChar w:fldCharType="separate"/>
            </w:r>
            <w:r w:rsidR="00585E2A">
              <w:rPr>
                <w:rFonts w:ascii="Calibri" w:hAnsi="Calibri" w:cs="Calibri"/>
                <w:color w:val="0F0F0F"/>
              </w:rPr>
              <w:t>redenGeenInformering</w:t>
            </w:r>
            <w:r>
              <w:fldChar w:fldCharType="end"/>
            </w:r>
          </w:p>
        </w:tc>
        <w:bookmarkEnd w:id="464"/>
      </w:tr>
    </w:tbl>
    <w:p w:rsidR="00585E2A" w:rsidRDefault="00585E2A" w:rsidP="00585E2A">
      <w:pPr>
        <w:rPr>
          <w:rFonts w:ascii="Calibri" w:hAnsi="Calibri" w:cs="Calibri"/>
        </w:rPr>
      </w:pPr>
    </w:p>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65" w:name="_Toc392157290"/>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MAATSCHAPPELIJKE ACTIVITEIT</w:t>
      </w:r>
      <w:bookmarkEnd w:id="465"/>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 xml:space="preserve">Een in een organisatorisch verband, dat toebehoort aan een (NIET-)NATUURLIJK PERSOON welke registratieplichtig is, uitgeoefende activiteit. </w: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RSGB</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MAC</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KvK-nummer</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lastRenderedPageBreak/>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66" w:name="BKM_28206118_B782_4f5f_8EF9_3FAB27B221E8"/>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KvK-nummer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Landelijk uniek identificerend administratienummer van een MAATSCHAPPELIJKE ACTIVITEIT zoals toegewezen door de Kamer van Koophandel (KvK).</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N8</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RSGB (NHR)</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kvkNummer</w:t>
            </w:r>
            <w:r>
              <w:fldChar w:fldCharType="end"/>
            </w:r>
          </w:p>
        </w:tc>
        <w:bookmarkEnd w:id="466"/>
      </w:tr>
      <w:bookmarkStart w:id="467" w:name="BKM_3A28A29B_F708_44e5_A176_1F9A8F57ECDC"/>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Verkorte 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administratieve naam in het handelsregister indien de naam langer is dan 45 karakters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AN45</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RSGB (NHR)</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verkorteNaam</w:t>
            </w:r>
            <w:r>
              <w:fldChar w:fldCharType="end"/>
            </w:r>
          </w:p>
        </w:tc>
        <w:bookmarkEnd w:id="467"/>
      </w:tr>
      <w:bookmarkStart w:id="468" w:name="BKM_B0ABCE65_E440_4895_9AFC_3490A6E266A1"/>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Verblijfsadres</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aanduiding van het adres waar de MAATSCHAPPELIJKE ACTIVITEIT verblijft dan wel bereikbaar is.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r w:rsidR="001F5BF5">
              <w:rPr>
                <w:rFonts w:ascii="Calibri" w:hAnsi="Calibri" w:cs="Calibri"/>
                <w:color w:val="0F0F0F"/>
              </w:rPr>
              <w:t xml:space="preserve"> Zie </w:t>
            </w:r>
            <w:proofErr w:type="spellStart"/>
            <w:r w:rsidR="001F5BF5">
              <w:rPr>
                <w:rFonts w:ascii="Calibri" w:hAnsi="Calibri" w:cs="Calibri"/>
                <w:color w:val="0F0F0F"/>
              </w:rPr>
              <w:t>groepattribuutsoort</w:t>
            </w:r>
            <w:proofErr w:type="spellEnd"/>
            <w:r w:rsidR="001F5BF5">
              <w:rPr>
                <w:rFonts w:ascii="Calibri" w:hAnsi="Calibri" w:cs="Calibri"/>
                <w:color w:val="0F0F0F"/>
              </w:rPr>
              <w:t xml:space="preserve"> </w:t>
            </w:r>
            <w:r w:rsidR="001F5BF5" w:rsidRPr="001F5BF5">
              <w:rPr>
                <w:rFonts w:ascii="Calibri" w:hAnsi="Calibri" w:cs="Calibri"/>
                <w:color w:val="0F0F0F"/>
              </w:rPr>
              <w:t>Verblijfsadres SUBJECT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Verblijfsadres SUBJECT</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end"/>
            </w:r>
          </w:p>
        </w:tc>
        <w:bookmarkEnd w:id="468"/>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MAATSCHAPPELIJKE ACTIVITEIT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61"/>
    </w:tbl>
    <w:p w:rsidR="000A165E" w:rsidRDefault="000A165E" w:rsidP="000A165E">
      <w:pPr>
        <w:rPr>
          <w:rFonts w:ascii="Calibri" w:hAnsi="Calibri" w:cs="Calibri"/>
        </w:rPr>
      </w:pPr>
    </w:p>
    <w:bookmarkStart w:id="469" w:name="BKM_FB702C3D_73DA_43e9_8664_7B845DCC4A4D"/>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70" w:name="_Toc392157291"/>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MEDEWERKER</w:t>
      </w:r>
      <w:bookmarkEnd w:id="470"/>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MEDEWERKER van de organisatie die zaken behandelt uit hoofde van zijn of haar functie binnen een ORGANISATORISCHE EENHEID.</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MDW</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471" w:name="BKM_FB2C8CF7_199B_4f89_9D99_AF51FB929588"/>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Achternaam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achternaam zoals de medewerker die in het dagelijkse verkeer gebruikt.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achternaam</w:t>
            </w:r>
            <w:r>
              <w:fldChar w:fldCharType="end"/>
            </w:r>
          </w:p>
        </w:tc>
        <w:bookmarkEnd w:id="471"/>
      </w:tr>
      <w:bookmarkStart w:id="472" w:name="BKM_0EC15E4C_F459_4fec_93F2_BA79E90E944E"/>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Voorletters</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verzameling letters die gevormd wordt door de eerste letter van alle in volgorde voorkomende voornamen.</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voorletters</w:t>
            </w:r>
            <w:r>
              <w:fldChar w:fldCharType="end"/>
            </w:r>
          </w:p>
        </w:tc>
        <w:bookmarkEnd w:id="472"/>
      </w:tr>
      <w:bookmarkStart w:id="473" w:name="BKM_03A97A63_D765_49f1_B915_72394DB1BC3F"/>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Voorvoegsel achternaam</w:t>
            </w:r>
            <w:r>
              <w:fldChar w:fldCharType="end"/>
            </w:r>
          </w:p>
        </w:tc>
        <w:tc>
          <w:tcPr>
            <w:tcW w:w="405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Dat deel van de geslachtsnaam dat voorkomt in Tabel 36 (GBA), voorvoegseltabel, en door een spatie van de geslachtsnaam is</w:t>
            </w:r>
          </w:p>
          <w:p w:rsidR="000A165E" w:rsidRDefault="000A165E" w:rsidP="001F5BF5">
            <w:pPr>
              <w:rPr>
                <w:rFonts w:ascii="Calibri" w:hAnsi="Calibri" w:cs="Calibri"/>
                <w:color w:val="0F0F0F"/>
              </w:rPr>
            </w:pPr>
            <w:r>
              <w:rPr>
                <w:rFonts w:ascii="Calibri" w:hAnsi="Calibri" w:cs="Calibri"/>
                <w:color w:val="610E6A"/>
              </w:rPr>
              <w:t>gescheiden.</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voorvoegseltabel GBA (tabel 36)</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voorvoegselAchternaam</w:t>
            </w:r>
            <w:r>
              <w:fldChar w:fldCharType="end"/>
            </w:r>
          </w:p>
        </w:tc>
        <w:bookmarkEnd w:id="473"/>
      </w:tr>
      <w:bookmarkStart w:id="474" w:name="BKM_43B3CECE_53AB_4fcd_AC4D_3F85F96E765B"/>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Roepnaam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Naam waarmee de werknemer wordt aangesproken.</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AN30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Waardenverzameling: alle alfanumerieke tekens</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roepnaam</w:t>
            </w:r>
            <w:r>
              <w:fldChar w:fldCharType="end"/>
            </w:r>
          </w:p>
        </w:tc>
        <w:bookmarkEnd w:id="474"/>
      </w:tr>
      <w:bookmarkStart w:id="475" w:name="BKM_80443397_DB9E_4aa9_89A6_1A8557AC120A"/>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Geslachtsaanduiding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aanduiding die aangeeft of de persoon een man of een vrouw is, of dat het geslacht nog onbekend is.</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Zie gelijknamige enumeratie bij NATUURLIJK PERSOON.</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geslachtsaanduiding</w:t>
            </w:r>
            <w:r>
              <w:fldChar w:fldCharType="end"/>
            </w:r>
          </w:p>
        </w:tc>
        <w:bookmarkEnd w:id="475"/>
      </w:tr>
      <w:bookmarkStart w:id="476" w:name="BKM_5C374314_0E75_4d9b_8724_C787D623F7BA"/>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E-mail-adres</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A318ED" w:rsidRDefault="00835E51" w:rsidP="001F5BF5">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rsidR="000A165E" w:rsidRDefault="00A318ED" w:rsidP="001F5BF5">
            <w:pPr>
              <w:rPr>
                <w:rFonts w:ascii="Calibri" w:hAnsi="Calibri" w:cs="Calibri"/>
                <w:color w:val="0F0F0F"/>
              </w:rPr>
            </w:pPr>
            <w:r>
              <w:rPr>
                <w:rFonts w:ascii="Calibri" w:hAnsi="Calibri" w:cs="Calibri"/>
                <w:color w:val="0F0F0F"/>
              </w:rPr>
              <w:t xml:space="preserve">(1) </w:t>
            </w:r>
            <w:r w:rsidR="00835E51">
              <w:rPr>
                <w:rFonts w:ascii="Calibri" w:hAnsi="Calibri" w:cs="Calibri"/>
                <w:color w:val="0F0F0F"/>
              </w:rPr>
              <w:t xml:space="preserve">de attribuutsoort moet van een waarde voorzien zijn indien ‘Telefoonnummer’ niet van een waarde is voorzien. </w:t>
            </w: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emailadres</w:t>
            </w:r>
            <w:r>
              <w:fldChar w:fldCharType="end"/>
            </w:r>
          </w:p>
        </w:tc>
        <w:bookmarkEnd w:id="476"/>
      </w:tr>
      <w:bookmarkStart w:id="477" w:name="BKM_66001CD4_8749_4496_BF03_9A3C7A365210"/>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Telefoonnummer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A318ED" w:rsidRDefault="00835E51" w:rsidP="001F5BF5">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rsidR="000A165E" w:rsidRDefault="00A318ED" w:rsidP="001F5BF5">
            <w:pPr>
              <w:rPr>
                <w:rFonts w:ascii="Calibri" w:hAnsi="Calibri" w:cs="Calibri"/>
                <w:color w:val="0F0F0F"/>
              </w:rPr>
            </w:pPr>
            <w:r>
              <w:rPr>
                <w:rFonts w:ascii="Calibri" w:hAnsi="Calibri" w:cs="Calibri"/>
                <w:color w:val="0F0F0F"/>
              </w:rPr>
              <w:t xml:space="preserve">(1) </w:t>
            </w:r>
            <w:r w:rsidR="00835E51">
              <w:rPr>
                <w:rFonts w:ascii="Calibri" w:hAnsi="Calibri" w:cs="Calibri"/>
                <w:color w:val="0F0F0F"/>
              </w:rPr>
              <w:t>de attribuutsoort moet van een waarde voorzien zijn indien ‘</w:t>
            </w:r>
            <w:proofErr w:type="spellStart"/>
            <w:r w:rsidR="00835E51">
              <w:rPr>
                <w:rFonts w:ascii="Calibri" w:hAnsi="Calibri" w:cs="Calibri"/>
                <w:color w:val="0F0F0F"/>
              </w:rPr>
              <w:t>E-mail-adres</w:t>
            </w:r>
            <w:proofErr w:type="spellEnd"/>
            <w:r w:rsidR="00835E51">
              <w:rPr>
                <w:rFonts w:ascii="Calibri" w:hAnsi="Calibri" w:cs="Calibri"/>
                <w:color w:val="0F0F0F"/>
              </w:rPr>
              <w:t xml:space="preserve">’ niet van een waarde is </w:t>
            </w:r>
            <w:r w:rsidR="00835E51">
              <w:rPr>
                <w:rFonts w:ascii="Calibri" w:hAnsi="Calibri" w:cs="Calibri"/>
                <w:color w:val="0F0F0F"/>
              </w:rPr>
              <w:lastRenderedPageBreak/>
              <w:t xml:space="preserve">voorzien. </w:t>
            </w: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int</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trelefoonnummer</w:t>
            </w:r>
            <w:r>
              <w:fldChar w:fldCharType="end"/>
            </w:r>
          </w:p>
        </w:tc>
        <w:bookmarkEnd w:id="477"/>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MEDEWERKER</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MEDEWERKER</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werkt voor</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NIET-NATUURLIJK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69"/>
    </w:tbl>
    <w:p w:rsidR="000A165E" w:rsidRDefault="000A165E" w:rsidP="000A165E">
      <w:pPr>
        <w:rPr>
          <w:rFonts w:ascii="Calibri" w:hAnsi="Calibri" w:cs="Calibri"/>
        </w:rPr>
      </w:pPr>
    </w:p>
    <w:bookmarkStart w:id="478" w:name="BKM_A7F193E4_0AE9_4e04_91BC_76045A25A4D0"/>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79" w:name="_Toc392157292"/>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NIET-NATUURLIJK PERSOON</w:t>
      </w:r>
      <w:bookmarkEnd w:id="479"/>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geen NATUURLIJK PERSOON.</w: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NNP</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RSIN</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80" w:name="BKM_C3EE11E2_74C6_485c_9410_D883DE8F4A5A"/>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FD7342" w:rsidP="001F5BF5">
            <w:pPr>
              <w:rPr>
                <w:rFonts w:ascii="Calibri" w:hAnsi="Calibri" w:cs="Calibri"/>
                <w:color w:val="0F0F0F"/>
              </w:rPr>
            </w:pPr>
            <w:r>
              <w:t>NNP-ID</w:t>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0A165E" w:rsidRDefault="000A165E" w:rsidP="001F5BF5">
            <w:pPr>
              <w:rPr>
                <w:rFonts w:ascii="Calibri" w:hAnsi="Calibri" w:cs="Calibri"/>
                <w:color w:val="0F0F0F"/>
              </w:rPr>
            </w:pPr>
          </w:p>
          <w:p w:rsidR="00FD7342" w:rsidRDefault="000A165E" w:rsidP="001F5BF5">
            <w:pPr>
              <w:rPr>
                <w:rFonts w:ascii="Calibri" w:hAnsi="Calibri" w:cs="Calibri"/>
                <w:color w:val="0F0F0F"/>
              </w:rPr>
            </w:pPr>
            <w:r>
              <w:rPr>
                <w:rFonts w:ascii="Calibri" w:hAnsi="Calibri" w:cs="Calibri"/>
                <w:color w:val="0F0F0F"/>
              </w:rPr>
              <w:t xml:space="preserve">Toelichting: </w:t>
            </w:r>
          </w:p>
          <w:p w:rsidR="000A165E" w:rsidRDefault="00FD7342" w:rsidP="00FD7342">
            <w:pPr>
              <w:rPr>
                <w:rFonts w:ascii="Calibri" w:hAnsi="Calibri" w:cs="Calibri"/>
                <w:color w:val="0F0F0F"/>
              </w:rPr>
            </w:pPr>
            <w:r>
              <w:rPr>
                <w:rFonts w:ascii="Calibri" w:hAnsi="Calibri" w:cs="Calibri"/>
                <w:color w:val="0F0F0F"/>
              </w:rPr>
              <w:t xml:space="preserve">Aan de identificatie van de niet-natuurlijk persoon wordt invulling gegeven door het RSIN te vermelden, het Rechtspersonen en Samenwerkingsorganen </w:t>
            </w:r>
            <w:proofErr w:type="spellStart"/>
            <w:r>
              <w:rPr>
                <w:rFonts w:ascii="Calibri" w:hAnsi="Calibri" w:cs="Calibri"/>
                <w:color w:val="0F0F0F"/>
              </w:rPr>
              <w:t>IdentificatieNummer</w:t>
            </w:r>
            <w:proofErr w:type="spellEnd"/>
            <w:r>
              <w:rPr>
                <w:rFonts w:ascii="Calibri" w:hAnsi="Calibri" w:cs="Calibri"/>
                <w:color w:val="0F0F0F"/>
              </w:rPr>
              <w:t xml:space="preserve"> uit het (Nieuw) </w:t>
            </w:r>
            <w:proofErr w:type="spellStart"/>
            <w:r>
              <w:rPr>
                <w:rFonts w:ascii="Calibri" w:hAnsi="Calibri" w:cs="Calibri"/>
                <w:color w:val="0F0F0F"/>
              </w:rPr>
              <w:t>HandelsRegister</w:t>
            </w:r>
            <w:proofErr w:type="spellEnd"/>
            <w:r>
              <w:rPr>
                <w:rFonts w:ascii="Calibri" w:hAnsi="Calibri" w:cs="Calibri"/>
                <w:color w:val="0F0F0F"/>
              </w:rPr>
              <w:t xml:space="preserve"> (NHR).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N9</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nnpId</w:t>
            </w:r>
            <w:r>
              <w:fldChar w:fldCharType="end"/>
            </w:r>
          </w:p>
        </w:tc>
        <w:bookmarkEnd w:id="480"/>
      </w:tr>
      <w:bookmarkStart w:id="481" w:name="BKM_7254B640_3EBC_43d7_8971_23067FA83985"/>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Statutaire 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Naam van de niet-natuurlijke persoon zoals deze is vastgelegd in de statuten (rechtspersoon) of in de vennootschapsovereenkomst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lastRenderedPageBreak/>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statutaireNaam</w:t>
            </w:r>
            <w:r>
              <w:fldChar w:fldCharType="end"/>
            </w:r>
          </w:p>
        </w:tc>
        <w:bookmarkEnd w:id="481"/>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MEDEWERKER</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werkt voor</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NIET-NATUURLIJK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78"/>
    </w:tbl>
    <w:p w:rsidR="000A165E" w:rsidRDefault="000A165E" w:rsidP="000A165E">
      <w:pPr>
        <w:rPr>
          <w:rFonts w:ascii="Calibri" w:hAnsi="Calibri" w:cs="Calibri"/>
        </w:rPr>
      </w:pPr>
    </w:p>
    <w:bookmarkStart w:id="482" w:name="BKM_5D9C2C2A_2209_4766_9CE3_D3F002EF1226"/>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83" w:name="_Toc392157293"/>
      <w:r w:rsidR="000A165E">
        <w:rPr>
          <w:rFonts w:ascii="Calibri" w:eastAsia="Times New Roman" w:hAnsi="Calibri" w:cs="Calibri"/>
          <w:color w:val="0F0F0F"/>
          <w:sz w:val="28"/>
          <w:szCs w:val="28"/>
        </w:rPr>
        <w:t>«Objecttype»</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sidRPr="0081663F">
        <w:fldChar w:fldCharType="begin" w:fldLock="1"/>
      </w:r>
      <w:r w:rsidR="000A165E" w:rsidRPr="00D049DA">
        <w:instrText>MERGEFIELD Element.Name</w:instrText>
      </w:r>
      <w:r w:rsidRPr="0081663F">
        <w:fldChar w:fldCharType="separate"/>
      </w:r>
      <w:r w:rsidR="000A165E" w:rsidRPr="00D049DA">
        <w:t>OBJECT</w:t>
      </w:r>
      <w:r w:rsidR="000A165E">
        <w:rPr>
          <w:rFonts w:ascii="Calibri" w:eastAsia="Times New Roman" w:hAnsi="Calibri" w:cs="Calibri"/>
          <w:color w:val="0F0F0F"/>
          <w:sz w:val="28"/>
          <w:szCs w:val="28"/>
        </w:rPr>
        <w:t xml:space="preserve"> (client)</w:t>
      </w:r>
      <w:bookmarkEnd w:id="483"/>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Het OBJECT waarop een ZAAK betrekking kan hebben zijnde één of meer voorkomens van de in het RSGB en het RGBZ onderscheiden objecttypen.</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OBJ</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Het </w:t>
            </w:r>
            <w:r w:rsidR="009E3CC5">
              <w:rPr>
                <w:rFonts w:ascii="Calibri" w:hAnsi="Calibri" w:cs="Calibri"/>
                <w:color w:val="0F0F0F"/>
              </w:rPr>
              <w:t>Burgerservicenummer (</w:t>
            </w:r>
            <w:r>
              <w:rPr>
                <w:rFonts w:ascii="Calibri" w:hAnsi="Calibri" w:cs="Calibri"/>
                <w:color w:val="0F0F0F"/>
              </w:rPr>
              <w:t>BSN</w:t>
            </w:r>
            <w:r w:rsidR="009E3CC5">
              <w:rPr>
                <w:rFonts w:ascii="Calibri" w:hAnsi="Calibri" w:cs="Calibri"/>
                <w:color w:val="0F0F0F"/>
              </w:rPr>
              <w:t>)</w:t>
            </w:r>
            <w:r>
              <w:rPr>
                <w:rFonts w:ascii="Calibri" w:hAnsi="Calibri" w:cs="Calibri"/>
                <w:color w:val="0F0F0F"/>
              </w:rPr>
              <w:t xml:space="preserve"> van de gerelateerde Niet-natuurlijk persoon, het RNI-nummer, het Vreemdelingennummer of de Beschrijvende identificatie.</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Dit betreft in deze context de </w:t>
            </w:r>
            <w:proofErr w:type="spellStart"/>
            <w:r>
              <w:rPr>
                <w:rFonts w:ascii="Calibri" w:hAnsi="Calibri" w:cs="Calibri"/>
                <w:color w:val="0F0F0F"/>
              </w:rPr>
              <w:t>client</w:t>
            </w:r>
            <w:proofErr w:type="spellEnd"/>
            <w:r>
              <w:rPr>
                <w:rFonts w:ascii="Calibri" w:hAnsi="Calibri" w:cs="Calibri"/>
                <w:color w:val="0F0F0F"/>
              </w:rPr>
              <w:t>, zijnde een geboren of een ongeboren kind, waarop het (verzoek tot) onderzoek betrekking heeft.</w:t>
            </w: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484" w:name="BKM_20AB777E_71C5_47ae_974C_373EC385959E"/>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Client-volgnummer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Uniek nummer van de client binnen de gevoerde administratie.</w:t>
            </w:r>
            <w:r>
              <w:fldChar w:fldCharType="end"/>
            </w:r>
          </w:p>
          <w:p w:rsidR="000A165E" w:rsidRDefault="00C94875" w:rsidP="001F5BF5">
            <w:pPr>
              <w:rPr>
                <w:rFonts w:ascii="Calibri" w:hAnsi="Calibri" w:cs="Calibri"/>
                <w:color w:val="0F0F0F"/>
              </w:rPr>
            </w:pPr>
            <w:r w:rsidRPr="00C94875">
              <w:rPr>
                <w:rFonts w:ascii="Calibri" w:hAnsi="Calibri" w:cs="Calibri"/>
                <w:i/>
                <w:color w:val="0F0F0F"/>
              </w:rPr>
              <w:t>Regels</w:t>
            </w:r>
            <w:r>
              <w:rPr>
                <w:rFonts w:ascii="Calibri" w:hAnsi="Calibri" w:cs="Calibri"/>
                <w:color w:val="0F0F0F"/>
              </w:rPr>
              <w:t>:</w:t>
            </w:r>
          </w:p>
          <w:p w:rsidR="00C94875" w:rsidRDefault="00C94875" w:rsidP="001F5BF5">
            <w:pPr>
              <w:rPr>
                <w:rFonts w:ascii="Calibri" w:hAnsi="Calibri" w:cs="Calibri"/>
                <w:color w:val="0F0F0F"/>
              </w:rPr>
            </w:pPr>
            <w:r>
              <w:rPr>
                <w:rFonts w:ascii="Calibri" w:hAnsi="Calibri" w:cs="Calibri"/>
                <w:color w:val="0F0F0F"/>
              </w:rPr>
              <w:t xml:space="preserve">(1) Een </w:t>
            </w:r>
            <w:proofErr w:type="spellStart"/>
            <w:r>
              <w:rPr>
                <w:rFonts w:ascii="Calibri" w:hAnsi="Calibri" w:cs="Calibri"/>
                <w:color w:val="0F0F0F"/>
              </w:rPr>
              <w:t>client-volgnummer</w:t>
            </w:r>
            <w:proofErr w:type="spellEnd"/>
            <w:r>
              <w:rPr>
                <w:rFonts w:ascii="Calibri" w:hAnsi="Calibri" w:cs="Calibri"/>
                <w:color w:val="0F0F0F"/>
              </w:rPr>
              <w:t xml:space="preserve"> is uniek binnen de gevoerde administratie.</w:t>
            </w:r>
          </w:p>
          <w:p w:rsidR="00D16CF0" w:rsidRDefault="00D16CF0" w:rsidP="001F5BF5">
            <w:pPr>
              <w:rPr>
                <w:rFonts w:ascii="Calibri" w:hAnsi="Calibri" w:cs="Calibri"/>
                <w:color w:val="0F0F0F"/>
              </w:rPr>
            </w:pPr>
          </w:p>
          <w:p w:rsidR="00C94875"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p w:rsidR="000A165E" w:rsidRDefault="000A165E" w:rsidP="001F5BF5">
            <w:pPr>
              <w:rPr>
                <w:rFonts w:ascii="Calibri" w:hAnsi="Calibri" w:cs="Calibri"/>
                <w:color w:val="0F0F0F"/>
              </w:rPr>
            </w:pPr>
            <w:r>
              <w:rPr>
                <w:rFonts w:ascii="Calibri" w:hAnsi="Calibri" w:cs="Calibri"/>
                <w:color w:val="0F0F0F"/>
              </w:rPr>
              <w:t xml:space="preserve">Betreft een uniek volgnummer voor elke </w:t>
            </w:r>
            <w:proofErr w:type="spellStart"/>
            <w:r>
              <w:rPr>
                <w:rFonts w:ascii="Calibri" w:hAnsi="Calibri" w:cs="Calibri"/>
                <w:color w:val="0F0F0F"/>
              </w:rPr>
              <w:t>client</w:t>
            </w:r>
            <w:proofErr w:type="spellEnd"/>
            <w:r>
              <w:rPr>
                <w:rFonts w:ascii="Calibri" w:hAnsi="Calibri" w:cs="Calibri"/>
                <w:color w:val="0F0F0F"/>
              </w:rPr>
              <w:t xml:space="preserve"> (kind) die opgenomen is in de registratie teneinde de relatie te kunnen leggen tussen een gezaghebbende (zijnde een betrokkene in de rol van belanghebbende bij de zaak) en de kinderen waarover hij zij al dan niet </w:t>
            </w:r>
            <w:proofErr w:type="spellStart"/>
            <w:r>
              <w:rPr>
                <w:rFonts w:ascii="Calibri" w:hAnsi="Calibri" w:cs="Calibri"/>
                <w:color w:val="0F0F0F"/>
              </w:rPr>
              <w:t>geinformeerd</w:t>
            </w:r>
            <w:proofErr w:type="spellEnd"/>
            <w:r>
              <w:rPr>
                <w:rFonts w:ascii="Calibri" w:hAnsi="Calibri" w:cs="Calibri"/>
                <w:color w:val="0F0F0F"/>
              </w:rPr>
              <w:t xml:space="preserve"> is dat om een onderzoek verzocht is.</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N5</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1 - 99999</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clientvolgnummer</w:t>
            </w:r>
            <w:r>
              <w:fldChar w:fldCharType="end"/>
            </w:r>
          </w:p>
        </w:tc>
        <w:bookmarkEnd w:id="484"/>
      </w:tr>
      <w:bookmarkStart w:id="485" w:name="BKM_9062ADA6_C173_46b7_ADA7_15FE9B9908BA"/>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RNI-nummer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Registratienummer voor een niet-ingezetene.</w:t>
            </w:r>
            <w:r>
              <w:fldChar w:fldCharType="end"/>
            </w:r>
          </w:p>
          <w:p w:rsidR="009E3CC5" w:rsidRDefault="009E3CC5" w:rsidP="009E3CC5">
            <w:pPr>
              <w:rPr>
                <w:rFonts w:ascii="Calibri" w:hAnsi="Calibri" w:cs="Calibri"/>
                <w:color w:val="0F0F0F"/>
              </w:rPr>
            </w:pPr>
            <w:r w:rsidRPr="009E3CC5">
              <w:rPr>
                <w:rFonts w:ascii="Calibri" w:hAnsi="Calibri" w:cs="Calibri"/>
                <w:i/>
                <w:color w:val="0F0F0F"/>
              </w:rPr>
              <w:lastRenderedPageBreak/>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(1) de attribuutsoort moet van een waarde voorzien zijn indien noch het Burgerservicenummer (van de gerelateerde Natuurlijk persoon), noch het Vreemdelingennummer en noch de Beschrijvende identificatie van een waarde is voorzien (</w:t>
            </w:r>
            <w:proofErr w:type="spellStart"/>
            <w:r>
              <w:rPr>
                <w:rFonts w:ascii="Calibri" w:hAnsi="Calibri" w:cs="Calibri"/>
                <w:color w:val="0F0F0F"/>
              </w:rPr>
              <w:t>cq</w:t>
            </w:r>
            <w:proofErr w:type="spellEnd"/>
            <w:r>
              <w:rPr>
                <w:rFonts w:ascii="Calibri" w:hAnsi="Calibri" w:cs="Calibri"/>
                <w:color w:val="0F0F0F"/>
              </w:rPr>
              <w:t xml:space="preserve">. minimaal één van de unieke aanduidingen van de </w:t>
            </w:r>
            <w:proofErr w:type="spellStart"/>
            <w:r>
              <w:rPr>
                <w:rFonts w:ascii="Calibri" w:hAnsi="Calibri" w:cs="Calibri"/>
                <w:color w:val="0F0F0F"/>
              </w:rPr>
              <w:t>client</w:t>
            </w:r>
            <w:proofErr w:type="spellEnd"/>
            <w:r>
              <w:rPr>
                <w:rFonts w:ascii="Calibri" w:hAnsi="Calibri" w:cs="Calibri"/>
                <w:color w:val="0F0F0F"/>
              </w:rPr>
              <w:t xml:space="preserve"> moet een waarde hebben).</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AN9</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NPS.RNInummer</w:t>
            </w:r>
            <w:r>
              <w:fldChar w:fldCharType="end"/>
            </w:r>
          </w:p>
        </w:tc>
        <w:bookmarkEnd w:id="485"/>
      </w:tr>
      <w:bookmarkStart w:id="486" w:name="BKM_D7F5A40E_F1EE_4013_90F6_D68A5CD15987"/>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Vreemdelingennummer</w:t>
            </w:r>
            <w:r>
              <w:fldChar w:fldCharType="end"/>
            </w:r>
          </w:p>
        </w:tc>
        <w:tc>
          <w:tcPr>
            <w:tcW w:w="4050" w:type="dxa"/>
            <w:tcBorders>
              <w:top w:val="nil"/>
              <w:left w:val="nil"/>
              <w:bottom w:val="nil"/>
              <w:right w:val="nil"/>
            </w:tcBorders>
          </w:tcPr>
          <w:p w:rsidR="000A165E" w:rsidRDefault="0081663F" w:rsidP="001F5BF5">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uniek Nederlands registratienummer dat vanaf 22 juni 2003 aan een specifieke vreemdeling is toegekend.</w:t>
            </w:r>
            <w:r>
              <w:fldChar w:fldCharType="end"/>
            </w:r>
          </w:p>
          <w:p w:rsidR="00D16CF0" w:rsidRDefault="00D16CF0" w:rsidP="001F5BF5">
            <w:pPr>
              <w:rPr>
                <w:rFonts w:ascii="Calibri" w:hAnsi="Calibri" w:cs="Calibri"/>
                <w:color w:val="0F0F0F"/>
              </w:rPr>
            </w:pPr>
          </w:p>
          <w:p w:rsidR="009E3CC5" w:rsidRDefault="009E3CC5" w:rsidP="009E3CC5">
            <w:pPr>
              <w:rPr>
                <w:rFonts w:ascii="Calibri" w:hAnsi="Calibri" w:cs="Calibri"/>
                <w:color w:val="0F0F0F"/>
              </w:rPr>
            </w:pPr>
            <w:r w:rsidRPr="009E3CC5">
              <w:rPr>
                <w:rFonts w:ascii="Calibri" w:hAnsi="Calibri" w:cs="Calibri"/>
                <w:i/>
                <w:color w:val="0F0F0F"/>
              </w:rPr>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(1) de attribuutsoort moet van een waarde voorzien zijn indien noch het Burgerservicenummer (van de gerelateerde Natuurlijk persoon), noch het RNI-nummer en noch de Beschrijvende identificatie van een waarde is voorzien (</w:t>
            </w:r>
            <w:proofErr w:type="spellStart"/>
            <w:r>
              <w:rPr>
                <w:rFonts w:ascii="Calibri" w:hAnsi="Calibri" w:cs="Calibri"/>
                <w:color w:val="0F0F0F"/>
              </w:rPr>
              <w:t>cq</w:t>
            </w:r>
            <w:proofErr w:type="spellEnd"/>
            <w:r>
              <w:rPr>
                <w:rFonts w:ascii="Calibri" w:hAnsi="Calibri" w:cs="Calibri"/>
                <w:color w:val="0F0F0F"/>
              </w:rPr>
              <w:t xml:space="preserve">. minimaal één van de unieke aanduidingen van de </w:t>
            </w:r>
            <w:proofErr w:type="spellStart"/>
            <w:r>
              <w:rPr>
                <w:rFonts w:ascii="Calibri" w:hAnsi="Calibri" w:cs="Calibri"/>
                <w:color w:val="0F0F0F"/>
              </w:rPr>
              <w:t>client</w:t>
            </w:r>
            <w:proofErr w:type="spellEnd"/>
            <w:r>
              <w:rPr>
                <w:rFonts w:ascii="Calibri" w:hAnsi="Calibri" w:cs="Calibri"/>
                <w:color w:val="0F0F0F"/>
              </w:rPr>
              <w:t xml:space="preserve"> moet een waarde hebben).</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NPS.vreemdelingennummer</w:t>
            </w:r>
            <w:r>
              <w:fldChar w:fldCharType="end"/>
            </w:r>
          </w:p>
        </w:tc>
        <w:bookmarkEnd w:id="486"/>
      </w:tr>
      <w:bookmarkStart w:id="487" w:name="BKM_F3DD2E74_3AD2_4146_BC6D_5EAFD7F62DB0"/>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Beschrijvende identificatie</w:t>
            </w:r>
            <w:r>
              <w:fldChar w:fldCharType="end"/>
            </w:r>
          </w:p>
        </w:tc>
        <w:tc>
          <w:tcPr>
            <w:tcW w:w="4050" w:type="dxa"/>
            <w:tcBorders>
              <w:top w:val="nil"/>
              <w:left w:val="nil"/>
              <w:bottom w:val="nil"/>
              <w:right w:val="nil"/>
            </w:tcBorders>
          </w:tcPr>
          <w:p w:rsidR="000A165E" w:rsidRDefault="0081663F" w:rsidP="001F5BF5">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Beschrijving van omstandigheden, uiterlijkheden, vindplaats, tijdstip van aantreffen etc. indien er geen officiele documentatie ter identificatie beschikbaar is.</w:t>
            </w:r>
            <w:r>
              <w:fldChar w:fldCharType="end"/>
            </w:r>
          </w:p>
          <w:p w:rsidR="00D16CF0" w:rsidRDefault="00D16CF0" w:rsidP="001F5BF5">
            <w:pPr>
              <w:rPr>
                <w:rFonts w:ascii="Calibri" w:hAnsi="Calibri" w:cs="Calibri"/>
                <w:color w:val="0F0F0F"/>
              </w:rPr>
            </w:pPr>
          </w:p>
          <w:p w:rsidR="009E3CC5" w:rsidRDefault="009E3CC5" w:rsidP="009E3CC5">
            <w:pPr>
              <w:rPr>
                <w:rFonts w:ascii="Calibri" w:hAnsi="Calibri" w:cs="Calibri"/>
                <w:color w:val="0F0F0F"/>
              </w:rPr>
            </w:pPr>
            <w:r w:rsidRPr="009E3CC5">
              <w:rPr>
                <w:rFonts w:ascii="Calibri" w:hAnsi="Calibri" w:cs="Calibri"/>
                <w:i/>
                <w:color w:val="0F0F0F"/>
              </w:rPr>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 xml:space="preserve">(1) de attribuutsoort moet van een waarde voorzien zijn indien noch het Burgerservicenummer (van de </w:t>
            </w:r>
            <w:r>
              <w:rPr>
                <w:rFonts w:ascii="Calibri" w:hAnsi="Calibri" w:cs="Calibri"/>
                <w:color w:val="0F0F0F"/>
              </w:rPr>
              <w:lastRenderedPageBreak/>
              <w:t>gerelateerde Natuurlijk persoon), noch het RNI-nummer en noch het Vreemdelingennummer van een waarde is voorzien (</w:t>
            </w:r>
            <w:proofErr w:type="spellStart"/>
            <w:r>
              <w:rPr>
                <w:rFonts w:ascii="Calibri" w:hAnsi="Calibri" w:cs="Calibri"/>
                <w:color w:val="0F0F0F"/>
              </w:rPr>
              <w:t>cq</w:t>
            </w:r>
            <w:proofErr w:type="spellEnd"/>
            <w:r>
              <w:rPr>
                <w:rFonts w:ascii="Calibri" w:hAnsi="Calibri" w:cs="Calibri"/>
                <w:color w:val="0F0F0F"/>
              </w:rPr>
              <w:t xml:space="preserve">. minimaal één van de unieke aanduidingen van de </w:t>
            </w:r>
            <w:proofErr w:type="spellStart"/>
            <w:r>
              <w:rPr>
                <w:rFonts w:ascii="Calibri" w:hAnsi="Calibri" w:cs="Calibri"/>
                <w:color w:val="0F0F0F"/>
              </w:rPr>
              <w:t>client</w:t>
            </w:r>
            <w:proofErr w:type="spellEnd"/>
            <w:r>
              <w:rPr>
                <w:rFonts w:ascii="Calibri" w:hAnsi="Calibri" w:cs="Calibri"/>
                <w:color w:val="0F0F0F"/>
              </w:rPr>
              <w:t xml:space="preserve"> moet een waarde hebben).</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NPS.beschrijvendeIdentificatie</w:t>
            </w:r>
            <w:r>
              <w:fldChar w:fldCharType="end"/>
            </w:r>
          </w:p>
        </w:tc>
        <w:bookmarkEnd w:id="487"/>
      </w:tr>
    </w:tbl>
    <w:p w:rsidR="000A165E" w:rsidRDefault="000A165E" w:rsidP="000A165E">
      <w:pPr>
        <w:rPr>
          <w:rFonts w:ascii="Calibri" w:hAnsi="Calibri" w:cs="Calibri"/>
        </w:rPr>
      </w:pPr>
    </w:p>
    <w:p w:rsidR="000A165E" w:rsidRDefault="000A165E" w:rsidP="00D049DA">
      <w:pPr>
        <w:rPr>
          <w:rFonts w:ascii="Calibri" w:hAnsi="Calibri" w:cs="Calibri"/>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(RvdK)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betreft</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betreft</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OBJECT (client)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82"/>
    </w:tbl>
    <w:p w:rsidR="000A165E" w:rsidRDefault="000A165E" w:rsidP="000A165E">
      <w:pPr>
        <w:rPr>
          <w:rFonts w:ascii="Calibri" w:hAnsi="Calibri" w:cs="Calibri"/>
        </w:rPr>
      </w:pPr>
    </w:p>
    <w:bookmarkStart w:id="488" w:name="BKM_1F94B586_C3CB_4019_8D79_E0BD39D63A6C"/>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89" w:name="_Toc392157294"/>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OBJECT: NATUURLIJK PERSOON</w:t>
      </w:r>
      <w:bookmarkEnd w:id="489"/>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een mens.</w: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NPS</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Unieke aanduiding OBJECT</w:t>
            </w:r>
            <w:r w:rsidR="009E3CC5">
              <w:rPr>
                <w:rFonts w:ascii="Calibri" w:hAnsi="Calibri" w:cs="Calibri"/>
                <w:color w:val="0F0F0F"/>
              </w:rPr>
              <w:t xml:space="preserve"> (Client)</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490" w:name="BKM_63120248_CB71_48c6_9801_C34452B67AC4"/>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Burgerservicenummer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9E3CC5" w:rsidRDefault="009E3CC5" w:rsidP="001F5BF5">
            <w:pPr>
              <w:rPr>
                <w:rFonts w:ascii="Calibri" w:hAnsi="Calibri" w:cs="Calibri"/>
                <w:color w:val="0F0F0F"/>
              </w:rPr>
            </w:pPr>
            <w:r w:rsidRPr="009E3CC5">
              <w:rPr>
                <w:rFonts w:ascii="Calibri" w:hAnsi="Calibri" w:cs="Calibri"/>
                <w:i/>
                <w:color w:val="0F0F0F"/>
              </w:rPr>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 xml:space="preserve">(1) de attribuutsoort moet van een waarde voorzien zijn indien noch het RNI-nummer, noch het </w:t>
            </w:r>
            <w:r>
              <w:rPr>
                <w:rFonts w:ascii="Calibri" w:hAnsi="Calibri" w:cs="Calibri"/>
                <w:color w:val="0F0F0F"/>
              </w:rPr>
              <w:lastRenderedPageBreak/>
              <w:t>Vreemdelingennummer en noch de Beschrijvende identificatie van OBJECT (Client) van een waarde is voorzien (</w:t>
            </w:r>
            <w:proofErr w:type="spellStart"/>
            <w:r>
              <w:rPr>
                <w:rFonts w:ascii="Calibri" w:hAnsi="Calibri" w:cs="Calibri"/>
                <w:color w:val="0F0F0F"/>
              </w:rPr>
              <w:t>cq</w:t>
            </w:r>
            <w:proofErr w:type="spellEnd"/>
            <w:r>
              <w:rPr>
                <w:rFonts w:ascii="Calibri" w:hAnsi="Calibri" w:cs="Calibri"/>
                <w:color w:val="0F0F0F"/>
              </w:rPr>
              <w:t xml:space="preserve">. minimaal één van de unieke aanduidingen van de </w:t>
            </w:r>
            <w:proofErr w:type="spellStart"/>
            <w:r>
              <w:rPr>
                <w:rFonts w:ascii="Calibri" w:hAnsi="Calibri" w:cs="Calibri"/>
                <w:color w:val="0F0F0F"/>
              </w:rPr>
              <w:t>client</w:t>
            </w:r>
            <w:proofErr w:type="spellEnd"/>
            <w:r>
              <w:rPr>
                <w:rFonts w:ascii="Calibri" w:hAnsi="Calibri" w:cs="Calibri"/>
                <w:color w:val="0F0F0F"/>
              </w:rPr>
              <w:t xml:space="preserve"> moet een waarde hebben).</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AN9</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RSGB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burgerservicenummer</w:t>
            </w:r>
            <w:r>
              <w:fldChar w:fldCharType="end"/>
            </w:r>
          </w:p>
        </w:tc>
        <w:bookmarkEnd w:id="490"/>
      </w:tr>
      <w:bookmarkStart w:id="491" w:name="BKM_F211D3E0_97C5_4686_BA8F_8A6EA554173D"/>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Voornamen</w:t>
            </w:r>
            <w:r>
              <w:fldChar w:fldCharType="end"/>
            </w:r>
          </w:p>
        </w:tc>
        <w:tc>
          <w:tcPr>
            <w:tcW w:w="405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rPr>
              <w:t>De verzameling namen die, gescheiden door spaties, aan de</w:t>
            </w:r>
            <w:r w:rsidR="00D16CF0">
              <w:rPr>
                <w:rFonts w:ascii="Calibri" w:hAnsi="Calibri" w:cs="Calibri"/>
              </w:rPr>
              <w:t xml:space="preserve"> </w:t>
            </w:r>
            <w:r w:rsidR="000A165E">
              <w:rPr>
                <w:rFonts w:ascii="Calibri" w:hAnsi="Calibri" w:cs="Calibri"/>
              </w:rPr>
              <w:t>geslachtsnaam voorafgaat.</w:t>
            </w:r>
          </w:p>
          <w:p w:rsidR="00D16CF0" w:rsidRDefault="00D16CF0" w:rsidP="001F5BF5">
            <w:pPr>
              <w:rPr>
                <w:rFonts w:ascii="Calibri" w:hAnsi="Calibri" w:cs="Calibri"/>
                <w:color w:val="0F0F0F"/>
              </w:rPr>
            </w:pPr>
          </w:p>
          <w:p w:rsidR="009E3CC5" w:rsidRDefault="00794B1E" w:rsidP="001F5BF5">
            <w:pPr>
              <w:rPr>
                <w:rFonts w:ascii="Calibri" w:hAnsi="Calibri" w:cs="Calibri"/>
                <w:color w:val="0F0F0F"/>
              </w:rPr>
            </w:pPr>
            <w:r w:rsidRPr="00794B1E">
              <w:rPr>
                <w:rFonts w:ascii="Calibri" w:hAnsi="Calibri" w:cs="Calibri"/>
                <w:i/>
                <w:color w:val="0F0F0F"/>
              </w:rPr>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 xml:space="preserve">(1) </w:t>
            </w:r>
            <w:r w:rsidR="00794B1E">
              <w:rPr>
                <w:rFonts w:ascii="Calibri" w:hAnsi="Calibri" w:cs="Calibri"/>
                <w:color w:val="0F0F0F"/>
              </w:rPr>
              <w:t>de attribuutsoort moet van een waarde voorzien zijn indien ‘ZAAKOBJECT. Relatieomschrijving’ van de relatie tussen het OBJECT, zijnde de NATUURLIJK PERSOON, en de ZAAK (Gemeente) de waarde “Client (kind)” heeft</w:t>
            </w:r>
            <w:r>
              <w:rPr>
                <w:rFonts w:ascii="Calibri" w:hAnsi="Calibri" w:cs="Calibri"/>
                <w:color w:val="0F0F0F"/>
              </w:rPr>
              <w:t xml:space="preserve">  (</w:t>
            </w:r>
            <w:r w:rsidR="00727153">
              <w:rPr>
                <w:rFonts w:ascii="Calibri" w:hAnsi="Calibri" w:cs="Calibri"/>
                <w:color w:val="0F0F0F"/>
              </w:rPr>
              <w:t>d.w.z</w:t>
            </w:r>
            <w:r>
              <w:rPr>
                <w:rFonts w:ascii="Calibri" w:hAnsi="Calibri" w:cs="Calibri"/>
                <w:color w:val="0F0F0F"/>
              </w:rPr>
              <w:t>. van een geboren kind moet een voornaam ingevuld zijn)</w:t>
            </w:r>
            <w:r w:rsidR="00794B1E">
              <w:rPr>
                <w:rFonts w:ascii="Calibri" w:hAnsi="Calibri" w:cs="Calibri"/>
                <w:color w:val="0F0F0F"/>
              </w:rPr>
              <w:t>.</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voornamen</w:t>
            </w:r>
            <w:r>
              <w:fldChar w:fldCharType="end"/>
            </w:r>
          </w:p>
        </w:tc>
        <w:bookmarkEnd w:id="491"/>
      </w:tr>
      <w:bookmarkStart w:id="492" w:name="BKM_72B8D1D8_4882_470e_AEEE_86BA44D6F3BB"/>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Voorvoegsel geslachtsnaam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Dat deel van de geslachtsnaam dat voorkomt in GBA Tabel 36, Voorvoegseltabel en, gescheiden door een spatie, vooraf gaat aan de rest van de geslachtsnaam.</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Waarden die voorkomen in de Tabel 36, Voorvoegseltabel.</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voorvoegselGeslachtsnaam</w:t>
            </w:r>
            <w:r>
              <w:fldChar w:fldCharType="end"/>
            </w:r>
          </w:p>
        </w:tc>
        <w:bookmarkEnd w:id="492"/>
      </w:tr>
      <w:bookmarkStart w:id="493" w:name="BKM_BEDB0746_B62D_4272_841D_81E72766770B"/>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Geslachtsnaam</w:t>
            </w:r>
            <w:r>
              <w:fldChar w:fldCharType="end"/>
            </w:r>
          </w:p>
        </w:tc>
        <w:tc>
          <w:tcPr>
            <w:tcW w:w="4050" w:type="dxa"/>
            <w:tcBorders>
              <w:top w:val="nil"/>
              <w:left w:val="nil"/>
              <w:bottom w:val="nil"/>
              <w:right w:val="nil"/>
            </w:tcBorders>
          </w:tcPr>
          <w:p w:rsidR="000A165E" w:rsidRDefault="0081663F" w:rsidP="001F5BF5">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(geslachts)naam waarvan de eventueel aanwezige voorvoegsels en adellijke titel/predikaat zijn afgesplitst.</w:t>
            </w:r>
            <w:r>
              <w:fldChar w:fldCharType="end"/>
            </w:r>
          </w:p>
          <w:p w:rsidR="00D16CF0" w:rsidRDefault="00D16CF0" w:rsidP="001F5BF5">
            <w:pPr>
              <w:rPr>
                <w:rFonts w:ascii="Calibri" w:hAnsi="Calibri" w:cs="Calibri"/>
                <w:color w:val="0F0F0F"/>
              </w:rPr>
            </w:pPr>
          </w:p>
          <w:p w:rsidR="009E3CC5" w:rsidRDefault="00794B1E" w:rsidP="001F5BF5">
            <w:pPr>
              <w:rPr>
                <w:rFonts w:ascii="Calibri" w:hAnsi="Calibri" w:cs="Calibri"/>
                <w:color w:val="0F0F0F"/>
              </w:rPr>
            </w:pPr>
            <w:r w:rsidRPr="00794B1E">
              <w:rPr>
                <w:rFonts w:ascii="Calibri" w:hAnsi="Calibri" w:cs="Calibri"/>
                <w:i/>
                <w:color w:val="0F0F0F"/>
              </w:rPr>
              <w:t>Regels</w:t>
            </w:r>
            <w:r>
              <w:rPr>
                <w:rFonts w:ascii="Calibri" w:hAnsi="Calibri" w:cs="Calibri"/>
                <w:color w:val="0F0F0F"/>
              </w:rPr>
              <w:t xml:space="preserve">: </w:t>
            </w:r>
          </w:p>
          <w:p w:rsidR="000A165E" w:rsidRDefault="009E3CC5" w:rsidP="001F5BF5">
            <w:pPr>
              <w:rPr>
                <w:rFonts w:ascii="Calibri" w:hAnsi="Calibri" w:cs="Calibri"/>
                <w:color w:val="0F0F0F"/>
              </w:rPr>
            </w:pPr>
            <w:r>
              <w:rPr>
                <w:rFonts w:ascii="Calibri" w:hAnsi="Calibri" w:cs="Calibri"/>
                <w:color w:val="0F0F0F"/>
              </w:rPr>
              <w:t xml:space="preserve">(1) </w:t>
            </w:r>
            <w:r w:rsidR="00794B1E">
              <w:rPr>
                <w:rFonts w:ascii="Calibri" w:hAnsi="Calibri" w:cs="Calibri"/>
                <w:color w:val="0F0F0F"/>
              </w:rPr>
              <w:t xml:space="preserve">de attribuutsoort moet van een waarde voorzien zijn indien ‘ZAAKOBJECT. Relatieomschrijving’ van de relatie tussen het OBJECT, zijnde de NATUURLIJK </w:t>
            </w:r>
            <w:r w:rsidR="00794B1E">
              <w:rPr>
                <w:rFonts w:ascii="Calibri" w:hAnsi="Calibri" w:cs="Calibri"/>
                <w:color w:val="0F0F0F"/>
              </w:rPr>
              <w:lastRenderedPageBreak/>
              <w:t>PERSOON, en de ZAAK (Gemeente) de waarde “Client (kind)” heeft</w:t>
            </w:r>
            <w:r>
              <w:rPr>
                <w:rFonts w:ascii="Calibri" w:hAnsi="Calibri" w:cs="Calibri"/>
                <w:color w:val="0F0F0F"/>
              </w:rPr>
              <w:t xml:space="preserve"> (</w:t>
            </w:r>
            <w:r w:rsidR="00727153">
              <w:rPr>
                <w:rFonts w:ascii="Calibri" w:hAnsi="Calibri" w:cs="Calibri"/>
                <w:color w:val="0F0F0F"/>
              </w:rPr>
              <w:t>d.w.z.</w:t>
            </w:r>
            <w:r>
              <w:rPr>
                <w:rFonts w:ascii="Calibri" w:hAnsi="Calibri" w:cs="Calibri"/>
                <w:color w:val="0F0F0F"/>
              </w:rPr>
              <w:t xml:space="preserve"> van een geboren kind moet de geslachtsnaam een waarde hebben)</w:t>
            </w:r>
            <w:r w:rsidR="00794B1E">
              <w:rPr>
                <w:rFonts w:ascii="Calibri" w:hAnsi="Calibri" w:cs="Calibri"/>
                <w:color w:val="0F0F0F"/>
              </w:rPr>
              <w:t>.</w:t>
            </w:r>
          </w:p>
          <w:p w:rsidR="00D16CF0" w:rsidRDefault="00D16CF0" w:rsidP="001F5BF5">
            <w:pPr>
              <w:rPr>
                <w:rFonts w:ascii="Calibri" w:hAnsi="Calibri" w:cs="Calibri"/>
                <w:color w:val="0F0F0F"/>
              </w:rPr>
            </w:pPr>
          </w:p>
          <w:p w:rsidR="000A165E" w:rsidRDefault="000A165E" w:rsidP="009E3CC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geslachtsnaam</w:t>
            </w:r>
            <w:r>
              <w:fldChar w:fldCharType="end"/>
            </w:r>
          </w:p>
        </w:tc>
        <w:bookmarkEnd w:id="493"/>
      </w:tr>
      <w:bookmarkStart w:id="494" w:name="BKM_8C888294_65EF_4e7f_A98F_57932B45C197"/>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Voorletters aanschrijving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voorletters waarmee een persoon aangeschreven wil worden.</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Het attribuutsoort biedt de mogelijkheid de natuurlijk persoon zelf te laten bepalen hoe hij aangeschreven wil worden indien in de aanschrijving gebruik gemaakt wordt van voorletters. Bijvoorbeeld “A.C.’’ maar ook “</w:t>
            </w:r>
            <w:proofErr w:type="spellStart"/>
            <w:r>
              <w:rPr>
                <w:rFonts w:ascii="Calibri" w:hAnsi="Calibri" w:cs="Calibri"/>
                <w:color w:val="0F0F0F"/>
              </w:rPr>
              <w:t>Ch.IJ</w:t>
            </w:r>
            <w:proofErr w:type="spellEnd"/>
            <w:r>
              <w:rPr>
                <w:rFonts w:ascii="Calibri" w:hAnsi="Calibri" w:cs="Calibri"/>
                <w:color w:val="0F0F0F"/>
              </w:rPr>
              <w:t>.”.</w:t>
            </w:r>
          </w:p>
          <w:p w:rsidR="000A165E" w:rsidRDefault="000A165E" w:rsidP="001F5BF5">
            <w:pPr>
              <w:rPr>
                <w:rFonts w:ascii="Calibri" w:hAnsi="Calibri" w:cs="Calibri"/>
                <w:color w:val="0F0F0F"/>
              </w:rPr>
            </w:pPr>
            <w:r>
              <w:rPr>
                <w:rFonts w:ascii="Calibri" w:hAnsi="Calibri" w:cs="Calibri"/>
                <w:color w:val="0F0F0F"/>
              </w:rPr>
              <w:t>Indien geen opgave is gedaan bevat het attribuut de eerste letters van de voornamen van de persoon gescheiden door punten.</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voorletters</w:t>
            </w:r>
            <w:r>
              <w:fldChar w:fldCharType="end"/>
            </w:r>
          </w:p>
        </w:tc>
        <w:bookmarkEnd w:id="494"/>
      </w:tr>
      <w:bookmarkStart w:id="495" w:name="BKM_8D3CFD06_695C_4b80_A9D7_50A803C85358"/>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Geslachtsaanduiding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aanduiding die aangeeft dat de ingeschrevene een man of een vrouw is, of dat het geslacht (nog) onbekend is.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M (= Man)</w:t>
            </w:r>
          </w:p>
          <w:p w:rsidR="000A165E" w:rsidRDefault="000A165E" w:rsidP="001F5BF5">
            <w:pPr>
              <w:rPr>
                <w:rFonts w:ascii="Calibri" w:hAnsi="Calibri" w:cs="Calibri"/>
                <w:color w:val="0F0F0F"/>
              </w:rPr>
            </w:pPr>
            <w:r>
              <w:rPr>
                <w:rFonts w:ascii="Calibri" w:hAnsi="Calibri" w:cs="Calibri"/>
                <w:color w:val="0F0F0F"/>
              </w:rPr>
              <w:t>V (= Vrouw)</w:t>
            </w:r>
          </w:p>
          <w:p w:rsidR="000A165E" w:rsidRDefault="000A165E" w:rsidP="001F5BF5">
            <w:pPr>
              <w:rPr>
                <w:rFonts w:ascii="Calibri" w:hAnsi="Calibri" w:cs="Calibri"/>
                <w:color w:val="0F0F0F"/>
              </w:rPr>
            </w:pPr>
            <w:r>
              <w:rPr>
                <w:rFonts w:ascii="Calibri" w:hAnsi="Calibri" w:cs="Calibri"/>
                <w:color w:val="0F0F0F"/>
              </w:rPr>
              <w:t>O (= Onbekend)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geslachtsaanduiding</w:t>
            </w:r>
            <w:r>
              <w:fldChar w:fldCharType="end"/>
            </w:r>
          </w:p>
        </w:tc>
        <w:bookmarkEnd w:id="495"/>
      </w:tr>
      <w:bookmarkStart w:id="496" w:name="BKM_8E7288EA_2867_438f_9A45_FA3FC7DD29DD"/>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Geboortedatum</w:t>
            </w:r>
            <w:r>
              <w:fldChar w:fldCharType="end"/>
            </w:r>
          </w:p>
        </w:tc>
        <w:tc>
          <w:tcPr>
            <w:tcW w:w="4050" w:type="dxa"/>
            <w:tcBorders>
              <w:top w:val="nil"/>
              <w:left w:val="nil"/>
              <w:bottom w:val="nil"/>
              <w:right w:val="nil"/>
            </w:tcBorders>
          </w:tcPr>
          <w:p w:rsidR="000A165E" w:rsidRDefault="0081663F" w:rsidP="001F5BF5">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datum waarop de ingeschreven natuurlijk persoon is geboren.</w:t>
            </w:r>
            <w:r>
              <w:fldChar w:fldCharType="end"/>
            </w:r>
          </w:p>
          <w:p w:rsidR="00D16CF0" w:rsidRDefault="00D16CF0" w:rsidP="001F5BF5">
            <w:pPr>
              <w:rPr>
                <w:rFonts w:ascii="Calibri" w:hAnsi="Calibri" w:cs="Calibri"/>
                <w:color w:val="0F0F0F"/>
              </w:rPr>
            </w:pPr>
          </w:p>
          <w:p w:rsidR="000A165E" w:rsidRDefault="00727153" w:rsidP="001F5BF5">
            <w:pPr>
              <w:rPr>
                <w:rFonts w:ascii="Calibri" w:hAnsi="Calibri" w:cs="Calibri"/>
                <w:color w:val="0F0F0F"/>
              </w:rPr>
            </w:pPr>
            <w:r w:rsidRPr="00D16CF0">
              <w:rPr>
                <w:rFonts w:ascii="Calibri" w:hAnsi="Calibri" w:cs="Calibri"/>
                <w:i/>
                <w:color w:val="0F0F0F"/>
              </w:rPr>
              <w:t>Regels</w:t>
            </w:r>
            <w:r>
              <w:rPr>
                <w:rFonts w:ascii="Calibri" w:hAnsi="Calibri" w:cs="Calibri"/>
                <w:color w:val="0F0F0F"/>
              </w:rPr>
              <w:t>:</w:t>
            </w:r>
          </w:p>
          <w:p w:rsidR="00727153" w:rsidRDefault="00727153" w:rsidP="001F5BF5">
            <w:pPr>
              <w:rPr>
                <w:rFonts w:ascii="Calibri" w:hAnsi="Calibri" w:cs="Calibri"/>
                <w:color w:val="0F0F0F"/>
              </w:rPr>
            </w:pPr>
            <w:r>
              <w:rPr>
                <w:rFonts w:ascii="Calibri" w:hAnsi="Calibri" w:cs="Calibri"/>
                <w:color w:val="0F0F0F"/>
              </w:rPr>
              <w:t>(1) De attribuutsoort moet van een waarde voorzien zijn indien ‘ZAAKOBJECT. Relatieomschrijving’ van de relatie tussen het OBJECT, zijnde de NATUURLIJK PERSOON, en de ZAAK (Gemeente) de waarde “Client (ongeboren kind)” heeft (d.w.z. van een ongeboren kind moet de vermoedelijke geboortedatum vermeld worden).</w:t>
            </w:r>
          </w:p>
          <w:p w:rsidR="00D16CF0" w:rsidRDefault="00D16CF0" w:rsidP="001F5BF5">
            <w:pPr>
              <w:rPr>
                <w:rFonts w:ascii="Calibri" w:hAnsi="Calibri" w:cs="Calibri"/>
                <w:color w:val="0F0F0F"/>
              </w:rPr>
            </w:pPr>
          </w:p>
          <w:p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N8</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Mogelijke waarden </w:t>
            </w:r>
            <w:proofErr w:type="spellStart"/>
            <w:r>
              <w:rPr>
                <w:rFonts w:ascii="Calibri" w:hAnsi="Calibri" w:cs="Calibri"/>
                <w:color w:val="0F0F0F"/>
              </w:rPr>
              <w:t>jjjjmmdd</w:t>
            </w:r>
            <w:proofErr w:type="spellEnd"/>
            <w:r>
              <w:rPr>
                <w:rFonts w:ascii="Calibri" w:hAnsi="Calibri" w:cs="Calibri"/>
                <w:color w:val="0F0F0F"/>
              </w:rPr>
              <w:t>, jjjjmm00, jjjj0000, 00000000.</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geboortedatum</w:t>
            </w:r>
            <w:r>
              <w:fldChar w:fldCharType="end"/>
            </w:r>
          </w:p>
        </w:tc>
        <w:bookmarkEnd w:id="496"/>
      </w:tr>
      <w:bookmarkStart w:id="497" w:name="BKM_B417575A_4326_465e_82AE_C892DFE078C6"/>
      <w:tr w:rsidR="00032331" w:rsidTr="001F5BF5">
        <w:tc>
          <w:tcPr>
            <w:tcW w:w="1710" w:type="dxa"/>
            <w:tcBorders>
              <w:top w:val="nil"/>
              <w:left w:val="nil"/>
              <w:bottom w:val="nil"/>
              <w:right w:val="nil"/>
            </w:tcBorders>
          </w:tcPr>
          <w:p w:rsidR="00032331" w:rsidRDefault="0081663F" w:rsidP="001F5BF5">
            <w:pPr>
              <w:rPr>
                <w:rFonts w:ascii="Calibri" w:hAnsi="Calibri" w:cs="Calibri"/>
                <w:color w:val="0F0F0F"/>
              </w:rPr>
            </w:pPr>
            <w:r>
              <w:lastRenderedPageBreak/>
              <w:fldChar w:fldCharType="begin" w:fldLock="1"/>
            </w:r>
            <w:r w:rsidR="00032331">
              <w:instrText xml:space="preserve">MERGEFIELD </w:instrText>
            </w:r>
            <w:r w:rsidR="00032331">
              <w:rPr>
                <w:rFonts w:ascii="Calibri" w:hAnsi="Calibri" w:cs="Calibri"/>
                <w:color w:val="0F0F0F"/>
              </w:rPr>
              <w:instrText>Att.Name</w:instrText>
            </w:r>
            <w:r>
              <w:fldChar w:fldCharType="separate"/>
            </w:r>
            <w:r w:rsidR="00032331">
              <w:rPr>
                <w:rFonts w:ascii="Calibri" w:hAnsi="Calibri" w:cs="Calibri"/>
                <w:color w:val="0F0F0F"/>
              </w:rPr>
              <w:t>E-mail-adres</w:t>
            </w:r>
            <w:r>
              <w:fldChar w:fldCharType="end"/>
            </w:r>
          </w:p>
        </w:tc>
        <w:tc>
          <w:tcPr>
            <w:tcW w:w="4050" w:type="dxa"/>
            <w:tcBorders>
              <w:top w:val="nil"/>
              <w:left w:val="nil"/>
              <w:bottom w:val="nil"/>
              <w:right w:val="nil"/>
            </w:tcBorders>
          </w:tcPr>
          <w:p w:rsidR="00032331" w:rsidRDefault="0081663F" w:rsidP="00753C3D">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Att.Notes</w:instrText>
            </w:r>
            <w:r>
              <w:fldChar w:fldCharType="end"/>
            </w:r>
          </w:p>
          <w:p w:rsidR="00032331" w:rsidRDefault="00032331" w:rsidP="00753C3D">
            <w:pPr>
              <w:rPr>
                <w:rFonts w:ascii="Calibri" w:hAnsi="Calibri" w:cs="Calibri"/>
                <w:color w:val="0F0F0F"/>
              </w:rPr>
            </w:pPr>
          </w:p>
          <w:p w:rsidR="00032331" w:rsidRDefault="00032331" w:rsidP="00753C3D">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32331" w:rsidRDefault="0081663F" w:rsidP="001F5BF5">
            <w:pPr>
              <w:rPr>
                <w:rFonts w:ascii="Calibri" w:hAnsi="Calibri" w:cs="Calibri"/>
              </w:rPr>
            </w:pPr>
            <w:r>
              <w:fldChar w:fldCharType="begin" w:fldLock="1"/>
            </w:r>
            <w:r w:rsidR="00032331">
              <w:instrText xml:space="preserve">MERGEFIELD </w:instrText>
            </w:r>
            <w:r w:rsidR="00032331">
              <w:rPr>
                <w:rFonts w:ascii="Calibri" w:hAnsi="Calibri" w:cs="Calibri"/>
              </w:rPr>
              <w:instrText>Att.Type</w:instrText>
            </w:r>
            <w:r>
              <w:fldChar w:fldCharType="separate"/>
            </w:r>
            <w:r w:rsidR="00032331">
              <w:rPr>
                <w:rFonts w:ascii="Calibri" w:hAnsi="Calibri" w:cs="Calibri"/>
              </w:rPr>
              <w:t>String</w:t>
            </w:r>
            <w:r>
              <w:fldChar w:fldCharType="end"/>
            </w:r>
          </w:p>
        </w:tc>
        <w:tc>
          <w:tcPr>
            <w:tcW w:w="126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Att.LowerBound</w:instrText>
            </w:r>
            <w:r>
              <w:fldChar w:fldCharType="separate"/>
            </w:r>
            <w:r w:rsidR="00032331">
              <w:rPr>
                <w:rFonts w:ascii="Calibri" w:hAnsi="Calibri" w:cs="Calibri"/>
                <w:color w:val="0F0F0F"/>
              </w:rPr>
              <w:t>0</w:t>
            </w:r>
            <w:r>
              <w:fldChar w:fldCharType="end"/>
            </w:r>
            <w:r w:rsidR="00032331">
              <w:rPr>
                <w:rFonts w:ascii="Calibri" w:hAnsi="Calibri" w:cs="Calibri"/>
                <w:color w:val="0F0F0F"/>
              </w:rPr>
              <w:t xml:space="preserve"> - </w:t>
            </w:r>
            <w:r>
              <w:rPr>
                <w:rFonts w:ascii="Calibri" w:hAnsi="Calibri" w:cs="Calibri"/>
                <w:color w:val="0F0F0F"/>
              </w:rPr>
              <w:fldChar w:fldCharType="begin" w:fldLock="1"/>
            </w:r>
            <w:r w:rsidR="00032331">
              <w:rPr>
                <w:rFonts w:ascii="Calibri" w:hAnsi="Calibri" w:cs="Calibri"/>
                <w:color w:val="0F0F0F"/>
              </w:rPr>
              <w:instrText>MERGEFIELD Att.UpperBound</w:instrText>
            </w:r>
            <w:r>
              <w:rPr>
                <w:rFonts w:ascii="Calibri" w:hAnsi="Calibri" w:cs="Calibri"/>
                <w:color w:val="0F0F0F"/>
              </w:rPr>
              <w:fldChar w:fldCharType="separate"/>
            </w:r>
            <w:r w:rsidR="00032331">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32331" w:rsidRDefault="00032331"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32331" w:rsidRDefault="00032331" w:rsidP="001F5BF5">
            <w:pPr>
              <w:rPr>
                <w:rFonts w:ascii="Calibri" w:hAnsi="Calibri" w:cs="Calibri"/>
                <w:color w:val="0F0F0F"/>
              </w:rPr>
            </w:pPr>
          </w:p>
        </w:tc>
        <w:tc>
          <w:tcPr>
            <w:tcW w:w="135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Att.Alias</w:instrText>
            </w:r>
            <w:r>
              <w:fldChar w:fldCharType="separate"/>
            </w:r>
            <w:r w:rsidR="00032331">
              <w:rPr>
                <w:rFonts w:ascii="Calibri" w:hAnsi="Calibri" w:cs="Calibri"/>
                <w:color w:val="0F0F0F"/>
              </w:rPr>
              <w:t>emailadres</w:t>
            </w:r>
            <w:r>
              <w:fldChar w:fldCharType="end"/>
            </w:r>
          </w:p>
        </w:tc>
        <w:bookmarkEnd w:id="497"/>
      </w:tr>
      <w:bookmarkStart w:id="498" w:name="BKM_7AE09FB5_8BA9_4883_8C48_12F7ED1BBF4C"/>
      <w:tr w:rsidR="00032331" w:rsidTr="001F5BF5">
        <w:tc>
          <w:tcPr>
            <w:tcW w:w="171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Att.Name</w:instrText>
            </w:r>
            <w:r>
              <w:fldChar w:fldCharType="separate"/>
            </w:r>
            <w:r w:rsidR="00032331">
              <w:rPr>
                <w:rFonts w:ascii="Calibri" w:hAnsi="Calibri" w:cs="Calibri"/>
                <w:color w:val="0F0F0F"/>
              </w:rPr>
              <w:t>Telefoonnummer</w:t>
            </w:r>
            <w:r>
              <w:fldChar w:fldCharType="end"/>
            </w:r>
          </w:p>
        </w:tc>
        <w:tc>
          <w:tcPr>
            <w:tcW w:w="4050" w:type="dxa"/>
            <w:tcBorders>
              <w:top w:val="nil"/>
              <w:left w:val="nil"/>
              <w:bottom w:val="nil"/>
              <w:right w:val="nil"/>
            </w:tcBorders>
          </w:tcPr>
          <w:p w:rsidR="00032331" w:rsidRDefault="0081663F" w:rsidP="00753C3D">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Att.Notes</w:instrText>
            </w:r>
            <w:r>
              <w:fldChar w:fldCharType="end"/>
            </w:r>
          </w:p>
          <w:p w:rsidR="00056802" w:rsidRDefault="00056802" w:rsidP="00753C3D">
            <w:pPr>
              <w:rPr>
                <w:rFonts w:ascii="Calibri" w:hAnsi="Calibri" w:cs="Calibri"/>
                <w:color w:val="0F0F0F"/>
              </w:rPr>
            </w:pPr>
            <w:r w:rsidRPr="00056802">
              <w:rPr>
                <w:rFonts w:ascii="Calibri" w:hAnsi="Calibri" w:cs="Calibri"/>
                <w:i/>
                <w:color w:val="0F0F0F"/>
              </w:rPr>
              <w:t>Regels</w:t>
            </w:r>
            <w:r>
              <w:rPr>
                <w:rFonts w:ascii="Calibri" w:hAnsi="Calibri" w:cs="Calibri"/>
                <w:color w:val="0F0F0F"/>
              </w:rPr>
              <w:t>:</w:t>
            </w:r>
          </w:p>
          <w:p w:rsidR="00056802" w:rsidRDefault="00056802" w:rsidP="00753C3D">
            <w:pPr>
              <w:rPr>
                <w:rFonts w:ascii="Calibri" w:hAnsi="Calibri" w:cs="Calibri"/>
                <w:color w:val="0F0F0F"/>
              </w:rPr>
            </w:pPr>
          </w:p>
          <w:p w:rsidR="00032331" w:rsidRDefault="00032331" w:rsidP="00753C3D">
            <w:pPr>
              <w:rPr>
                <w:rFonts w:ascii="Calibri" w:hAnsi="Calibri" w:cs="Calibri"/>
                <w:color w:val="0F0F0F"/>
              </w:rPr>
            </w:pPr>
            <w:r w:rsidRPr="00056802">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rsidR="00032331" w:rsidRDefault="0081663F" w:rsidP="001F5BF5">
            <w:pPr>
              <w:rPr>
                <w:rFonts w:ascii="Calibri" w:hAnsi="Calibri" w:cs="Calibri"/>
              </w:rPr>
            </w:pPr>
            <w:r>
              <w:fldChar w:fldCharType="begin" w:fldLock="1"/>
            </w:r>
            <w:r w:rsidR="00032331">
              <w:instrText xml:space="preserve">MERGEFIELD </w:instrText>
            </w:r>
            <w:r w:rsidR="00032331">
              <w:rPr>
                <w:rFonts w:ascii="Calibri" w:hAnsi="Calibri" w:cs="Calibri"/>
              </w:rPr>
              <w:instrText>Att.Type</w:instrText>
            </w:r>
            <w:r>
              <w:fldChar w:fldCharType="separate"/>
            </w:r>
            <w:r w:rsidR="00032331">
              <w:rPr>
                <w:rFonts w:ascii="Calibri" w:hAnsi="Calibri" w:cs="Calibri"/>
              </w:rPr>
              <w:t>int</w:t>
            </w:r>
            <w:r>
              <w:fldChar w:fldCharType="end"/>
            </w:r>
          </w:p>
        </w:tc>
        <w:tc>
          <w:tcPr>
            <w:tcW w:w="126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Att.LowerBound</w:instrText>
            </w:r>
            <w:r>
              <w:fldChar w:fldCharType="separate"/>
            </w:r>
            <w:r w:rsidR="00032331">
              <w:rPr>
                <w:rFonts w:ascii="Calibri" w:hAnsi="Calibri" w:cs="Calibri"/>
                <w:color w:val="0F0F0F"/>
              </w:rPr>
              <w:t>0</w:t>
            </w:r>
            <w:r>
              <w:fldChar w:fldCharType="end"/>
            </w:r>
            <w:r w:rsidR="00032331">
              <w:rPr>
                <w:rFonts w:ascii="Calibri" w:hAnsi="Calibri" w:cs="Calibri"/>
                <w:color w:val="0F0F0F"/>
              </w:rPr>
              <w:t xml:space="preserve"> - </w:t>
            </w:r>
            <w:r>
              <w:rPr>
                <w:rFonts w:ascii="Calibri" w:hAnsi="Calibri" w:cs="Calibri"/>
                <w:color w:val="0F0F0F"/>
              </w:rPr>
              <w:fldChar w:fldCharType="begin" w:fldLock="1"/>
            </w:r>
            <w:r w:rsidR="00032331">
              <w:rPr>
                <w:rFonts w:ascii="Calibri" w:hAnsi="Calibri" w:cs="Calibri"/>
                <w:color w:val="0F0F0F"/>
              </w:rPr>
              <w:instrText>MERGEFIELD Att.UpperBound</w:instrText>
            </w:r>
            <w:r>
              <w:rPr>
                <w:rFonts w:ascii="Calibri" w:hAnsi="Calibri" w:cs="Calibri"/>
                <w:color w:val="0F0F0F"/>
              </w:rPr>
              <w:fldChar w:fldCharType="separate"/>
            </w:r>
            <w:r w:rsidR="00032331">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32331" w:rsidRDefault="00032331"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32331" w:rsidRDefault="00032331" w:rsidP="001F5BF5">
            <w:pPr>
              <w:rPr>
                <w:rFonts w:ascii="Calibri" w:hAnsi="Calibri" w:cs="Calibri"/>
                <w:color w:val="0F0F0F"/>
              </w:rPr>
            </w:pPr>
          </w:p>
        </w:tc>
        <w:tc>
          <w:tcPr>
            <w:tcW w:w="1350" w:type="dxa"/>
            <w:tcBorders>
              <w:top w:val="nil"/>
              <w:left w:val="nil"/>
              <w:bottom w:val="nil"/>
              <w:right w:val="nil"/>
            </w:tcBorders>
          </w:tcPr>
          <w:p w:rsidR="00032331" w:rsidRDefault="0081663F" w:rsidP="001F5BF5">
            <w:pPr>
              <w:rPr>
                <w:rFonts w:ascii="Calibri" w:hAnsi="Calibri" w:cs="Calibri"/>
                <w:color w:val="0F0F0F"/>
              </w:rPr>
            </w:pPr>
            <w:r>
              <w:fldChar w:fldCharType="begin" w:fldLock="1"/>
            </w:r>
            <w:r w:rsidR="00032331">
              <w:instrText xml:space="preserve">MERGEFIELD </w:instrText>
            </w:r>
            <w:r w:rsidR="00032331">
              <w:rPr>
                <w:rFonts w:ascii="Calibri" w:hAnsi="Calibri" w:cs="Calibri"/>
                <w:color w:val="0F0F0F"/>
              </w:rPr>
              <w:instrText>Att.Alias</w:instrText>
            </w:r>
            <w:r>
              <w:fldChar w:fldCharType="separate"/>
            </w:r>
            <w:r w:rsidR="00032331">
              <w:rPr>
                <w:rFonts w:ascii="Calibri" w:hAnsi="Calibri" w:cs="Calibri"/>
                <w:color w:val="0F0F0F"/>
              </w:rPr>
              <w:t>telefoonnummer</w:t>
            </w:r>
            <w:r>
              <w:fldChar w:fldCharType="end"/>
            </w:r>
          </w:p>
        </w:tc>
        <w:bookmarkEnd w:id="498"/>
      </w:tr>
      <w:bookmarkStart w:id="499" w:name="BKM_AC3658D4_EFCF_473a_8850_6FDCD10B4A31"/>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Verblijfsadres</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aanduiding van het adres waar de NATUURLIJK PERSOON verblijft dan wel bereikbaar is.</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r w:rsidR="001F5BF5">
              <w:rPr>
                <w:rFonts w:ascii="Calibri" w:hAnsi="Calibri" w:cs="Calibri"/>
                <w:color w:val="0F0F0F"/>
              </w:rPr>
              <w:t xml:space="preserve"> </w:t>
            </w:r>
            <w:r w:rsidR="00D16CF0">
              <w:rPr>
                <w:rFonts w:ascii="Calibri" w:hAnsi="Calibri" w:cs="Calibri"/>
                <w:color w:val="0F0F0F"/>
              </w:rPr>
              <w:br/>
            </w:r>
            <w:r w:rsidR="001F5BF5">
              <w:rPr>
                <w:rFonts w:ascii="Calibri" w:hAnsi="Calibri" w:cs="Calibri"/>
                <w:color w:val="0F0F0F"/>
              </w:rPr>
              <w:t xml:space="preserve">Zie </w:t>
            </w:r>
            <w:proofErr w:type="spellStart"/>
            <w:r w:rsidR="001F5BF5">
              <w:rPr>
                <w:rFonts w:ascii="Calibri" w:hAnsi="Calibri" w:cs="Calibri"/>
                <w:color w:val="0F0F0F"/>
              </w:rPr>
              <w:t>groepattribuutsoort</w:t>
            </w:r>
            <w:proofErr w:type="spellEnd"/>
            <w:r w:rsidR="001F5BF5">
              <w:rPr>
                <w:rFonts w:ascii="Calibri" w:hAnsi="Calibri" w:cs="Calibri"/>
                <w:color w:val="0F0F0F"/>
              </w:rPr>
              <w:t xml:space="preserve"> </w:t>
            </w:r>
            <w:r w:rsidR="001F5BF5" w:rsidRPr="001F5BF5">
              <w:rPr>
                <w:rFonts w:ascii="Calibri" w:hAnsi="Calibri" w:cs="Calibri"/>
                <w:color w:val="0F0F0F"/>
              </w:rPr>
              <w:t>Verblijfsadres SUBJECT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Verblijfsadres SUBJECT</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end"/>
            </w:r>
          </w:p>
        </w:tc>
        <w:bookmarkEnd w:id="499"/>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OBJECT (client)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88"/>
    </w:tbl>
    <w:p w:rsidR="000A165E" w:rsidRDefault="000A165E" w:rsidP="000A165E">
      <w:pPr>
        <w:rPr>
          <w:rFonts w:ascii="Calibri" w:hAnsi="Calibri" w:cs="Calibri"/>
        </w:rPr>
      </w:pPr>
    </w:p>
    <w:bookmarkStart w:id="500" w:name="BKM_05250A53_B8EC_40a6_AB93_69AC45A84E3A"/>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501" w:name="_Toc392157295"/>
      <w:r w:rsidR="000A165E">
        <w:rPr>
          <w:rFonts w:ascii="Calibri" w:eastAsia="Times New Roman" w:hAnsi="Calibri" w:cs="Calibri"/>
          <w:color w:val="0F0F0F"/>
          <w:sz w:val="28"/>
          <w:szCs w:val="28"/>
        </w:rPr>
        <w:t>«</w:t>
      </w:r>
      <w:r w:rsidR="000A165E" w:rsidRPr="00D049DA">
        <w:t>Relatieklasse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ROL</w:t>
      </w:r>
      <w:bookmarkEnd w:id="501"/>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De taken, rechten en/of verplichtingen die een specifieke BETROKKENE heeft ten aanzien van een specifieke ZAAK.</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ROL</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502" w:name="BKM_596A7E6B_6FFD_4f1a_844C_74B168897EC9"/>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Rolomschrijving generiek</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Algemeen gehanteerde benaming van de aard van de ROL</w:t>
            </w:r>
          </w:p>
          <w:p w:rsidR="000A165E" w:rsidRDefault="0081663F" w:rsidP="001F5BF5">
            <w:pPr>
              <w:rPr>
                <w:rFonts w:ascii="Calibri" w:hAnsi="Calibri" w:cs="Calibri"/>
                <w:color w:val="0F0F0F"/>
              </w:rPr>
            </w:pP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Het gaat hier om de benaming van een rol bij een ZAAK zoals deze landelijk wordt toegepast. Deze kan afwijken van de door de zaakbehandelende organisatie(s) gehanteerde benaming, de Rolomschrijving.</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 </w:t>
            </w:r>
            <w:r w:rsidR="00532589">
              <w:rPr>
                <w:rFonts w:ascii="Calibri" w:hAnsi="Calibri" w:cs="Calibri"/>
                <w:color w:val="0F0F0F"/>
              </w:rPr>
              <w:t>“</w:t>
            </w:r>
            <w:r w:rsidR="00A96F50">
              <w:rPr>
                <w:rFonts w:ascii="Calibri" w:hAnsi="Calibri" w:cs="Calibri"/>
                <w:color w:val="0F0F0F"/>
              </w:rPr>
              <w:t>Uitvoerder</w:t>
            </w:r>
            <w:r w:rsidR="00532589">
              <w:rPr>
                <w:rFonts w:ascii="Calibri" w:hAnsi="Calibri" w:cs="Calibri"/>
                <w:color w:val="0F0F0F"/>
              </w:rPr>
              <w:t>”</w:t>
            </w:r>
            <w:r>
              <w:rPr>
                <w:rFonts w:ascii="Calibri" w:hAnsi="Calibri" w:cs="Calibri"/>
                <w:color w:val="0F0F0F"/>
              </w:rPr>
              <w:t xml:space="preserve"> (De vakinhoudelijke behandeling doen van (een </w:t>
            </w:r>
            <w:r>
              <w:rPr>
                <w:rFonts w:ascii="Calibri" w:hAnsi="Calibri" w:cs="Calibri"/>
                <w:color w:val="0F0F0F"/>
              </w:rPr>
              <w:lastRenderedPageBreak/>
              <w:t>deel van) een zaak)</w:t>
            </w:r>
          </w:p>
          <w:p w:rsidR="000A165E" w:rsidRDefault="000A165E" w:rsidP="001F5BF5">
            <w:pPr>
              <w:rPr>
                <w:ins w:id="503" w:author="Arjan" w:date="2014-06-10T22:06:00Z"/>
                <w:rFonts w:ascii="Calibri" w:hAnsi="Calibri" w:cs="Calibri"/>
                <w:color w:val="0F0F0F"/>
              </w:rPr>
            </w:pPr>
            <w:r>
              <w:rPr>
                <w:rFonts w:ascii="Calibri" w:hAnsi="Calibri" w:cs="Calibri"/>
                <w:color w:val="0F0F0F"/>
              </w:rPr>
              <w:t xml:space="preserve">• </w:t>
            </w:r>
            <w:r w:rsidR="00532589">
              <w:rPr>
                <w:rFonts w:ascii="Calibri" w:hAnsi="Calibri" w:cs="Calibri"/>
                <w:color w:val="0F0F0F"/>
              </w:rPr>
              <w:t>“</w:t>
            </w:r>
            <w:r>
              <w:rPr>
                <w:rFonts w:ascii="Calibri" w:hAnsi="Calibri" w:cs="Calibri"/>
                <w:color w:val="0F0F0F"/>
              </w:rPr>
              <w:t>Belanghebbende</w:t>
            </w:r>
            <w:r w:rsidR="00532589">
              <w:rPr>
                <w:rFonts w:ascii="Calibri" w:hAnsi="Calibri" w:cs="Calibri"/>
                <w:color w:val="0F0F0F"/>
              </w:rPr>
              <w:t>”</w:t>
            </w:r>
            <w:r>
              <w:rPr>
                <w:rFonts w:ascii="Calibri" w:hAnsi="Calibri" w:cs="Calibri"/>
                <w:color w:val="0F0F0F"/>
              </w:rPr>
              <w:t xml:space="preserve"> (Vanuit eigen en objectief belang rechtstreeks betrokken zijn bij of geïnformeerd willen worden over de behandeling en/of de uitkomst van een zaak; in deze context betreft d</w:t>
            </w:r>
            <w:r w:rsidR="00A96F50">
              <w:rPr>
                <w:rFonts w:ascii="Calibri" w:hAnsi="Calibri" w:cs="Calibri"/>
                <w:color w:val="0F0F0F"/>
              </w:rPr>
              <w:t>i</w:t>
            </w:r>
            <w:r>
              <w:rPr>
                <w:rFonts w:ascii="Calibri" w:hAnsi="Calibri" w:cs="Calibri"/>
                <w:color w:val="0F0F0F"/>
              </w:rPr>
              <w:t xml:space="preserve">t </w:t>
            </w:r>
            <w:proofErr w:type="spellStart"/>
            <w:r>
              <w:rPr>
                <w:rFonts w:ascii="Calibri" w:hAnsi="Calibri" w:cs="Calibri"/>
                <w:color w:val="0F0F0F"/>
              </w:rPr>
              <w:t>gezaghebbenden</w:t>
            </w:r>
            <w:proofErr w:type="spellEnd"/>
            <w:r>
              <w:rPr>
                <w:rFonts w:ascii="Calibri" w:hAnsi="Calibri" w:cs="Calibri"/>
                <w:color w:val="0F0F0F"/>
              </w:rPr>
              <w:t>)</w:t>
            </w:r>
          </w:p>
          <w:p w:rsidR="006136FC" w:rsidRDefault="006136FC" w:rsidP="001F5BF5">
            <w:pPr>
              <w:rPr>
                <w:rFonts w:ascii="Calibri" w:hAnsi="Calibri" w:cs="Calibri"/>
                <w:color w:val="0F0F0F"/>
              </w:rPr>
            </w:pPr>
            <w:ins w:id="504" w:author="Arjan" w:date="2014-06-10T22:06:00Z">
              <w:r>
                <w:rPr>
                  <w:rFonts w:ascii="Calibri" w:hAnsi="Calibri" w:cs="Calibri"/>
                  <w:color w:val="0F0F0F"/>
                </w:rPr>
                <w:t xml:space="preserve">• </w:t>
              </w:r>
              <w:r w:rsidRPr="006136FC">
                <w:rPr>
                  <w:rFonts w:ascii="Calibri" w:hAnsi="Calibri" w:cs="Calibri"/>
                  <w:color w:val="0F0F0F"/>
                </w:rPr>
                <w:t>"Initiator" (Aanleiding geven tot de start van een zaak)</w:t>
              </w:r>
            </w:ins>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rolomschrijvingGeneriek</w:t>
            </w:r>
            <w:r>
              <w:fldChar w:fldCharType="end"/>
            </w:r>
          </w:p>
        </w:tc>
        <w:bookmarkEnd w:id="502"/>
      </w:tr>
      <w:bookmarkStart w:id="505" w:name="BKM_D16A60E3_689A_458c_A3B7_4B160EFC41ED"/>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Rolomschrijving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Algemeen gehanteerde benaming van de aard van de ROL</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Indien </w:t>
            </w:r>
            <w:proofErr w:type="spellStart"/>
            <w:r>
              <w:rPr>
                <w:rFonts w:ascii="Calibri" w:hAnsi="Calibri" w:cs="Calibri"/>
                <w:color w:val="0F0F0F"/>
              </w:rPr>
              <w:t>Rolomschrijving-generiek</w:t>
            </w:r>
            <w:proofErr w:type="spellEnd"/>
            <w:r>
              <w:rPr>
                <w:rFonts w:ascii="Calibri" w:hAnsi="Calibri" w:cs="Calibri"/>
                <w:color w:val="0F0F0F"/>
              </w:rPr>
              <w:t xml:space="preserve"> </w:t>
            </w:r>
            <w:proofErr w:type="spellStart"/>
            <w:r>
              <w:rPr>
                <w:rFonts w:ascii="Calibri" w:hAnsi="Calibri" w:cs="Calibri"/>
                <w:color w:val="0F0F0F"/>
              </w:rPr>
              <w:t>ls</w:t>
            </w:r>
            <w:proofErr w:type="spellEnd"/>
            <w:r>
              <w:rPr>
                <w:rFonts w:ascii="Calibri" w:hAnsi="Calibri" w:cs="Calibri"/>
                <w:color w:val="0F0F0F"/>
              </w:rPr>
              <w:t xml:space="preserve"> 'Belanghebbende' dan</w:t>
            </w:r>
            <w:commentRangeStart w:id="506"/>
            <w:r>
              <w:rPr>
                <w:rFonts w:ascii="Calibri" w:hAnsi="Calibri" w:cs="Calibri"/>
                <w:color w:val="0F0F0F"/>
              </w:rPr>
              <w:t>:</w:t>
            </w:r>
            <w:commentRangeEnd w:id="506"/>
            <w:r w:rsidR="009F4595">
              <w:rPr>
                <w:rStyle w:val="Verwijzingopmerking"/>
              </w:rPr>
              <w:commentReference w:id="506"/>
            </w:r>
          </w:p>
          <w:p w:rsidR="000A165E" w:rsidRDefault="000A165E" w:rsidP="001F5BF5">
            <w:pPr>
              <w:rPr>
                <w:rFonts w:ascii="Calibri" w:hAnsi="Calibri" w:cs="Calibri"/>
                <w:color w:val="0F0F0F"/>
              </w:rPr>
            </w:pPr>
            <w:r>
              <w:rPr>
                <w:rFonts w:ascii="Calibri" w:hAnsi="Calibri" w:cs="Calibri"/>
                <w:color w:val="0F0F0F"/>
              </w:rPr>
              <w:t>- "ouder met gezag"</w:t>
            </w:r>
          </w:p>
          <w:p w:rsidR="000A165E" w:rsidRDefault="000A165E" w:rsidP="001F5BF5">
            <w:pPr>
              <w:rPr>
                <w:rFonts w:ascii="Calibri" w:hAnsi="Calibri" w:cs="Calibri"/>
                <w:color w:val="0F0F0F"/>
              </w:rPr>
            </w:pPr>
            <w:r>
              <w:rPr>
                <w:rFonts w:ascii="Calibri" w:hAnsi="Calibri" w:cs="Calibri"/>
                <w:color w:val="0F0F0F"/>
              </w:rPr>
              <w:t>- "ouder zonder gezag"</w:t>
            </w:r>
          </w:p>
          <w:p w:rsidR="000A165E" w:rsidRDefault="000A165E" w:rsidP="001F5BF5">
            <w:pPr>
              <w:rPr>
                <w:rFonts w:ascii="Calibri" w:hAnsi="Calibri" w:cs="Calibri"/>
                <w:color w:val="0F0F0F"/>
              </w:rPr>
            </w:pPr>
            <w:r>
              <w:rPr>
                <w:rFonts w:ascii="Calibri" w:hAnsi="Calibri" w:cs="Calibri"/>
                <w:color w:val="0F0F0F"/>
              </w:rPr>
              <w:t>- "adoptief ouder"</w:t>
            </w:r>
          </w:p>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pleegpouder</w:t>
            </w:r>
            <w:proofErr w:type="spellEnd"/>
            <w:r>
              <w:rPr>
                <w:rFonts w:ascii="Calibri" w:hAnsi="Calibri" w:cs="Calibri"/>
                <w:color w:val="0F0F0F"/>
              </w:rPr>
              <w:t>"</w:t>
            </w:r>
          </w:p>
          <w:p w:rsidR="000A165E" w:rsidRDefault="000A165E" w:rsidP="001F5BF5">
            <w:pPr>
              <w:rPr>
                <w:rFonts w:ascii="Calibri" w:hAnsi="Calibri" w:cs="Calibri"/>
                <w:color w:val="0F0F0F"/>
              </w:rPr>
            </w:pPr>
            <w:r>
              <w:rPr>
                <w:rFonts w:ascii="Calibri" w:hAnsi="Calibri" w:cs="Calibri"/>
                <w:color w:val="0F0F0F"/>
              </w:rPr>
              <w:t>- "stiefouder"</w:t>
            </w:r>
          </w:p>
          <w:p w:rsidR="000A165E" w:rsidRDefault="000A165E" w:rsidP="001F5BF5">
            <w:pPr>
              <w:rPr>
                <w:rFonts w:ascii="Calibri" w:hAnsi="Calibri" w:cs="Calibri"/>
                <w:color w:val="0F0F0F"/>
              </w:rPr>
            </w:pPr>
            <w:r>
              <w:rPr>
                <w:rFonts w:ascii="Calibri" w:hAnsi="Calibri" w:cs="Calibri"/>
                <w:color w:val="0F0F0F"/>
              </w:rPr>
              <w:t>- "opvoeder/verzorger"</w:t>
            </w:r>
          </w:p>
          <w:p w:rsidR="000A165E" w:rsidRDefault="000A165E" w:rsidP="001F5BF5">
            <w:pPr>
              <w:rPr>
                <w:rFonts w:ascii="Calibri" w:hAnsi="Calibri" w:cs="Calibri"/>
                <w:color w:val="0F0F0F"/>
              </w:rPr>
            </w:pPr>
            <w:r>
              <w:rPr>
                <w:rFonts w:ascii="Calibri" w:hAnsi="Calibri" w:cs="Calibri"/>
                <w:color w:val="0F0F0F"/>
              </w:rPr>
              <w:t>- "hulpverlener"</w:t>
            </w:r>
          </w:p>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coordinator</w:t>
            </w:r>
            <w:proofErr w:type="spellEnd"/>
            <w:r>
              <w:rPr>
                <w:rFonts w:ascii="Calibri" w:hAnsi="Calibri" w:cs="Calibri"/>
                <w:color w:val="0F0F0F"/>
              </w:rPr>
              <w:t xml:space="preserve"> hulpverlening"</w:t>
            </w:r>
          </w:p>
          <w:p w:rsidR="000A165E" w:rsidRDefault="000A165E" w:rsidP="001F5BF5">
            <w:pPr>
              <w:rPr>
                <w:rFonts w:ascii="Calibri" w:hAnsi="Calibri" w:cs="Calibri"/>
                <w:color w:val="0F0F0F"/>
              </w:rPr>
            </w:pPr>
            <w:r>
              <w:rPr>
                <w:rFonts w:ascii="Calibri" w:hAnsi="Calibri" w:cs="Calibri"/>
                <w:color w:val="0F0F0F"/>
              </w:rPr>
              <w:t>- "melder"</w:t>
            </w:r>
          </w:p>
          <w:p w:rsidR="000A165E" w:rsidRDefault="000A165E" w:rsidP="001F5BF5">
            <w:pPr>
              <w:rPr>
                <w:rFonts w:ascii="Calibri" w:hAnsi="Calibri" w:cs="Calibri"/>
                <w:color w:val="0F0F0F"/>
              </w:rPr>
            </w:pPr>
            <w:r>
              <w:rPr>
                <w:rFonts w:ascii="Calibri" w:hAnsi="Calibri" w:cs="Calibri"/>
                <w:color w:val="0F0F0F"/>
              </w:rPr>
              <w:t>- "voogd"</w:t>
            </w:r>
          </w:p>
          <w:p w:rsidR="000A165E" w:rsidRDefault="000A165E" w:rsidP="001F5BF5">
            <w:pPr>
              <w:rPr>
                <w:rFonts w:ascii="Calibri" w:hAnsi="Calibri" w:cs="Calibri"/>
                <w:color w:val="0F0F0F"/>
              </w:rPr>
            </w:pPr>
            <w:r>
              <w:rPr>
                <w:rFonts w:ascii="Calibri" w:hAnsi="Calibri" w:cs="Calibri"/>
                <w:color w:val="0F0F0F"/>
              </w:rPr>
              <w:t>- "tijdelijke voogd"</w:t>
            </w:r>
          </w:p>
          <w:p w:rsidR="000A165E" w:rsidRDefault="000A165E" w:rsidP="001F5BF5">
            <w:pPr>
              <w:rPr>
                <w:rFonts w:ascii="Calibri" w:hAnsi="Calibri" w:cs="Calibri"/>
                <w:color w:val="0F0F0F"/>
              </w:rPr>
            </w:pPr>
            <w:r>
              <w:rPr>
                <w:rFonts w:ascii="Calibri" w:hAnsi="Calibri" w:cs="Calibri"/>
                <w:color w:val="0F0F0F"/>
              </w:rPr>
              <w:t>- "ouder, gezag niet benoemd"</w:t>
            </w:r>
          </w:p>
          <w:p w:rsidR="000A165E" w:rsidRDefault="000A165E" w:rsidP="001F5BF5">
            <w:pPr>
              <w:rPr>
                <w:rFonts w:ascii="Calibri" w:hAnsi="Calibri" w:cs="Calibri"/>
                <w:color w:val="0F0F0F"/>
              </w:rPr>
            </w:pPr>
            <w:r>
              <w:rPr>
                <w:rFonts w:ascii="Calibri" w:hAnsi="Calibri" w:cs="Calibri"/>
                <w:color w:val="0F0F0F"/>
              </w:rPr>
              <w:t>- "moeder"</w:t>
            </w:r>
          </w:p>
          <w:p w:rsidR="000A165E" w:rsidRDefault="000A165E" w:rsidP="001F5BF5">
            <w:pPr>
              <w:rPr>
                <w:rFonts w:ascii="Calibri" w:hAnsi="Calibri" w:cs="Calibri"/>
                <w:color w:val="0F0F0F"/>
              </w:rPr>
            </w:pPr>
            <w:r>
              <w:rPr>
                <w:rFonts w:ascii="Calibri" w:hAnsi="Calibri" w:cs="Calibri"/>
                <w:color w:val="0F0F0F"/>
              </w:rPr>
              <w:lastRenderedPageBreak/>
              <w:t>- "vader"</w:t>
            </w:r>
          </w:p>
          <w:p w:rsidR="000A165E" w:rsidRDefault="000A165E" w:rsidP="001F5BF5">
            <w:pPr>
              <w:rPr>
                <w:rFonts w:ascii="Calibri" w:hAnsi="Calibri" w:cs="Calibri"/>
                <w:color w:val="0F0F0F"/>
              </w:rPr>
            </w:pPr>
            <w:r>
              <w:rPr>
                <w:rFonts w:ascii="Calibri" w:hAnsi="Calibri" w:cs="Calibri"/>
                <w:color w:val="0F0F0F"/>
              </w:rPr>
              <w:t>- "biologische moeder"</w:t>
            </w:r>
          </w:p>
          <w:p w:rsidR="000A165E" w:rsidRDefault="000A165E" w:rsidP="001F5BF5">
            <w:pPr>
              <w:rPr>
                <w:rFonts w:ascii="Calibri" w:hAnsi="Calibri" w:cs="Calibri"/>
                <w:color w:val="0F0F0F"/>
              </w:rPr>
            </w:pPr>
            <w:r>
              <w:rPr>
                <w:rFonts w:ascii="Calibri" w:hAnsi="Calibri" w:cs="Calibri"/>
                <w:color w:val="0F0F0F"/>
              </w:rPr>
              <w:t>- "biologische vader"</w:t>
            </w:r>
          </w:p>
          <w:p w:rsidR="000A165E" w:rsidRDefault="000A165E" w:rsidP="001F5BF5">
            <w:pPr>
              <w:rPr>
                <w:rFonts w:ascii="Calibri" w:hAnsi="Calibri" w:cs="Calibri"/>
                <w:color w:val="0F0F0F"/>
              </w:rPr>
            </w:pPr>
            <w:r>
              <w:rPr>
                <w:rFonts w:ascii="Calibri" w:hAnsi="Calibri" w:cs="Calibri"/>
                <w:color w:val="0F0F0F"/>
              </w:rPr>
              <w:t>- "adoptief moeder"</w:t>
            </w:r>
          </w:p>
          <w:p w:rsidR="000A165E" w:rsidRDefault="000A165E" w:rsidP="001F5BF5">
            <w:pPr>
              <w:rPr>
                <w:rFonts w:ascii="Calibri" w:hAnsi="Calibri" w:cs="Calibri"/>
                <w:color w:val="0F0F0F"/>
              </w:rPr>
            </w:pPr>
            <w:r>
              <w:rPr>
                <w:rFonts w:ascii="Calibri" w:hAnsi="Calibri" w:cs="Calibri"/>
                <w:color w:val="0F0F0F"/>
              </w:rPr>
              <w:t xml:space="preserve">- "aspirant adoptief moeder" </w:t>
            </w:r>
          </w:p>
          <w:p w:rsidR="000A165E" w:rsidRDefault="000A165E" w:rsidP="001F5BF5">
            <w:pPr>
              <w:rPr>
                <w:rFonts w:ascii="Calibri" w:hAnsi="Calibri" w:cs="Calibri"/>
                <w:color w:val="0F0F0F"/>
              </w:rPr>
            </w:pPr>
            <w:r>
              <w:rPr>
                <w:rFonts w:ascii="Calibri" w:hAnsi="Calibri" w:cs="Calibri"/>
                <w:color w:val="0F0F0F"/>
              </w:rPr>
              <w:t>- "adoptief vader"</w:t>
            </w:r>
          </w:p>
          <w:p w:rsidR="000A165E" w:rsidRDefault="000A165E" w:rsidP="001F5BF5">
            <w:pPr>
              <w:rPr>
                <w:rFonts w:ascii="Calibri" w:hAnsi="Calibri" w:cs="Calibri"/>
                <w:color w:val="0F0F0F"/>
              </w:rPr>
            </w:pPr>
            <w:r>
              <w:rPr>
                <w:rFonts w:ascii="Calibri" w:hAnsi="Calibri" w:cs="Calibri"/>
                <w:color w:val="0F0F0F"/>
              </w:rPr>
              <w:t xml:space="preserve">- "aspirant adoptief vader" </w:t>
            </w:r>
          </w:p>
          <w:p w:rsidR="000A165E" w:rsidRDefault="000A165E" w:rsidP="001F5BF5">
            <w:pPr>
              <w:rPr>
                <w:rFonts w:ascii="Calibri" w:hAnsi="Calibri" w:cs="Calibri"/>
                <w:color w:val="0F0F0F"/>
              </w:rPr>
            </w:pPr>
            <w:r>
              <w:rPr>
                <w:rFonts w:ascii="Calibri" w:hAnsi="Calibri" w:cs="Calibri"/>
                <w:color w:val="0F0F0F"/>
              </w:rPr>
              <w:t>- "pleegmoeder"</w:t>
            </w:r>
          </w:p>
          <w:p w:rsidR="000A165E" w:rsidRDefault="000A165E" w:rsidP="001F5BF5">
            <w:pPr>
              <w:rPr>
                <w:rFonts w:ascii="Calibri" w:hAnsi="Calibri" w:cs="Calibri"/>
                <w:color w:val="0F0F0F"/>
              </w:rPr>
            </w:pPr>
            <w:r>
              <w:rPr>
                <w:rFonts w:ascii="Calibri" w:hAnsi="Calibri" w:cs="Calibri"/>
                <w:color w:val="0F0F0F"/>
              </w:rPr>
              <w:t>- "pleegvader"</w:t>
            </w:r>
          </w:p>
          <w:p w:rsidR="000A165E" w:rsidRDefault="000A165E" w:rsidP="001F5BF5">
            <w:pPr>
              <w:rPr>
                <w:rFonts w:ascii="Calibri" w:hAnsi="Calibri" w:cs="Calibri"/>
                <w:color w:val="0F0F0F"/>
              </w:rPr>
            </w:pPr>
            <w:r>
              <w:rPr>
                <w:rFonts w:ascii="Calibri" w:hAnsi="Calibri" w:cs="Calibri"/>
                <w:color w:val="0F0F0F"/>
              </w:rPr>
              <w:t>- "stiefmoeder"</w:t>
            </w:r>
          </w:p>
          <w:p w:rsidR="000A165E" w:rsidRDefault="000A165E" w:rsidP="001F5BF5">
            <w:pPr>
              <w:rPr>
                <w:rFonts w:ascii="Calibri" w:hAnsi="Calibri" w:cs="Calibri"/>
                <w:color w:val="0F0F0F"/>
              </w:rPr>
            </w:pPr>
            <w:r>
              <w:rPr>
                <w:rFonts w:ascii="Calibri" w:hAnsi="Calibri" w:cs="Calibri"/>
                <w:color w:val="0F0F0F"/>
              </w:rPr>
              <w:t>- "stiefvader"</w:t>
            </w:r>
          </w:p>
          <w:p w:rsidR="000A165E" w:rsidRDefault="000A165E" w:rsidP="001F5BF5">
            <w:pPr>
              <w:rPr>
                <w:rFonts w:ascii="Calibri" w:hAnsi="Calibri" w:cs="Calibri"/>
                <w:color w:val="0F0F0F"/>
              </w:rPr>
            </w:pPr>
            <w:r>
              <w:rPr>
                <w:rFonts w:ascii="Calibri" w:hAnsi="Calibri" w:cs="Calibri"/>
                <w:color w:val="0F0F0F"/>
              </w:rPr>
              <w:t>- "zus"</w:t>
            </w:r>
          </w:p>
          <w:p w:rsidR="000A165E" w:rsidRDefault="000A165E" w:rsidP="001F5BF5">
            <w:pPr>
              <w:rPr>
                <w:rFonts w:ascii="Calibri" w:hAnsi="Calibri" w:cs="Calibri"/>
                <w:color w:val="0F0F0F"/>
              </w:rPr>
            </w:pPr>
            <w:r>
              <w:rPr>
                <w:rFonts w:ascii="Calibri" w:hAnsi="Calibri" w:cs="Calibri"/>
                <w:color w:val="0F0F0F"/>
              </w:rPr>
              <w:t>- "broer"</w:t>
            </w:r>
          </w:p>
          <w:p w:rsidR="000A165E" w:rsidRDefault="000A165E" w:rsidP="001F5BF5">
            <w:pPr>
              <w:rPr>
                <w:rFonts w:ascii="Calibri" w:hAnsi="Calibri" w:cs="Calibri"/>
                <w:color w:val="0F0F0F"/>
              </w:rPr>
            </w:pPr>
            <w:r>
              <w:rPr>
                <w:rFonts w:ascii="Calibri" w:hAnsi="Calibri" w:cs="Calibri"/>
                <w:color w:val="0F0F0F"/>
              </w:rPr>
              <w:t>- "halfzus"</w:t>
            </w:r>
          </w:p>
          <w:p w:rsidR="000A165E" w:rsidRDefault="000A165E" w:rsidP="001F5BF5">
            <w:pPr>
              <w:rPr>
                <w:rFonts w:ascii="Calibri" w:hAnsi="Calibri" w:cs="Calibri"/>
                <w:color w:val="0F0F0F"/>
              </w:rPr>
            </w:pPr>
            <w:r>
              <w:rPr>
                <w:rFonts w:ascii="Calibri" w:hAnsi="Calibri" w:cs="Calibri"/>
                <w:color w:val="0F0F0F"/>
              </w:rPr>
              <w:t>- "halfbroer"</w:t>
            </w:r>
          </w:p>
          <w:p w:rsidR="000A165E" w:rsidRDefault="000A165E" w:rsidP="001F5BF5">
            <w:pPr>
              <w:rPr>
                <w:rFonts w:ascii="Calibri" w:hAnsi="Calibri" w:cs="Calibri"/>
                <w:color w:val="0F0F0F"/>
              </w:rPr>
            </w:pPr>
            <w:r>
              <w:rPr>
                <w:rFonts w:ascii="Calibri" w:hAnsi="Calibri" w:cs="Calibri"/>
                <w:color w:val="0F0F0F"/>
              </w:rPr>
              <w:t>- "pleegzus"</w:t>
            </w:r>
          </w:p>
          <w:p w:rsidR="000A165E" w:rsidRDefault="000A165E" w:rsidP="001F5BF5">
            <w:pPr>
              <w:rPr>
                <w:rFonts w:ascii="Calibri" w:hAnsi="Calibri" w:cs="Calibri"/>
                <w:color w:val="0F0F0F"/>
              </w:rPr>
            </w:pPr>
            <w:r>
              <w:rPr>
                <w:rFonts w:ascii="Calibri" w:hAnsi="Calibri" w:cs="Calibri"/>
                <w:color w:val="0F0F0F"/>
              </w:rPr>
              <w:t>- "pleegbroer"</w:t>
            </w:r>
          </w:p>
          <w:p w:rsidR="000A165E" w:rsidRDefault="000A165E" w:rsidP="001F5BF5">
            <w:pPr>
              <w:rPr>
                <w:rFonts w:ascii="Calibri" w:hAnsi="Calibri" w:cs="Calibri"/>
                <w:color w:val="0F0F0F"/>
              </w:rPr>
            </w:pPr>
            <w:r>
              <w:rPr>
                <w:rFonts w:ascii="Calibri" w:hAnsi="Calibri" w:cs="Calibri"/>
                <w:color w:val="0F0F0F"/>
              </w:rPr>
              <w:t>- "stiefzus"</w:t>
            </w:r>
          </w:p>
          <w:p w:rsidR="000A165E" w:rsidRDefault="000A165E" w:rsidP="001F5BF5">
            <w:pPr>
              <w:rPr>
                <w:rFonts w:ascii="Calibri" w:hAnsi="Calibri" w:cs="Calibri"/>
                <w:color w:val="0F0F0F"/>
              </w:rPr>
            </w:pPr>
            <w:r>
              <w:rPr>
                <w:rFonts w:ascii="Calibri" w:hAnsi="Calibri" w:cs="Calibri"/>
                <w:color w:val="0F0F0F"/>
              </w:rPr>
              <w:t>- "stiefbroer"</w:t>
            </w:r>
          </w:p>
          <w:p w:rsidR="000A165E" w:rsidRDefault="000A165E" w:rsidP="001F5BF5">
            <w:pPr>
              <w:rPr>
                <w:rFonts w:ascii="Calibri" w:hAnsi="Calibri" w:cs="Calibri"/>
                <w:color w:val="0F0F0F"/>
              </w:rPr>
            </w:pPr>
            <w:r>
              <w:rPr>
                <w:rFonts w:ascii="Calibri" w:hAnsi="Calibri" w:cs="Calibri"/>
                <w:color w:val="0F0F0F"/>
              </w:rPr>
              <w:t>- "dochter"</w:t>
            </w:r>
          </w:p>
          <w:p w:rsidR="000A165E" w:rsidRDefault="000A165E" w:rsidP="001F5BF5">
            <w:pPr>
              <w:rPr>
                <w:rFonts w:ascii="Calibri" w:hAnsi="Calibri" w:cs="Calibri"/>
                <w:color w:val="0F0F0F"/>
              </w:rPr>
            </w:pPr>
            <w:r>
              <w:rPr>
                <w:rFonts w:ascii="Calibri" w:hAnsi="Calibri" w:cs="Calibri"/>
                <w:color w:val="0F0F0F"/>
              </w:rPr>
              <w:t>- "zoon"</w:t>
            </w:r>
          </w:p>
          <w:p w:rsidR="000A165E" w:rsidRDefault="000A165E" w:rsidP="001F5BF5">
            <w:pPr>
              <w:rPr>
                <w:rFonts w:ascii="Calibri" w:hAnsi="Calibri" w:cs="Calibri"/>
                <w:color w:val="0F0F0F"/>
              </w:rPr>
            </w:pPr>
            <w:r>
              <w:rPr>
                <w:rFonts w:ascii="Calibri" w:hAnsi="Calibri" w:cs="Calibri"/>
                <w:color w:val="0F0F0F"/>
              </w:rPr>
              <w:t>- "oma (moederszijde)"</w:t>
            </w:r>
          </w:p>
          <w:p w:rsidR="000A165E" w:rsidRDefault="000A165E" w:rsidP="001F5BF5">
            <w:pPr>
              <w:rPr>
                <w:rFonts w:ascii="Calibri" w:hAnsi="Calibri" w:cs="Calibri"/>
                <w:color w:val="0F0F0F"/>
              </w:rPr>
            </w:pPr>
            <w:r>
              <w:rPr>
                <w:rFonts w:ascii="Calibri" w:hAnsi="Calibri" w:cs="Calibri"/>
                <w:color w:val="0F0F0F"/>
              </w:rPr>
              <w:t>- "opa (moederszijde)"</w:t>
            </w:r>
          </w:p>
          <w:p w:rsidR="000A165E" w:rsidRDefault="000A165E" w:rsidP="001F5BF5">
            <w:pPr>
              <w:rPr>
                <w:rFonts w:ascii="Calibri" w:hAnsi="Calibri" w:cs="Calibri"/>
                <w:color w:val="0F0F0F"/>
              </w:rPr>
            </w:pPr>
            <w:r>
              <w:rPr>
                <w:rFonts w:ascii="Calibri" w:hAnsi="Calibri" w:cs="Calibri"/>
                <w:color w:val="0F0F0F"/>
              </w:rPr>
              <w:t>- "oma (vaderszijde)"</w:t>
            </w:r>
          </w:p>
          <w:p w:rsidR="000A165E" w:rsidRDefault="000A165E" w:rsidP="001F5BF5">
            <w:pPr>
              <w:rPr>
                <w:rFonts w:ascii="Calibri" w:hAnsi="Calibri" w:cs="Calibri"/>
                <w:color w:val="0F0F0F"/>
              </w:rPr>
            </w:pPr>
            <w:r>
              <w:rPr>
                <w:rFonts w:ascii="Calibri" w:hAnsi="Calibri" w:cs="Calibri"/>
                <w:color w:val="0F0F0F"/>
              </w:rPr>
              <w:t>- "opa (vaderszijde)"</w:t>
            </w:r>
          </w:p>
          <w:p w:rsidR="000A165E" w:rsidRDefault="000A165E" w:rsidP="001F5BF5">
            <w:pPr>
              <w:rPr>
                <w:rFonts w:ascii="Calibri" w:hAnsi="Calibri" w:cs="Calibri"/>
                <w:color w:val="0F0F0F"/>
              </w:rPr>
            </w:pPr>
            <w:r>
              <w:rPr>
                <w:rFonts w:ascii="Calibri" w:hAnsi="Calibri" w:cs="Calibri"/>
                <w:color w:val="0F0F0F"/>
              </w:rPr>
              <w:t>- "tante"</w:t>
            </w:r>
          </w:p>
          <w:p w:rsidR="000A165E" w:rsidRDefault="000A165E" w:rsidP="001F5BF5">
            <w:pPr>
              <w:rPr>
                <w:rFonts w:ascii="Calibri" w:hAnsi="Calibri" w:cs="Calibri"/>
                <w:color w:val="0F0F0F"/>
              </w:rPr>
            </w:pPr>
            <w:r>
              <w:rPr>
                <w:rFonts w:ascii="Calibri" w:hAnsi="Calibri" w:cs="Calibri"/>
                <w:color w:val="0F0F0F"/>
              </w:rPr>
              <w:t>- "oom"</w:t>
            </w:r>
          </w:p>
          <w:p w:rsidR="000A165E" w:rsidRDefault="000A165E" w:rsidP="001F5BF5">
            <w:pPr>
              <w:rPr>
                <w:rFonts w:ascii="Calibri" w:hAnsi="Calibri" w:cs="Calibri"/>
                <w:color w:val="0F0F0F"/>
              </w:rPr>
            </w:pPr>
            <w:r>
              <w:rPr>
                <w:rFonts w:ascii="Calibri" w:hAnsi="Calibri" w:cs="Calibri"/>
                <w:color w:val="0F0F0F"/>
              </w:rPr>
              <w:t>- "informant"</w:t>
            </w:r>
          </w:p>
          <w:p w:rsidR="000A165E" w:rsidRDefault="000A165E" w:rsidP="001F5BF5">
            <w:pPr>
              <w:rPr>
                <w:rFonts w:ascii="Calibri" w:hAnsi="Calibri" w:cs="Calibri"/>
                <w:color w:val="0F0F0F"/>
              </w:rPr>
            </w:pPr>
            <w:r>
              <w:rPr>
                <w:rFonts w:ascii="Calibri" w:hAnsi="Calibri" w:cs="Calibri"/>
                <w:color w:val="0F0F0F"/>
              </w:rPr>
              <w:t>- "contactpersoon"</w:t>
            </w:r>
          </w:p>
          <w:p w:rsidR="000A165E" w:rsidRDefault="000A165E" w:rsidP="001F5BF5">
            <w:pPr>
              <w:rPr>
                <w:rFonts w:ascii="Calibri" w:hAnsi="Calibri" w:cs="Calibri"/>
                <w:color w:val="0F0F0F"/>
              </w:rPr>
            </w:pPr>
            <w:r>
              <w:rPr>
                <w:rFonts w:ascii="Calibri" w:hAnsi="Calibri" w:cs="Calibri"/>
                <w:color w:val="0F0F0F"/>
              </w:rPr>
              <w:t>- "casemanager"</w:t>
            </w:r>
          </w:p>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plaatsingscoordinator</w:t>
            </w:r>
            <w:proofErr w:type="spellEnd"/>
            <w:r>
              <w:rPr>
                <w:rFonts w:ascii="Calibri" w:hAnsi="Calibri" w:cs="Calibri"/>
                <w:color w:val="0F0F0F"/>
              </w:rPr>
              <w:t>"</w:t>
            </w:r>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505"/>
      </w:tr>
      <w:tr w:rsidR="0057789B" w:rsidTr="001F5BF5">
        <w:tc>
          <w:tcPr>
            <w:tcW w:w="1710" w:type="dxa"/>
            <w:tcBorders>
              <w:top w:val="nil"/>
              <w:left w:val="nil"/>
              <w:bottom w:val="nil"/>
              <w:right w:val="nil"/>
            </w:tcBorders>
          </w:tcPr>
          <w:p w:rsidR="0057789B" w:rsidRDefault="0081663F" w:rsidP="001F5BF5">
            <w:ins w:id="507" w:author="Arjan" w:date="2014-06-10T22:45:00Z">
              <w:r>
                <w:lastRenderedPageBreak/>
                <w:fldChar w:fldCharType="begin" w:fldLock="1"/>
              </w:r>
              <w:r w:rsidR="0057789B">
                <w:instrText xml:space="preserve">MERGEFIELD </w:instrText>
              </w:r>
              <w:r w:rsidR="0057789B">
                <w:rPr>
                  <w:rFonts w:ascii="Calibri" w:hAnsi="Calibri" w:cs="Calibri"/>
                  <w:color w:val="0F0F0F"/>
                </w:rPr>
                <w:instrText>Att.Name</w:instrText>
              </w:r>
              <w:r>
                <w:fldChar w:fldCharType="separate"/>
              </w:r>
              <w:r w:rsidR="0057789B">
                <w:rPr>
                  <w:rFonts w:ascii="Calibri" w:hAnsi="Calibri" w:cs="Calibri"/>
                  <w:color w:val="0F0F0F"/>
                </w:rPr>
                <w:t>Contactpersoon</w:t>
              </w:r>
              <w:r>
                <w:fldChar w:fldCharType="end"/>
              </w:r>
            </w:ins>
          </w:p>
        </w:tc>
        <w:tc>
          <w:tcPr>
            <w:tcW w:w="4050" w:type="dxa"/>
            <w:tcBorders>
              <w:top w:val="nil"/>
              <w:left w:val="nil"/>
              <w:bottom w:val="nil"/>
              <w:right w:val="nil"/>
            </w:tcBorders>
          </w:tcPr>
          <w:p w:rsidR="0057789B" w:rsidRDefault="0081663F" w:rsidP="008558E1">
            <w:pPr>
              <w:rPr>
                <w:ins w:id="508" w:author="Arjan" w:date="2014-06-10T22:45:00Z"/>
                <w:rFonts w:ascii="Calibri" w:hAnsi="Calibri" w:cs="Calibri"/>
                <w:color w:val="0F0F0F"/>
              </w:rPr>
            </w:pPr>
            <w:ins w:id="509" w:author="Arjan" w:date="2014-06-10T22:45:00Z">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gegevens van de persoon die anderen desgevraagd in contact brengt met medewerkers van de BETROKKENE, een NIET-NATUURLIJK PERSOON of VESTIGING zijnde, of met BETROKKENE zelf, een NATUURLIJK PERSOON zijnde, vanuit het belang van BETROKKENE in haar ROL bij een ZAAK,</w:t>
              </w:r>
            </w:ins>
          </w:p>
          <w:p w:rsidR="0057789B" w:rsidRDefault="0057789B" w:rsidP="008558E1">
            <w:pPr>
              <w:rPr>
                <w:ins w:id="510" w:author="Arjan" w:date="2014-06-10T22:45:00Z"/>
                <w:rFonts w:ascii="Calibri" w:hAnsi="Calibri" w:cs="Calibri"/>
                <w:color w:val="0F0F0F"/>
              </w:rPr>
            </w:pPr>
          </w:p>
          <w:p w:rsidR="0057789B" w:rsidRDefault="0057789B" w:rsidP="001F5BF5">
            <w:ins w:id="511" w:author="Arjan" w:date="2014-06-10T22:45:00Z">
              <w:r w:rsidRPr="0057789B">
                <w:rPr>
                  <w:rFonts w:ascii="Calibri" w:hAnsi="Calibri" w:cs="Calibri"/>
                  <w:i/>
                  <w:color w:val="0F0F0F"/>
                </w:rPr>
                <w:t>Toelichting</w:t>
              </w:r>
              <w:r>
                <w:rPr>
                  <w:rFonts w:ascii="Calibri" w:hAnsi="Calibri" w:cs="Calibri"/>
                  <w:color w:val="0F0F0F"/>
                </w:rPr>
                <w:t xml:space="preserve">: </w:t>
              </w:r>
              <w:r>
                <w:rPr>
                  <w:rFonts w:ascii="Calibri" w:hAnsi="Calibri" w:cs="Calibri"/>
                  <w:color w:val="0F0F0F"/>
                </w:rPr>
                <w:br/>
                <w:t>Het verdient aanbeveling een contactpersoon te vermelden indien de betrokkene geen natuurlijk persoon is.</w:t>
              </w:r>
            </w:ins>
          </w:p>
        </w:tc>
        <w:tc>
          <w:tcPr>
            <w:tcW w:w="990" w:type="dxa"/>
            <w:tcBorders>
              <w:top w:val="nil"/>
              <w:left w:val="nil"/>
              <w:bottom w:val="nil"/>
              <w:right w:val="nil"/>
            </w:tcBorders>
          </w:tcPr>
          <w:p w:rsidR="0057789B" w:rsidRDefault="0081663F" w:rsidP="001F5BF5">
            <w:ins w:id="512" w:author="Arjan" w:date="2014-06-10T22:45:00Z">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Contactpersoon ROL</w:t>
              </w:r>
              <w:r>
                <w:fldChar w:fldCharType="end"/>
              </w:r>
            </w:ins>
          </w:p>
        </w:tc>
        <w:tc>
          <w:tcPr>
            <w:tcW w:w="1260" w:type="dxa"/>
            <w:tcBorders>
              <w:top w:val="nil"/>
              <w:left w:val="nil"/>
              <w:bottom w:val="nil"/>
              <w:right w:val="nil"/>
            </w:tcBorders>
          </w:tcPr>
          <w:p w:rsidR="0057789B" w:rsidRDefault="0081663F" w:rsidP="001F5BF5">
            <w:ins w:id="513" w:author="Arjan" w:date="2014-06-10T22:45:00Z">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57789B" w:rsidRDefault="0057789B" w:rsidP="001F5BF5">
            <w:pPr>
              <w:rPr>
                <w:rFonts w:ascii="Calibri" w:hAnsi="Calibri" w:cs="Calibri"/>
                <w:color w:val="0F0F0F"/>
              </w:rPr>
            </w:pPr>
            <w:ins w:id="514" w:author="Arjan" w:date="2014-06-10T22:45:00Z">
              <w:r>
                <w:rPr>
                  <w:rFonts w:ascii="Calibri" w:hAnsi="Calibri" w:cs="Calibri"/>
                  <w:color w:val="0F0F0F"/>
                </w:rPr>
                <w:t>RGBZ</w:t>
              </w:r>
            </w:ins>
          </w:p>
        </w:tc>
        <w:tc>
          <w:tcPr>
            <w:tcW w:w="2160" w:type="dxa"/>
            <w:tcBorders>
              <w:top w:val="nil"/>
              <w:left w:val="nil"/>
              <w:bottom w:val="nil"/>
              <w:right w:val="nil"/>
            </w:tcBorders>
          </w:tcPr>
          <w:p w:rsidR="0057789B" w:rsidRDefault="0057789B" w:rsidP="001F5BF5">
            <w:pPr>
              <w:rPr>
                <w:rFonts w:ascii="Calibri" w:hAnsi="Calibri" w:cs="Calibri"/>
                <w:color w:val="0F0F0F"/>
              </w:rPr>
            </w:pPr>
          </w:p>
        </w:tc>
        <w:tc>
          <w:tcPr>
            <w:tcW w:w="1350" w:type="dxa"/>
            <w:tcBorders>
              <w:top w:val="nil"/>
              <w:left w:val="nil"/>
              <w:bottom w:val="nil"/>
              <w:right w:val="nil"/>
            </w:tcBorders>
          </w:tcPr>
          <w:p w:rsidR="0057789B" w:rsidRDefault="0057789B" w:rsidP="001F5BF5"/>
        </w:tc>
      </w:tr>
      <w:tr w:rsidR="0057789B" w:rsidTr="001F5BF5">
        <w:tc>
          <w:tcPr>
            <w:tcW w:w="1710" w:type="dxa"/>
            <w:tcBorders>
              <w:top w:val="nil"/>
              <w:left w:val="nil"/>
              <w:bottom w:val="nil"/>
              <w:right w:val="nil"/>
            </w:tcBorders>
          </w:tcPr>
          <w:p w:rsidR="0057789B" w:rsidRDefault="00A779E4" w:rsidP="001F5BF5">
            <w:ins w:id="515" w:author="Arjan" w:date="2014-06-13T13:00:00Z">
              <w:r>
                <w:t xml:space="preserve">- </w:t>
              </w:r>
            </w:ins>
            <w:ins w:id="516" w:author="Arjan" w:date="2014-06-10T22:48:00Z">
              <w:r w:rsidR="0081663F">
                <w:fldChar w:fldCharType="begin" w:fldLock="1"/>
              </w:r>
              <w:r w:rsidR="0057789B">
                <w:instrText xml:space="preserve">MERGEFIELD </w:instrText>
              </w:r>
              <w:r w:rsidR="0057789B">
                <w:rPr>
                  <w:rFonts w:ascii="Calibri" w:hAnsi="Calibri" w:cs="Calibri"/>
                  <w:color w:val="0F0F0F"/>
                </w:rPr>
                <w:instrText>Att.Name</w:instrText>
              </w:r>
              <w:r w:rsidR="0081663F">
                <w:fldChar w:fldCharType="separate"/>
              </w:r>
              <w:r w:rsidR="0057789B">
                <w:rPr>
                  <w:rFonts w:ascii="Calibri" w:hAnsi="Calibri" w:cs="Calibri"/>
                  <w:color w:val="0F0F0F"/>
                </w:rPr>
                <w:t>Contactpersoonnaam</w:t>
              </w:r>
              <w:r w:rsidR="0081663F">
                <w:fldChar w:fldCharType="end"/>
              </w:r>
            </w:ins>
          </w:p>
        </w:tc>
        <w:tc>
          <w:tcPr>
            <w:tcW w:w="4050" w:type="dxa"/>
            <w:tcBorders>
              <w:top w:val="nil"/>
              <w:left w:val="nil"/>
              <w:bottom w:val="nil"/>
              <w:right w:val="nil"/>
            </w:tcBorders>
          </w:tcPr>
          <w:p w:rsidR="0057789B" w:rsidRDefault="0081663F" w:rsidP="008558E1">
            <w:pPr>
              <w:rPr>
                <w:ins w:id="517" w:author="Arjan" w:date="2014-06-10T22:48:00Z"/>
                <w:rFonts w:ascii="Calibri" w:hAnsi="Calibri" w:cs="Calibri"/>
                <w:color w:val="0F0F0F"/>
              </w:rPr>
            </w:pPr>
            <w:ins w:id="518" w:author="Arjan" w:date="2014-06-10T22:48:00Z">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opgemaakte naam van de contactpersoon namens de BETROKKENE.</w:t>
              </w:r>
            </w:ins>
          </w:p>
          <w:p w:rsidR="0057789B" w:rsidRDefault="0057789B" w:rsidP="008558E1">
            <w:pPr>
              <w:rPr>
                <w:ins w:id="519" w:author="Arjan" w:date="2014-06-10T22:48:00Z"/>
                <w:rFonts w:ascii="Calibri" w:hAnsi="Calibri" w:cs="Calibri"/>
                <w:color w:val="0F0F0F"/>
              </w:rPr>
            </w:pPr>
          </w:p>
          <w:p w:rsidR="0057789B" w:rsidRDefault="0057789B" w:rsidP="008558E1">
            <w:ins w:id="520" w:author="Arjan" w:date="2014-06-10T22:48:00Z">
              <w:r>
                <w:rPr>
                  <w:rFonts w:ascii="Calibri" w:hAnsi="Calibri" w:cs="Calibri"/>
                  <w:color w:val="0F0F0F"/>
                </w:rPr>
                <w:t xml:space="preserve">Toelichting: </w:t>
              </w:r>
            </w:ins>
          </w:p>
        </w:tc>
        <w:tc>
          <w:tcPr>
            <w:tcW w:w="990" w:type="dxa"/>
            <w:tcBorders>
              <w:top w:val="nil"/>
              <w:left w:val="nil"/>
              <w:bottom w:val="nil"/>
              <w:right w:val="nil"/>
            </w:tcBorders>
          </w:tcPr>
          <w:p w:rsidR="0057789B" w:rsidRDefault="0081663F" w:rsidP="001F5BF5">
            <w:ins w:id="521" w:author="Arjan" w:date="2014-06-10T22:48:00Z">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AN40</w:t>
              </w:r>
              <w:r>
                <w:fldChar w:fldCharType="end"/>
              </w:r>
            </w:ins>
          </w:p>
        </w:tc>
        <w:tc>
          <w:tcPr>
            <w:tcW w:w="1260" w:type="dxa"/>
            <w:tcBorders>
              <w:top w:val="nil"/>
              <w:left w:val="nil"/>
              <w:bottom w:val="nil"/>
              <w:right w:val="nil"/>
            </w:tcBorders>
          </w:tcPr>
          <w:p w:rsidR="0057789B" w:rsidRDefault="0081663F" w:rsidP="001F5BF5">
            <w:ins w:id="522" w:author="Arjan" w:date="2014-06-10T22:48:00Z">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1</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57789B" w:rsidRDefault="0057789B" w:rsidP="001F5BF5">
            <w:pPr>
              <w:rPr>
                <w:rFonts w:ascii="Calibri" w:hAnsi="Calibri" w:cs="Calibri"/>
                <w:color w:val="0F0F0F"/>
              </w:rPr>
            </w:pPr>
            <w:ins w:id="523" w:author="Arjan" w:date="2014-06-10T22:48:00Z">
              <w:r>
                <w:rPr>
                  <w:rFonts w:ascii="Calibri" w:hAnsi="Calibri" w:cs="Calibri"/>
                  <w:color w:val="0F0F0F"/>
                </w:rPr>
                <w:t>KING</w:t>
              </w:r>
            </w:ins>
          </w:p>
        </w:tc>
        <w:tc>
          <w:tcPr>
            <w:tcW w:w="2160" w:type="dxa"/>
            <w:tcBorders>
              <w:top w:val="nil"/>
              <w:left w:val="nil"/>
              <w:bottom w:val="nil"/>
              <w:right w:val="nil"/>
            </w:tcBorders>
          </w:tcPr>
          <w:p w:rsidR="0057789B" w:rsidRDefault="0057789B" w:rsidP="001F5BF5">
            <w:pPr>
              <w:rPr>
                <w:rFonts w:ascii="Calibri" w:hAnsi="Calibri" w:cs="Calibri"/>
                <w:color w:val="0F0F0F"/>
              </w:rPr>
            </w:pPr>
          </w:p>
        </w:tc>
        <w:tc>
          <w:tcPr>
            <w:tcW w:w="1350" w:type="dxa"/>
            <w:tcBorders>
              <w:top w:val="nil"/>
              <w:left w:val="nil"/>
              <w:bottom w:val="nil"/>
              <w:right w:val="nil"/>
            </w:tcBorders>
          </w:tcPr>
          <w:p w:rsidR="0057789B" w:rsidRDefault="0057789B" w:rsidP="001F5BF5"/>
        </w:tc>
      </w:tr>
      <w:tr w:rsidR="0057789B" w:rsidTr="001F5BF5">
        <w:tc>
          <w:tcPr>
            <w:tcW w:w="1710" w:type="dxa"/>
            <w:tcBorders>
              <w:top w:val="nil"/>
              <w:left w:val="nil"/>
              <w:bottom w:val="nil"/>
              <w:right w:val="nil"/>
            </w:tcBorders>
          </w:tcPr>
          <w:p w:rsidR="0057789B" w:rsidRDefault="00A779E4" w:rsidP="001F5BF5">
            <w:ins w:id="524" w:author="Arjan" w:date="2014-06-13T13:01:00Z">
              <w:r>
                <w:t xml:space="preserve">- </w:t>
              </w:r>
            </w:ins>
            <w:ins w:id="525" w:author="Arjan" w:date="2014-06-10T22:48:00Z">
              <w:r w:rsidR="0081663F">
                <w:fldChar w:fldCharType="begin" w:fldLock="1"/>
              </w:r>
              <w:r w:rsidR="0057789B">
                <w:instrText xml:space="preserve">MERGEFIELD </w:instrText>
              </w:r>
              <w:r w:rsidR="0057789B">
                <w:rPr>
                  <w:rFonts w:ascii="Calibri" w:hAnsi="Calibri" w:cs="Calibri"/>
                  <w:color w:val="0F0F0F"/>
                </w:rPr>
                <w:instrText>Att.Name</w:instrText>
              </w:r>
              <w:r w:rsidR="0081663F">
                <w:fldChar w:fldCharType="separate"/>
              </w:r>
              <w:r w:rsidR="0057789B">
                <w:rPr>
                  <w:rFonts w:ascii="Calibri" w:hAnsi="Calibri" w:cs="Calibri"/>
                  <w:color w:val="0F0F0F"/>
                </w:rPr>
                <w:t>Contactpersoon functie</w:t>
              </w:r>
              <w:r w:rsidR="0081663F">
                <w:fldChar w:fldCharType="end"/>
              </w:r>
            </w:ins>
          </w:p>
        </w:tc>
        <w:tc>
          <w:tcPr>
            <w:tcW w:w="4050" w:type="dxa"/>
            <w:tcBorders>
              <w:top w:val="nil"/>
              <w:left w:val="nil"/>
              <w:bottom w:val="nil"/>
              <w:right w:val="nil"/>
            </w:tcBorders>
          </w:tcPr>
          <w:p w:rsidR="0057789B" w:rsidRDefault="0081663F" w:rsidP="008558E1">
            <w:pPr>
              <w:rPr>
                <w:ins w:id="526" w:author="Arjan" w:date="2014-06-10T22:48:00Z"/>
                <w:rFonts w:ascii="Calibri" w:hAnsi="Calibri" w:cs="Calibri"/>
                <w:color w:val="0F0F0F"/>
              </w:rPr>
            </w:pPr>
            <w:ins w:id="527" w:author="Arjan" w:date="2014-06-10T22:48:00Z">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aanduiding van de taken, rechten en plichten die de contactpersoon heeft binnen de organisatie van BETROKKENE.</w:t>
              </w:r>
            </w:ins>
          </w:p>
          <w:p w:rsidR="0057789B" w:rsidRDefault="0057789B" w:rsidP="008558E1">
            <w:pPr>
              <w:rPr>
                <w:ins w:id="528" w:author="Arjan" w:date="2014-06-10T22:48:00Z"/>
                <w:rFonts w:ascii="Calibri" w:hAnsi="Calibri" w:cs="Calibri"/>
                <w:color w:val="0F0F0F"/>
              </w:rPr>
            </w:pPr>
          </w:p>
          <w:p w:rsidR="0057789B" w:rsidRDefault="0057789B" w:rsidP="008558E1">
            <w:ins w:id="529" w:author="Arjan" w:date="2014-06-10T22:48:00Z">
              <w:r>
                <w:rPr>
                  <w:rFonts w:ascii="Calibri" w:hAnsi="Calibri" w:cs="Calibri"/>
                  <w:color w:val="0F0F0F"/>
                </w:rPr>
                <w:t xml:space="preserve">Toelichting: </w:t>
              </w:r>
            </w:ins>
          </w:p>
        </w:tc>
        <w:tc>
          <w:tcPr>
            <w:tcW w:w="990" w:type="dxa"/>
            <w:tcBorders>
              <w:top w:val="nil"/>
              <w:left w:val="nil"/>
              <w:bottom w:val="nil"/>
              <w:right w:val="nil"/>
            </w:tcBorders>
          </w:tcPr>
          <w:p w:rsidR="0057789B" w:rsidRDefault="0081663F" w:rsidP="001F5BF5">
            <w:ins w:id="530" w:author="Arjan" w:date="2014-06-10T22:48:00Z">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AN50</w:t>
              </w:r>
              <w:r>
                <w:fldChar w:fldCharType="end"/>
              </w:r>
            </w:ins>
          </w:p>
        </w:tc>
        <w:tc>
          <w:tcPr>
            <w:tcW w:w="1260" w:type="dxa"/>
            <w:tcBorders>
              <w:top w:val="nil"/>
              <w:left w:val="nil"/>
              <w:bottom w:val="nil"/>
              <w:right w:val="nil"/>
            </w:tcBorders>
          </w:tcPr>
          <w:p w:rsidR="0057789B" w:rsidRDefault="0081663F" w:rsidP="001F5BF5">
            <w:ins w:id="531" w:author="Arjan" w:date="2014-06-10T22:48:00Z">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57789B" w:rsidRDefault="0057789B" w:rsidP="001F5BF5">
            <w:pPr>
              <w:rPr>
                <w:rFonts w:ascii="Calibri" w:hAnsi="Calibri" w:cs="Calibri"/>
                <w:color w:val="0F0F0F"/>
              </w:rPr>
            </w:pPr>
            <w:ins w:id="532" w:author="Arjan" w:date="2014-06-10T22:48:00Z">
              <w:r>
                <w:rPr>
                  <w:rFonts w:ascii="Calibri" w:hAnsi="Calibri" w:cs="Calibri"/>
                  <w:color w:val="0F0F0F"/>
                </w:rPr>
                <w:t>KING</w:t>
              </w:r>
            </w:ins>
          </w:p>
        </w:tc>
        <w:tc>
          <w:tcPr>
            <w:tcW w:w="2160" w:type="dxa"/>
            <w:tcBorders>
              <w:top w:val="nil"/>
              <w:left w:val="nil"/>
              <w:bottom w:val="nil"/>
              <w:right w:val="nil"/>
            </w:tcBorders>
          </w:tcPr>
          <w:p w:rsidR="0057789B" w:rsidRDefault="0057789B" w:rsidP="001F5BF5">
            <w:pPr>
              <w:rPr>
                <w:rFonts w:ascii="Calibri" w:hAnsi="Calibri" w:cs="Calibri"/>
                <w:color w:val="0F0F0F"/>
              </w:rPr>
            </w:pPr>
          </w:p>
        </w:tc>
        <w:tc>
          <w:tcPr>
            <w:tcW w:w="1350" w:type="dxa"/>
            <w:tcBorders>
              <w:top w:val="nil"/>
              <w:left w:val="nil"/>
              <w:bottom w:val="nil"/>
              <w:right w:val="nil"/>
            </w:tcBorders>
          </w:tcPr>
          <w:p w:rsidR="0057789B" w:rsidRDefault="0057789B" w:rsidP="001F5BF5"/>
        </w:tc>
      </w:tr>
      <w:tr w:rsidR="0057789B" w:rsidTr="001F5BF5">
        <w:tc>
          <w:tcPr>
            <w:tcW w:w="1710" w:type="dxa"/>
            <w:tcBorders>
              <w:top w:val="nil"/>
              <w:left w:val="nil"/>
              <w:bottom w:val="nil"/>
              <w:right w:val="nil"/>
            </w:tcBorders>
          </w:tcPr>
          <w:p w:rsidR="0057789B" w:rsidRDefault="00A779E4" w:rsidP="001F5BF5">
            <w:ins w:id="533" w:author="Arjan" w:date="2014-06-13T13:01:00Z">
              <w:r>
                <w:t xml:space="preserve">- </w:t>
              </w:r>
            </w:ins>
            <w:ins w:id="534" w:author="Arjan" w:date="2014-06-10T22:48:00Z">
              <w:r w:rsidR="0081663F">
                <w:fldChar w:fldCharType="begin" w:fldLock="1"/>
              </w:r>
              <w:r w:rsidR="0057789B">
                <w:instrText xml:space="preserve">MERGEFIELD </w:instrText>
              </w:r>
              <w:r w:rsidR="0057789B">
                <w:rPr>
                  <w:rFonts w:ascii="Calibri" w:hAnsi="Calibri" w:cs="Calibri"/>
                  <w:color w:val="0F0F0F"/>
                </w:rPr>
                <w:instrText>Att.Name</w:instrText>
              </w:r>
              <w:r w:rsidR="0081663F">
                <w:fldChar w:fldCharType="separate"/>
              </w:r>
              <w:r w:rsidR="0057789B">
                <w:rPr>
                  <w:rFonts w:ascii="Calibri" w:hAnsi="Calibri" w:cs="Calibri"/>
                  <w:color w:val="0F0F0F"/>
                </w:rPr>
                <w:t>Contactpersoon telefoonnummer</w:t>
              </w:r>
              <w:r w:rsidR="0081663F">
                <w:fldChar w:fldCharType="end"/>
              </w:r>
            </w:ins>
          </w:p>
        </w:tc>
        <w:tc>
          <w:tcPr>
            <w:tcW w:w="4050" w:type="dxa"/>
            <w:tcBorders>
              <w:top w:val="nil"/>
              <w:left w:val="nil"/>
              <w:bottom w:val="nil"/>
              <w:right w:val="nil"/>
            </w:tcBorders>
          </w:tcPr>
          <w:p w:rsidR="0057789B" w:rsidRDefault="0081663F" w:rsidP="008558E1">
            <w:pPr>
              <w:rPr>
                <w:ins w:id="535" w:author="Arjan" w:date="2014-06-10T22:48:00Z"/>
                <w:rFonts w:ascii="Calibri" w:hAnsi="Calibri" w:cs="Calibri"/>
                <w:color w:val="0F0F0F"/>
              </w:rPr>
            </w:pPr>
            <w:ins w:id="536" w:author="Arjan" w:date="2014-06-10T22:48:00Z">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Telefoonnummer waaronder de contactpersoon in de regel bereikbaar is.</w:t>
              </w:r>
            </w:ins>
          </w:p>
          <w:p w:rsidR="0057789B" w:rsidRDefault="0057789B" w:rsidP="008558E1">
            <w:pPr>
              <w:rPr>
                <w:ins w:id="537" w:author="Arjan" w:date="2014-06-10T22:48:00Z"/>
                <w:rFonts w:ascii="Calibri" w:hAnsi="Calibri" w:cs="Calibri"/>
                <w:color w:val="0F0F0F"/>
              </w:rPr>
            </w:pPr>
          </w:p>
          <w:p w:rsidR="0057789B" w:rsidRDefault="0057789B" w:rsidP="008558E1">
            <w:ins w:id="538" w:author="Arjan" w:date="2014-06-10T22:48:00Z">
              <w:r>
                <w:rPr>
                  <w:rFonts w:ascii="Calibri" w:hAnsi="Calibri" w:cs="Calibri"/>
                  <w:color w:val="0F0F0F"/>
                </w:rPr>
                <w:t xml:space="preserve">Toelichting: </w:t>
              </w:r>
            </w:ins>
          </w:p>
        </w:tc>
        <w:tc>
          <w:tcPr>
            <w:tcW w:w="990" w:type="dxa"/>
            <w:tcBorders>
              <w:top w:val="nil"/>
              <w:left w:val="nil"/>
              <w:bottom w:val="nil"/>
              <w:right w:val="nil"/>
            </w:tcBorders>
          </w:tcPr>
          <w:p w:rsidR="0057789B" w:rsidRDefault="0081663F" w:rsidP="001F5BF5">
            <w:ins w:id="539" w:author="Arjan" w:date="2014-06-10T22:48:00Z">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AN20</w:t>
              </w:r>
              <w:r>
                <w:fldChar w:fldCharType="end"/>
              </w:r>
            </w:ins>
          </w:p>
        </w:tc>
        <w:tc>
          <w:tcPr>
            <w:tcW w:w="1260" w:type="dxa"/>
            <w:tcBorders>
              <w:top w:val="nil"/>
              <w:left w:val="nil"/>
              <w:bottom w:val="nil"/>
              <w:right w:val="nil"/>
            </w:tcBorders>
          </w:tcPr>
          <w:p w:rsidR="0057789B" w:rsidRDefault="0081663F" w:rsidP="001F5BF5">
            <w:ins w:id="540" w:author="Arjan" w:date="2014-06-10T22:48:00Z">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57789B" w:rsidRDefault="0057789B" w:rsidP="001F5BF5">
            <w:pPr>
              <w:rPr>
                <w:rFonts w:ascii="Calibri" w:hAnsi="Calibri" w:cs="Calibri"/>
                <w:color w:val="0F0F0F"/>
              </w:rPr>
            </w:pPr>
            <w:ins w:id="541" w:author="Arjan" w:date="2014-06-10T22:48:00Z">
              <w:r>
                <w:rPr>
                  <w:rFonts w:ascii="Calibri" w:hAnsi="Calibri" w:cs="Calibri"/>
                  <w:color w:val="0F0F0F"/>
                </w:rPr>
                <w:t>KING</w:t>
              </w:r>
            </w:ins>
          </w:p>
        </w:tc>
        <w:tc>
          <w:tcPr>
            <w:tcW w:w="2160" w:type="dxa"/>
            <w:tcBorders>
              <w:top w:val="nil"/>
              <w:left w:val="nil"/>
              <w:bottom w:val="nil"/>
              <w:right w:val="nil"/>
            </w:tcBorders>
          </w:tcPr>
          <w:p w:rsidR="0057789B" w:rsidRDefault="0057789B" w:rsidP="001F5BF5">
            <w:pPr>
              <w:rPr>
                <w:rFonts w:ascii="Calibri" w:hAnsi="Calibri" w:cs="Calibri"/>
                <w:color w:val="0F0F0F"/>
              </w:rPr>
            </w:pPr>
          </w:p>
        </w:tc>
        <w:tc>
          <w:tcPr>
            <w:tcW w:w="1350" w:type="dxa"/>
            <w:tcBorders>
              <w:top w:val="nil"/>
              <w:left w:val="nil"/>
              <w:bottom w:val="nil"/>
              <w:right w:val="nil"/>
            </w:tcBorders>
          </w:tcPr>
          <w:p w:rsidR="0057789B" w:rsidRDefault="0057789B" w:rsidP="001F5BF5"/>
        </w:tc>
      </w:tr>
      <w:tr w:rsidR="0057789B" w:rsidTr="001F5BF5">
        <w:tc>
          <w:tcPr>
            <w:tcW w:w="1710" w:type="dxa"/>
            <w:tcBorders>
              <w:top w:val="nil"/>
              <w:left w:val="nil"/>
              <w:bottom w:val="nil"/>
              <w:right w:val="nil"/>
            </w:tcBorders>
          </w:tcPr>
          <w:p w:rsidR="0057789B" w:rsidRDefault="00A779E4" w:rsidP="001F5BF5">
            <w:ins w:id="542" w:author="Arjan" w:date="2014-06-13T13:01:00Z">
              <w:r>
                <w:t xml:space="preserve">- </w:t>
              </w:r>
            </w:ins>
            <w:ins w:id="543" w:author="Arjan" w:date="2014-06-10T22:48:00Z">
              <w:r w:rsidR="0081663F">
                <w:fldChar w:fldCharType="begin" w:fldLock="1"/>
              </w:r>
              <w:r w:rsidR="0057789B">
                <w:instrText xml:space="preserve">MERGEFIELD </w:instrText>
              </w:r>
              <w:r w:rsidR="0057789B">
                <w:rPr>
                  <w:rFonts w:ascii="Calibri" w:hAnsi="Calibri" w:cs="Calibri"/>
                  <w:color w:val="0F0F0F"/>
                </w:rPr>
                <w:instrText>Att.Name</w:instrText>
              </w:r>
              <w:r w:rsidR="0081663F">
                <w:fldChar w:fldCharType="separate"/>
              </w:r>
              <w:r w:rsidR="0057789B">
                <w:rPr>
                  <w:rFonts w:ascii="Calibri" w:hAnsi="Calibri" w:cs="Calibri"/>
                  <w:color w:val="0F0F0F"/>
                </w:rPr>
                <w:t>Contactpersoon emailadres</w:t>
              </w:r>
              <w:r w:rsidR="0081663F">
                <w:fldChar w:fldCharType="end"/>
              </w:r>
            </w:ins>
          </w:p>
        </w:tc>
        <w:tc>
          <w:tcPr>
            <w:tcW w:w="4050" w:type="dxa"/>
            <w:tcBorders>
              <w:top w:val="nil"/>
              <w:left w:val="nil"/>
              <w:bottom w:val="nil"/>
              <w:right w:val="nil"/>
            </w:tcBorders>
          </w:tcPr>
          <w:p w:rsidR="0057789B" w:rsidRDefault="0081663F" w:rsidP="008558E1">
            <w:pPr>
              <w:rPr>
                <w:ins w:id="544" w:author="Arjan" w:date="2014-06-10T22:48:00Z"/>
                <w:rFonts w:ascii="Calibri" w:hAnsi="Calibri" w:cs="Calibri"/>
                <w:color w:val="0F0F0F"/>
              </w:rPr>
            </w:pPr>
            <w:ins w:id="545" w:author="Arjan" w:date="2014-06-10T22:48:00Z">
              <w:r>
                <w:fldChar w:fldCharType="begin" w:fldLock="1"/>
              </w:r>
              <w:r w:rsidR="0057789B">
                <w:instrText xml:space="preserve">MERGEFIELD </w:instrText>
              </w:r>
              <w:r w:rsidR="0057789B">
                <w:rPr>
                  <w:rFonts w:ascii="Calibri" w:hAnsi="Calibri" w:cs="Calibri"/>
                  <w:color w:val="0F0F0F"/>
                </w:rPr>
                <w:instrText>Att.Notes</w:instrText>
              </w:r>
              <w:r>
                <w:fldChar w:fldCharType="end"/>
              </w:r>
              <w:proofErr w:type="spellStart"/>
              <w:r w:rsidR="0057789B">
                <w:rPr>
                  <w:rFonts w:ascii="Calibri" w:hAnsi="Calibri" w:cs="Calibri"/>
                  <w:color w:val="610E6A"/>
                </w:rPr>
                <w:t>Elektronich</w:t>
              </w:r>
              <w:proofErr w:type="spellEnd"/>
              <w:r w:rsidR="0057789B">
                <w:rPr>
                  <w:rFonts w:ascii="Calibri" w:hAnsi="Calibri" w:cs="Calibri"/>
                  <w:color w:val="610E6A"/>
                </w:rPr>
                <w:t xml:space="preserve"> postadres waaronder de contactpersoon in de regel bereikbaar is.</w:t>
              </w:r>
            </w:ins>
          </w:p>
          <w:p w:rsidR="0057789B" w:rsidRDefault="0057789B" w:rsidP="008558E1">
            <w:pPr>
              <w:rPr>
                <w:ins w:id="546" w:author="Arjan" w:date="2014-06-10T22:48:00Z"/>
                <w:rFonts w:ascii="Calibri" w:hAnsi="Calibri" w:cs="Calibri"/>
                <w:color w:val="0F0F0F"/>
              </w:rPr>
            </w:pPr>
          </w:p>
          <w:p w:rsidR="0057789B" w:rsidRDefault="0057789B" w:rsidP="008558E1">
            <w:ins w:id="547" w:author="Arjan" w:date="2014-06-10T22:48:00Z">
              <w:r>
                <w:rPr>
                  <w:rFonts w:ascii="Calibri" w:hAnsi="Calibri" w:cs="Calibri"/>
                  <w:color w:val="0F0F0F"/>
                </w:rPr>
                <w:t xml:space="preserve">Toelichting: </w:t>
              </w:r>
            </w:ins>
          </w:p>
        </w:tc>
        <w:tc>
          <w:tcPr>
            <w:tcW w:w="990" w:type="dxa"/>
            <w:tcBorders>
              <w:top w:val="nil"/>
              <w:left w:val="nil"/>
              <w:bottom w:val="nil"/>
              <w:right w:val="nil"/>
            </w:tcBorders>
          </w:tcPr>
          <w:p w:rsidR="0057789B" w:rsidRDefault="0081663F" w:rsidP="001F5BF5">
            <w:ins w:id="548" w:author="Arjan" w:date="2014-06-10T22:48:00Z">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AN254</w:t>
              </w:r>
              <w:r>
                <w:fldChar w:fldCharType="end"/>
              </w:r>
            </w:ins>
          </w:p>
        </w:tc>
        <w:tc>
          <w:tcPr>
            <w:tcW w:w="1260" w:type="dxa"/>
            <w:tcBorders>
              <w:top w:val="nil"/>
              <w:left w:val="nil"/>
              <w:bottom w:val="nil"/>
              <w:right w:val="nil"/>
            </w:tcBorders>
          </w:tcPr>
          <w:p w:rsidR="0057789B" w:rsidRDefault="0081663F" w:rsidP="001F5BF5">
            <w:ins w:id="549" w:author="Arjan" w:date="2014-06-10T22:48:00Z">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57789B" w:rsidRDefault="0057789B" w:rsidP="001F5BF5">
            <w:pPr>
              <w:rPr>
                <w:rFonts w:ascii="Calibri" w:hAnsi="Calibri" w:cs="Calibri"/>
                <w:color w:val="0F0F0F"/>
              </w:rPr>
            </w:pPr>
            <w:ins w:id="550" w:author="Arjan" w:date="2014-06-10T22:48:00Z">
              <w:r>
                <w:rPr>
                  <w:rFonts w:ascii="Calibri" w:hAnsi="Calibri" w:cs="Calibri"/>
                  <w:color w:val="0F0F0F"/>
                </w:rPr>
                <w:t>KING</w:t>
              </w:r>
            </w:ins>
          </w:p>
        </w:tc>
        <w:tc>
          <w:tcPr>
            <w:tcW w:w="2160" w:type="dxa"/>
            <w:tcBorders>
              <w:top w:val="nil"/>
              <w:left w:val="nil"/>
              <w:bottom w:val="nil"/>
              <w:right w:val="nil"/>
            </w:tcBorders>
          </w:tcPr>
          <w:p w:rsidR="0057789B" w:rsidRDefault="0057789B" w:rsidP="001F5BF5">
            <w:pPr>
              <w:rPr>
                <w:rFonts w:ascii="Calibri" w:hAnsi="Calibri" w:cs="Calibri"/>
                <w:color w:val="0F0F0F"/>
              </w:rPr>
            </w:pPr>
          </w:p>
        </w:tc>
        <w:tc>
          <w:tcPr>
            <w:tcW w:w="1350" w:type="dxa"/>
            <w:tcBorders>
              <w:top w:val="nil"/>
              <w:left w:val="nil"/>
              <w:bottom w:val="nil"/>
              <w:right w:val="nil"/>
            </w:tcBorders>
          </w:tcPr>
          <w:p w:rsidR="0057789B" w:rsidRDefault="0057789B" w:rsidP="001F5BF5"/>
        </w:tc>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bookmarkEnd w:id="500"/>
      <w:tr w:rsidR="00544DA0" w:rsidTr="001F3F01">
        <w:trPr>
          <w:trHeight w:val="271"/>
          <w:tblHeader/>
        </w:trPr>
        <w:tc>
          <w:tcPr>
            <w:tcW w:w="2970" w:type="dxa"/>
            <w:tcBorders>
              <w:top w:val="nil"/>
              <w:left w:val="nil"/>
              <w:bottom w:val="nil"/>
              <w:right w:val="nil"/>
            </w:tcBorders>
          </w:tcPr>
          <w:p w:rsidR="00544DA0" w:rsidRDefault="0081663F" w:rsidP="001F3F01">
            <w:pPr>
              <w:rPr>
                <w:rFonts w:ascii="Calibri" w:hAnsi="Calibri" w:cs="Calibri"/>
              </w:rPr>
            </w:pPr>
            <w:r>
              <w:lastRenderedPageBreak/>
              <w:fldChar w:fldCharType="begin" w:fldLock="1"/>
            </w:r>
            <w:r w:rsidR="00544DA0">
              <w:instrText xml:space="preserve">MERGEFIELD </w:instrText>
            </w:r>
            <w:r w:rsidR="00544DA0">
              <w:rPr>
                <w:rFonts w:ascii="Calibri" w:hAnsi="Calibri" w:cs="Calibri"/>
              </w:rPr>
              <w:instrText>Element.Name</w:instrText>
            </w:r>
            <w:r>
              <w:fldChar w:fldCharType="separate"/>
            </w:r>
            <w:r w:rsidR="00544DA0">
              <w:rPr>
                <w:rFonts w:ascii="Calibri" w:hAnsi="Calibri" w:cs="Calibri"/>
              </w:rPr>
              <w:t>ROL</w:t>
            </w:r>
            <w:r>
              <w:fldChar w:fldCharType="end"/>
            </w:r>
            <w:r w:rsidR="00544DA0">
              <w:rPr>
                <w:rFonts w:ascii="Calibri" w:hAnsi="Calibri" w:cs="Calibri"/>
              </w:rPr>
              <w:t xml:space="preserve"> [</w:t>
            </w:r>
            <w:r>
              <w:rPr>
                <w:rFonts w:ascii="Calibri" w:hAnsi="Calibri" w:cs="Calibri"/>
              </w:rPr>
              <w:fldChar w:fldCharType="begin" w:fldLock="1"/>
            </w:r>
            <w:r w:rsidR="00544DA0">
              <w:rPr>
                <w:rFonts w:ascii="Calibri" w:hAnsi="Calibri" w:cs="Calibri"/>
              </w:rPr>
              <w:instrText>MERGEFIELD ConnSource.Cardinality</w:instrText>
            </w:r>
            <w:r>
              <w:rPr>
                <w:rFonts w:ascii="Calibri" w:hAnsi="Calibri" w:cs="Calibri"/>
              </w:rPr>
              <w:fldChar w:fldCharType="separate"/>
            </w:r>
            <w:r w:rsidR="00544DA0">
              <w:rPr>
                <w:rFonts w:ascii="Calibri" w:hAnsi="Calibri" w:cs="Calibri"/>
              </w:rPr>
              <w:t>1..*</w:t>
            </w:r>
            <w:r>
              <w:rPr>
                <w:rFonts w:ascii="Calibri" w:hAnsi="Calibri" w:cs="Calibri"/>
              </w:rPr>
              <w:fldChar w:fldCharType="end"/>
            </w:r>
            <w:r w:rsidR="00544DA0">
              <w:rPr>
                <w:rFonts w:ascii="Calibri" w:hAnsi="Calibri" w:cs="Calibri"/>
              </w:rPr>
              <w:t xml:space="preserve">] </w:t>
            </w:r>
          </w:p>
          <w:p w:rsidR="00544DA0" w:rsidRDefault="00544DA0" w:rsidP="001F3F01">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als gezaghebbende over</w:t>
            </w:r>
            <w:r w:rsidR="0081663F">
              <w:rPr>
                <w:rFonts w:ascii="Calibri" w:hAnsi="Calibri" w:cs="Calibri"/>
              </w:rPr>
              <w:fldChar w:fldCharType="end"/>
            </w:r>
          </w:p>
          <w:p w:rsidR="00544DA0" w:rsidRDefault="0081663F" w:rsidP="001F3F01">
            <w:pPr>
              <w:rPr>
                <w:rFonts w:ascii="Calibri" w:hAnsi="Calibri" w:cs="Calibri"/>
                <w:b/>
                <w:bCs/>
                <w:color w:val="0F0F0F"/>
              </w:rPr>
            </w:pPr>
            <w:r>
              <w:rPr>
                <w:rFonts w:ascii="Calibri" w:hAnsi="Calibri" w:cs="Calibri"/>
                <w:b/>
                <w:bCs/>
                <w:color w:val="0F0F0F"/>
              </w:rPr>
              <w:fldChar w:fldCharType="begin" w:fldLock="1"/>
            </w:r>
            <w:r w:rsidR="00544DA0">
              <w:rPr>
                <w:rFonts w:ascii="Calibri" w:hAnsi="Calibri" w:cs="Calibri"/>
                <w:b/>
                <w:bCs/>
                <w:color w:val="0F0F0F"/>
              </w:rPr>
              <w:instrText xml:space="preserve">MERGEFIELD </w:instrText>
            </w:r>
            <w:r w:rsidR="00544DA0">
              <w:rPr>
                <w:rFonts w:ascii="Calibri" w:hAnsi="Calibri" w:cs="Calibri"/>
              </w:rPr>
              <w:instrText>Element.Name</w:instrText>
            </w:r>
            <w:r>
              <w:rPr>
                <w:rFonts w:ascii="Calibri" w:hAnsi="Calibri" w:cs="Calibri"/>
                <w:b/>
                <w:bCs/>
                <w:color w:val="0F0F0F"/>
              </w:rPr>
              <w:fldChar w:fldCharType="separate"/>
            </w:r>
            <w:r w:rsidR="00544DA0">
              <w:rPr>
                <w:rFonts w:ascii="Calibri" w:hAnsi="Calibri" w:cs="Calibri"/>
              </w:rPr>
              <w:t>ZAAKOBJECT</w:t>
            </w:r>
            <w:r>
              <w:rPr>
                <w:rFonts w:ascii="Calibri" w:hAnsi="Calibri" w:cs="Calibri"/>
                <w:b/>
                <w:bCs/>
                <w:color w:val="0F0F0F"/>
              </w:rPr>
              <w:fldChar w:fldCharType="end"/>
            </w:r>
            <w:r w:rsidR="00544DA0">
              <w:rPr>
                <w:rFonts w:ascii="Calibri" w:hAnsi="Calibri" w:cs="Calibri"/>
              </w:rPr>
              <w:t xml:space="preserve"> [</w:t>
            </w:r>
            <w:r>
              <w:rPr>
                <w:rFonts w:ascii="Calibri" w:hAnsi="Calibri" w:cs="Calibri"/>
              </w:rPr>
              <w:fldChar w:fldCharType="begin" w:fldLock="1"/>
            </w:r>
            <w:r w:rsidR="00544DA0">
              <w:rPr>
                <w:rFonts w:ascii="Calibri" w:hAnsi="Calibri" w:cs="Calibri"/>
              </w:rPr>
              <w:instrText>MERGEFIELD ConnTarget.Cardinality</w:instrText>
            </w:r>
            <w:r>
              <w:rPr>
                <w:rFonts w:ascii="Calibri" w:hAnsi="Calibri" w:cs="Calibri"/>
              </w:rPr>
              <w:fldChar w:fldCharType="separate"/>
            </w:r>
            <w:r w:rsidR="00544DA0">
              <w:rPr>
                <w:rFonts w:ascii="Calibri" w:hAnsi="Calibri" w:cs="Calibri"/>
              </w:rPr>
              <w:t>0..*</w:t>
            </w:r>
            <w:r>
              <w:rPr>
                <w:rFonts w:ascii="Calibri" w:hAnsi="Calibri" w:cs="Calibri"/>
              </w:rPr>
              <w:fldChar w:fldCharType="end"/>
            </w:r>
            <w:r w:rsidR="00544DA0">
              <w:rPr>
                <w:rFonts w:ascii="Calibri" w:hAnsi="Calibri" w:cs="Calibri"/>
              </w:rPr>
              <w:t>]</w:t>
            </w:r>
          </w:p>
        </w:tc>
        <w:tc>
          <w:tcPr>
            <w:tcW w:w="6570" w:type="dxa"/>
            <w:tcBorders>
              <w:top w:val="nil"/>
              <w:left w:val="nil"/>
              <w:bottom w:val="nil"/>
              <w:right w:val="nil"/>
            </w:tcBorders>
          </w:tcPr>
          <w:p w:rsidR="00544DA0" w:rsidRDefault="00475B1B" w:rsidP="001F3F01">
            <w:pPr>
              <w:rPr>
                <w:rFonts w:ascii="Calibri" w:hAnsi="Calibri" w:cs="Calibri"/>
                <w:u w:color="000000"/>
              </w:rPr>
            </w:pPr>
            <w:r>
              <w:rPr>
                <w:rFonts w:ascii="Calibri" w:hAnsi="Calibri" w:cs="Calibri"/>
                <w:u w:color="000000"/>
              </w:rPr>
              <w:t>Het kind waarover betrokkene gezaghebbende is.</w:t>
            </w:r>
          </w:p>
          <w:p w:rsidR="00A779E4" w:rsidRDefault="00A779E4" w:rsidP="001F3F01">
            <w:pPr>
              <w:rPr>
                <w:rFonts w:ascii="Calibri" w:hAnsi="Calibri" w:cs="Calibri"/>
                <w:u w:color="000000"/>
              </w:rPr>
            </w:pPr>
          </w:p>
          <w:p w:rsidR="00544DA0" w:rsidRDefault="00DD00F4" w:rsidP="001F3F01">
            <w:pPr>
              <w:rPr>
                <w:rFonts w:ascii="Calibri" w:hAnsi="Calibri" w:cs="Calibri"/>
                <w:u w:color="000000"/>
              </w:rPr>
            </w:pPr>
            <w:r w:rsidRPr="00DD00F4">
              <w:rPr>
                <w:rFonts w:ascii="Calibri" w:hAnsi="Calibri" w:cs="Calibri"/>
                <w:i/>
                <w:u w:color="000000"/>
              </w:rPr>
              <w:t>Regels</w:t>
            </w:r>
            <w:r>
              <w:rPr>
                <w:rFonts w:ascii="Calibri" w:hAnsi="Calibri" w:cs="Calibri"/>
                <w:u w:color="000000"/>
              </w:rPr>
              <w:t xml:space="preserve">: </w:t>
            </w:r>
          </w:p>
          <w:p w:rsidR="00DD00F4" w:rsidRDefault="00DD00F4" w:rsidP="001F3F01">
            <w:pPr>
              <w:rPr>
                <w:rFonts w:ascii="Calibri" w:hAnsi="Calibri" w:cs="Calibri"/>
                <w:u w:color="000000"/>
              </w:rPr>
            </w:pPr>
            <w:r>
              <w:rPr>
                <w:rFonts w:ascii="Calibri" w:hAnsi="Calibri" w:cs="Calibri"/>
                <w:u w:color="000000"/>
              </w:rPr>
              <w:t xml:space="preserve">(1) Een BETROKKENE bij een ZAAK (Gemeente) </w:t>
            </w:r>
            <w:ins w:id="551" w:author="Arjan" w:date="2014-06-10T22:08:00Z">
              <w:r w:rsidR="006136FC">
                <w:rPr>
                  <w:rFonts w:ascii="Calibri" w:hAnsi="Calibri" w:cs="Calibri"/>
                  <w:u w:color="000000"/>
                </w:rPr>
                <w:t xml:space="preserve">van het generieke zaaktype `Overwegen kinderbeschermingsmaatregel` </w:t>
              </w:r>
            </w:ins>
            <w:r>
              <w:rPr>
                <w:rFonts w:ascii="Calibri" w:hAnsi="Calibri" w:cs="Calibri"/>
                <w:u w:color="000000"/>
              </w:rPr>
              <w:t>in de (generieke) rol van “belanghebbende” heeft minimaal één gerelateerd ZAAKOBJECT (d.w.z. een gezaghebbende voert het gezag over minimaal één kind).</w:t>
            </w:r>
          </w:p>
          <w:p w:rsidR="00DD00F4" w:rsidRDefault="00DD00F4" w:rsidP="001F3F01">
            <w:pPr>
              <w:rPr>
                <w:rFonts w:ascii="Calibri" w:hAnsi="Calibri" w:cs="Calibri"/>
                <w:u w:color="000000"/>
              </w:rPr>
            </w:pPr>
            <w:r>
              <w:rPr>
                <w:rFonts w:ascii="Calibri" w:hAnsi="Calibri" w:cs="Calibri"/>
                <w:u w:color="000000"/>
              </w:rPr>
              <w:t xml:space="preserve">(2) Een BETROKKENE bij een ZAAK (Gemeente) in </w:t>
            </w:r>
            <w:r w:rsidR="00056802">
              <w:rPr>
                <w:rFonts w:ascii="Calibri" w:hAnsi="Calibri" w:cs="Calibri"/>
                <w:u w:color="000000"/>
              </w:rPr>
              <w:t>een</w:t>
            </w:r>
            <w:r>
              <w:rPr>
                <w:rFonts w:ascii="Calibri" w:hAnsi="Calibri" w:cs="Calibri"/>
                <w:u w:color="000000"/>
              </w:rPr>
              <w:t xml:space="preserve"> (generieke) rol </w:t>
            </w:r>
            <w:r w:rsidR="00056802">
              <w:rPr>
                <w:rFonts w:ascii="Calibri" w:hAnsi="Calibri" w:cs="Calibri"/>
                <w:u w:color="000000"/>
              </w:rPr>
              <w:t>ongelijk</w:t>
            </w:r>
            <w:r>
              <w:rPr>
                <w:rFonts w:ascii="Calibri" w:hAnsi="Calibri" w:cs="Calibri"/>
                <w:u w:color="000000"/>
              </w:rPr>
              <w:t xml:space="preserve"> “belanghebbende” heeft </w:t>
            </w:r>
            <w:r w:rsidR="00056802">
              <w:rPr>
                <w:rFonts w:ascii="Calibri" w:hAnsi="Calibri" w:cs="Calibri"/>
                <w:u w:color="000000"/>
              </w:rPr>
              <w:t>gee</w:t>
            </w:r>
            <w:r>
              <w:rPr>
                <w:rFonts w:ascii="Calibri" w:hAnsi="Calibri" w:cs="Calibri"/>
                <w:u w:color="000000"/>
              </w:rPr>
              <w:t>n gerelateerd ZAAKOBJECT (d.w.z.</w:t>
            </w:r>
            <w:r w:rsidR="00056802">
              <w:rPr>
                <w:rFonts w:ascii="Calibri" w:hAnsi="Calibri" w:cs="Calibri"/>
                <w:u w:color="000000"/>
              </w:rPr>
              <w:t xml:space="preserve"> alleen gezaghebbende kennen relaties naar één of meer kinderen).</w:t>
            </w:r>
          </w:p>
          <w:p w:rsidR="00DD00F4" w:rsidRDefault="00DD00F4" w:rsidP="001F3F01">
            <w:pPr>
              <w:rPr>
                <w:rFonts w:ascii="Calibri" w:hAnsi="Calibri" w:cs="Calibri"/>
                <w:u w:color="000000"/>
              </w:rPr>
            </w:pPr>
            <w:r>
              <w:rPr>
                <w:rFonts w:ascii="Calibri" w:hAnsi="Calibri" w:cs="Calibri"/>
                <w:u w:color="000000"/>
              </w:rPr>
              <w:t xml:space="preserve">(3) Een ZAAKOBJECT bij een ZAAK (Gemeente) </w:t>
            </w:r>
            <w:ins w:id="552" w:author="Arjan" w:date="2014-06-10T22:13:00Z">
              <w:r w:rsidR="00CD74D5">
                <w:rPr>
                  <w:rFonts w:ascii="Calibri" w:hAnsi="Calibri" w:cs="Calibri"/>
                  <w:u w:color="000000"/>
                </w:rPr>
                <w:t xml:space="preserve">(van het generieke zaaktype `Overwegen kinderbeschermingsmaatregel`) </w:t>
              </w:r>
            </w:ins>
            <w:r>
              <w:rPr>
                <w:rFonts w:ascii="Calibri" w:hAnsi="Calibri" w:cs="Calibri"/>
                <w:u w:color="000000"/>
              </w:rPr>
              <w:t>met een ‘</w:t>
            </w:r>
            <w:proofErr w:type="spellStart"/>
            <w:r>
              <w:rPr>
                <w:rFonts w:ascii="Calibri" w:hAnsi="Calibri" w:cs="Calibri"/>
                <w:u w:color="000000"/>
              </w:rPr>
              <w:t>Relatie-omschrijving</w:t>
            </w:r>
            <w:proofErr w:type="spellEnd"/>
            <w:r>
              <w:rPr>
                <w:rFonts w:ascii="Calibri" w:hAnsi="Calibri" w:cs="Calibri"/>
                <w:u w:color="000000"/>
              </w:rPr>
              <w:t>’ gelijk “</w:t>
            </w:r>
            <w:proofErr w:type="spellStart"/>
            <w:r>
              <w:rPr>
                <w:rFonts w:ascii="Calibri" w:hAnsi="Calibri" w:cs="Calibri"/>
                <w:u w:color="000000"/>
              </w:rPr>
              <w:t>Client</w:t>
            </w:r>
            <w:proofErr w:type="spellEnd"/>
            <w:r>
              <w:rPr>
                <w:rFonts w:ascii="Calibri" w:hAnsi="Calibri" w:cs="Calibri"/>
                <w:u w:color="000000"/>
              </w:rPr>
              <w:t xml:space="preserve"> (ongeboren kind)” heeft slechts één relatie naar een BETROKKENE bij dezelfde ZAAK (Gemeente) in de (generieke) rol van “belanghebbende” en deze heeft als ‘Rolomschrijving’: “moeder” (d.w.z. bij een </w:t>
            </w:r>
            <w:proofErr w:type="spellStart"/>
            <w:r>
              <w:rPr>
                <w:rFonts w:ascii="Calibri" w:hAnsi="Calibri" w:cs="Calibri"/>
                <w:u w:color="000000"/>
              </w:rPr>
              <w:t>client</w:t>
            </w:r>
            <w:proofErr w:type="spellEnd"/>
            <w:r>
              <w:rPr>
                <w:rFonts w:ascii="Calibri" w:hAnsi="Calibri" w:cs="Calibri"/>
                <w:u w:color="000000"/>
              </w:rPr>
              <w:t xml:space="preserve"> zijnde een ongeboren kind is er maar één gezaghebbende: de moeder)</w:t>
            </w:r>
            <w:r w:rsidR="00056802">
              <w:rPr>
                <w:rFonts w:ascii="Calibri" w:hAnsi="Calibri" w:cs="Calibri"/>
                <w:u w:color="000000"/>
              </w:rPr>
              <w:t>.</w:t>
            </w:r>
            <w:r>
              <w:rPr>
                <w:rFonts w:ascii="Calibri" w:hAnsi="Calibri" w:cs="Calibri"/>
                <w:u w:color="000000"/>
              </w:rPr>
              <w:t xml:space="preserve">   </w:t>
            </w:r>
          </w:p>
          <w:p w:rsidR="00A779E4" w:rsidRDefault="00A779E4" w:rsidP="001F3F01">
            <w:pPr>
              <w:rPr>
                <w:rFonts w:ascii="Calibri" w:hAnsi="Calibri" w:cs="Calibri"/>
                <w:u w:color="000000"/>
              </w:rPr>
            </w:pPr>
          </w:p>
          <w:p w:rsidR="00DD00F4" w:rsidRDefault="00544DA0" w:rsidP="00475B1B">
            <w:pPr>
              <w:rPr>
                <w:rFonts w:ascii="Calibri" w:hAnsi="Calibri" w:cs="Calibri"/>
                <w:u w:color="000000"/>
              </w:rPr>
            </w:pPr>
            <w:r w:rsidRPr="00DD00F4">
              <w:rPr>
                <w:rFonts w:ascii="Calibri" w:hAnsi="Calibri" w:cs="Calibri"/>
                <w:i/>
                <w:u w:color="000000"/>
              </w:rPr>
              <w:t>Toelichting</w:t>
            </w:r>
            <w:r>
              <w:rPr>
                <w:rFonts w:ascii="Calibri" w:hAnsi="Calibri" w:cs="Calibri"/>
                <w:u w:color="000000"/>
              </w:rPr>
              <w:t>:</w:t>
            </w:r>
            <w:r w:rsidR="00475B1B">
              <w:rPr>
                <w:rFonts w:ascii="Calibri" w:hAnsi="Calibri" w:cs="Calibri"/>
                <w:u w:color="000000"/>
              </w:rPr>
              <w:t xml:space="preserve"> </w:t>
            </w:r>
          </w:p>
          <w:p w:rsidR="00544DA0" w:rsidRDefault="00475B1B" w:rsidP="00475B1B">
            <w:pPr>
              <w:rPr>
                <w:rFonts w:ascii="Calibri" w:hAnsi="Calibri" w:cs="Calibri"/>
                <w:u w:color="000000"/>
              </w:rPr>
            </w:pPr>
            <w:r>
              <w:rPr>
                <w:rFonts w:ascii="Calibri" w:hAnsi="Calibri" w:cs="Calibri"/>
                <w:u w:color="000000"/>
              </w:rPr>
              <w:t>Met d</w:t>
            </w:r>
            <w:r w:rsidR="00544DA0">
              <w:rPr>
                <w:rFonts w:ascii="Calibri" w:hAnsi="Calibri" w:cs="Calibri"/>
                <w:u w:color="000000"/>
              </w:rPr>
              <w:t>e</w:t>
            </w:r>
            <w:r>
              <w:rPr>
                <w:rFonts w:ascii="Calibri" w:hAnsi="Calibri" w:cs="Calibri"/>
                <w:u w:color="000000"/>
              </w:rPr>
              <w:t xml:space="preserve">ze relatie wordt voor elke gezaghebbende (als belanghebbende bij de ‘gemeentelijke onderzoekszaak’) geduid voor welke kinderen (waarop het onderzoek betrekking heeft) het gezag geldt. </w:t>
            </w:r>
            <w:r w:rsidR="00544DA0">
              <w:rPr>
                <w:rFonts w:ascii="Calibri" w:hAnsi="Calibri" w:cs="Calibri"/>
                <w:u w:color="000000"/>
              </w:rPr>
              <w:t xml:space="preserve"> </w:t>
            </w:r>
            <w:r>
              <w:rPr>
                <w:rFonts w:ascii="Calibri" w:hAnsi="Calibri" w:cs="Calibri"/>
                <w:u w:color="000000"/>
              </w:rPr>
              <w:t xml:space="preserve">Per gezaghebbende per kind wordt, met de relatieklasse INFORMERING, geduid of de desbetreffende gezaghebbende geïnformeerd is over het doen van een verzoek tot onderzoek voor het desbetreffende kind. </w:t>
            </w:r>
          </w:p>
        </w:tc>
        <w:tc>
          <w:tcPr>
            <w:tcW w:w="1350" w:type="dxa"/>
            <w:tcBorders>
              <w:top w:val="nil"/>
              <w:left w:val="nil"/>
              <w:bottom w:val="nil"/>
              <w:right w:val="nil"/>
            </w:tcBorders>
          </w:tcPr>
          <w:p w:rsidR="00544DA0" w:rsidRDefault="00475B1B" w:rsidP="001F3F01">
            <w:pPr>
              <w:rPr>
                <w:rFonts w:ascii="Calibri" w:hAnsi="Calibri" w:cs="Calibri"/>
              </w:rPr>
            </w:pPr>
            <w:r>
              <w:rPr>
                <w:rFonts w:ascii="Calibri" w:hAnsi="Calibri" w:cs="Calibri"/>
              </w:rPr>
              <w:t>KING (CORV)</w:t>
            </w:r>
          </w:p>
        </w:tc>
        <w:tc>
          <w:tcPr>
            <w:tcW w:w="2250" w:type="dxa"/>
            <w:tcBorders>
              <w:top w:val="nil"/>
              <w:left w:val="nil"/>
              <w:bottom w:val="nil"/>
              <w:right w:val="nil"/>
            </w:tcBorders>
          </w:tcPr>
          <w:p w:rsidR="00544DA0" w:rsidRDefault="0081663F" w:rsidP="001F3F01">
            <w:pPr>
              <w:rPr>
                <w:rFonts w:ascii="Calibri" w:hAnsi="Calibri" w:cs="Calibri"/>
                <w:b/>
                <w:bCs/>
                <w:color w:val="0F0F0F"/>
              </w:rPr>
            </w:pPr>
            <w:r>
              <w:fldChar w:fldCharType="begin" w:fldLock="1"/>
            </w:r>
            <w:r w:rsidR="00544DA0">
              <w:instrText xml:space="preserve">MERGEFIELD </w:instrText>
            </w:r>
            <w:r w:rsidR="00544DA0">
              <w:rPr>
                <w:rFonts w:ascii="Calibri" w:hAnsi="Calibri" w:cs="Calibri"/>
                <w:color w:val="0F0F0F"/>
              </w:rPr>
              <w:instrText>Connector.Alias</w:instrText>
            </w:r>
            <w:r>
              <w:fldChar w:fldCharType="end"/>
            </w:r>
          </w:p>
        </w:tc>
      </w:tr>
    </w:tbl>
    <w:p w:rsidR="000A165E" w:rsidRDefault="000A165E" w:rsidP="000A165E">
      <w:pPr>
        <w:rPr>
          <w:rFonts w:ascii="Calibri" w:hAnsi="Calibri" w:cs="Calibri"/>
        </w:rPr>
      </w:pPr>
    </w:p>
    <w:bookmarkStart w:id="553" w:name="BKM_1992E380_0B36_497f_879A_B0E61BF14D0D"/>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554" w:name="_Toc392157296"/>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VERZOEK</w:t>
      </w:r>
      <w:bookmarkEnd w:id="554"/>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rPr>
              <w:t>Een verzoek om een onderzoek in te stellen naar het opleggen  van een kinderbeschermingsmaatregel.</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B23BA0" w:rsidP="001F5BF5">
            <w:pPr>
              <w:rPr>
                <w:rFonts w:ascii="Calibri" w:hAnsi="Calibri" w:cs="Calibri"/>
                <w:color w:val="0F0F0F"/>
              </w:rPr>
            </w:pPr>
            <w:r>
              <w:rPr>
                <w:rFonts w:ascii="Calibri" w:hAnsi="Calibri" w:cs="Calibri"/>
                <w:color w:val="0F0F0F"/>
              </w:rPr>
              <w:t xml:space="preserve">Unieke </w:t>
            </w:r>
            <w:r w:rsidR="000A165E">
              <w:rPr>
                <w:rFonts w:ascii="Calibri" w:hAnsi="Calibri" w:cs="Calibri"/>
                <w:color w:val="0F0F0F"/>
              </w:rPr>
              <w:t>aanduiding van de gerelateerde zaak</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555" w:name="BKM_E1D915E6_7CD1_4c4b_8FFD_FD8D5F0D2B76"/>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Datum indiening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datum dat het verzoek wordt ingediend</w:t>
            </w:r>
            <w:r>
              <w:fldChar w:fldCharType="end"/>
            </w:r>
          </w:p>
          <w:p w:rsidR="000A165E" w:rsidRDefault="000A165E" w:rsidP="001F5BF5">
            <w:pPr>
              <w:rPr>
                <w:rFonts w:ascii="Calibri" w:hAnsi="Calibri" w:cs="Calibri"/>
                <w:color w:val="0F0F0F"/>
              </w:rPr>
            </w:pPr>
          </w:p>
          <w:p w:rsidR="000A165E" w:rsidRDefault="000A165E" w:rsidP="00C45D22">
            <w:pPr>
              <w:rPr>
                <w:rFonts w:ascii="Calibri" w:hAnsi="Calibri" w:cs="Calibri"/>
                <w:color w:val="0F0F0F"/>
              </w:rPr>
            </w:pPr>
            <w:r>
              <w:rPr>
                <w:rFonts w:ascii="Calibri" w:hAnsi="Calibri" w:cs="Calibri"/>
                <w:color w:val="0F0F0F"/>
              </w:rPr>
              <w:t xml:space="preserve">Toelichting: Wordt uitgedrukt in </w:t>
            </w:r>
            <w:r w:rsidR="00FE12C5">
              <w:rPr>
                <w:rFonts w:ascii="Calibri" w:hAnsi="Calibri" w:cs="Calibri"/>
                <w:color w:val="0F0F0F"/>
              </w:rPr>
              <w:t xml:space="preserve">het </w:t>
            </w:r>
            <w:proofErr w:type="spellStart"/>
            <w:r w:rsidR="00FE12C5">
              <w:rPr>
                <w:rFonts w:ascii="Calibri" w:hAnsi="Calibri" w:cs="Calibri"/>
                <w:color w:val="0F0F0F"/>
              </w:rPr>
              <w:t>extraElement</w:t>
            </w:r>
            <w:proofErr w:type="spellEnd"/>
            <w:r w:rsidR="00FE12C5">
              <w:rPr>
                <w:rFonts w:ascii="Calibri" w:hAnsi="Calibri" w:cs="Calibri"/>
                <w:color w:val="0F0F0F"/>
              </w:rPr>
              <w:t xml:space="preserve"> “</w:t>
            </w:r>
            <w:proofErr w:type="spellStart"/>
            <w:r w:rsidR="00FE12C5">
              <w:rPr>
                <w:rFonts w:ascii="Calibri" w:hAnsi="Calibri" w:cs="Calibri"/>
                <w:color w:val="0F0F0F"/>
              </w:rPr>
              <w:t>datumIndiening</w:t>
            </w:r>
            <w:proofErr w:type="spellEnd"/>
            <w:r w:rsidR="00FE12C5">
              <w:rPr>
                <w:rFonts w:ascii="Calibri" w:hAnsi="Calibri" w:cs="Calibri"/>
                <w:color w:val="0F0F0F"/>
              </w:rPr>
              <w:t>” van ZAAK</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FE12C5" w:rsidP="00FE12C5">
            <w:pPr>
              <w:rPr>
                <w:rFonts w:ascii="Calibri" w:hAnsi="Calibri" w:cs="Calibri"/>
                <w:color w:val="0F0F0F"/>
              </w:rPr>
            </w:pPr>
            <w:proofErr w:type="spellStart"/>
            <w:r>
              <w:rPr>
                <w:rFonts w:asciiTheme="minorHAnsi" w:hAnsiTheme="minorHAnsi"/>
              </w:rPr>
              <w:t>datumIndiening</w:t>
            </w:r>
            <w:proofErr w:type="spellEnd"/>
          </w:p>
        </w:tc>
        <w:bookmarkEnd w:id="555"/>
      </w:tr>
      <w:bookmarkStart w:id="556" w:name="BKM_CC4EF9F5_B25F_4ccb_903A_381B3D243722"/>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Urgentie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indicator die de urgentie van het verzoek aangeeft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Boolean</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0 (niet urgent)</w:t>
            </w:r>
          </w:p>
          <w:p w:rsidR="000A165E" w:rsidRDefault="000A165E" w:rsidP="001F5BF5">
            <w:pPr>
              <w:rPr>
                <w:rFonts w:ascii="Calibri" w:hAnsi="Calibri" w:cs="Calibri"/>
                <w:color w:val="0F0F0F"/>
              </w:rPr>
            </w:pPr>
            <w:r>
              <w:rPr>
                <w:rFonts w:ascii="Calibri" w:hAnsi="Calibri" w:cs="Calibri"/>
                <w:color w:val="0F0F0F"/>
              </w:rPr>
              <w:t>1 (wel urgent)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ZAK.urgentie</w:t>
            </w:r>
            <w:r>
              <w:fldChar w:fldCharType="end"/>
            </w:r>
          </w:p>
        </w:tc>
        <w:bookmarkEnd w:id="556"/>
      </w:tr>
      <w:bookmarkStart w:id="557" w:name="BKM_76034CB2_EF03_4db3_89B9_BC873408BF6E"/>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Jeugdzorgrol verzoeker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rPr>
              <w:t>De rol waarin de verzoeker betrokken is bij het  verzoek</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AN25</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De volgende, </w:t>
            </w:r>
            <w:commentRangeStart w:id="558"/>
            <w:r>
              <w:rPr>
                <w:rFonts w:ascii="Calibri" w:hAnsi="Calibri" w:cs="Calibri"/>
                <w:color w:val="0F0F0F"/>
              </w:rPr>
              <w:t>uit JZXML afkomstige</w:t>
            </w:r>
            <w:commentRangeEnd w:id="558"/>
            <w:r w:rsidR="009F4595">
              <w:rPr>
                <w:rStyle w:val="Verwijzingopmerking"/>
              </w:rPr>
              <w:commentReference w:id="558"/>
            </w:r>
            <w:r>
              <w:rPr>
                <w:rFonts w:ascii="Calibri" w:hAnsi="Calibri" w:cs="Calibri"/>
                <w:color w:val="0F0F0F"/>
              </w:rPr>
              <w:t>, coderingen:</w:t>
            </w:r>
          </w:p>
          <w:p w:rsidR="000A165E" w:rsidRDefault="000A165E" w:rsidP="001F5BF5">
            <w:pPr>
              <w:rPr>
                <w:rFonts w:ascii="Calibri" w:hAnsi="Calibri" w:cs="Calibri"/>
                <w:color w:val="0F0F0F"/>
              </w:rPr>
            </w:pPr>
            <w:r>
              <w:rPr>
                <w:rFonts w:ascii="Calibri" w:hAnsi="Calibri" w:cs="Calibri"/>
                <w:color w:val="0F0F0F"/>
              </w:rPr>
              <w:t>- "hulpverlener"</w:t>
            </w:r>
          </w:p>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coordinator</w:t>
            </w:r>
            <w:proofErr w:type="spellEnd"/>
            <w:r>
              <w:rPr>
                <w:rFonts w:ascii="Calibri" w:hAnsi="Calibri" w:cs="Calibri"/>
                <w:color w:val="0F0F0F"/>
              </w:rPr>
              <w:t xml:space="preserve"> hulpverlening"</w:t>
            </w:r>
          </w:p>
          <w:p w:rsidR="000A165E" w:rsidRDefault="000A165E" w:rsidP="001F5BF5">
            <w:pPr>
              <w:rPr>
                <w:rFonts w:ascii="Calibri" w:hAnsi="Calibri" w:cs="Calibri"/>
                <w:color w:val="0F0F0F"/>
              </w:rPr>
            </w:pPr>
            <w:r>
              <w:rPr>
                <w:rFonts w:ascii="Calibri" w:hAnsi="Calibri" w:cs="Calibri"/>
                <w:color w:val="0F0F0F"/>
              </w:rPr>
              <w:t>- "melder"</w:t>
            </w:r>
          </w:p>
          <w:p w:rsidR="000A165E" w:rsidRDefault="000A165E" w:rsidP="001F5BF5">
            <w:pPr>
              <w:rPr>
                <w:rFonts w:ascii="Calibri" w:hAnsi="Calibri" w:cs="Calibri"/>
                <w:color w:val="0F0F0F"/>
              </w:rPr>
            </w:pPr>
            <w:r>
              <w:rPr>
                <w:rFonts w:ascii="Calibri" w:hAnsi="Calibri" w:cs="Calibri"/>
                <w:color w:val="0F0F0F"/>
              </w:rPr>
              <w:t>- "contactpersoon"</w:t>
            </w:r>
          </w:p>
          <w:p w:rsidR="000A165E" w:rsidRDefault="000A165E" w:rsidP="001F5BF5">
            <w:pPr>
              <w:rPr>
                <w:rFonts w:ascii="Calibri" w:hAnsi="Calibri" w:cs="Calibri"/>
                <w:color w:val="0F0F0F"/>
              </w:rPr>
            </w:pPr>
            <w:r>
              <w:rPr>
                <w:rFonts w:ascii="Calibri" w:hAnsi="Calibri" w:cs="Calibri"/>
                <w:color w:val="0F0F0F"/>
              </w:rPr>
              <w:t>- "casemanager"</w:t>
            </w:r>
          </w:p>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plaatsingscoordinator</w:t>
            </w:r>
            <w:proofErr w:type="spellEnd"/>
            <w:r>
              <w:rPr>
                <w:rFonts w:ascii="Calibri" w:hAnsi="Calibri" w:cs="Calibri"/>
                <w:color w:val="0F0F0F"/>
              </w:rPr>
              <w: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ZAK.rolJeugdzorgVerzoeker</w:t>
            </w:r>
            <w:r>
              <w:fldChar w:fldCharType="end"/>
            </w:r>
          </w:p>
        </w:tc>
        <w:bookmarkEnd w:id="557"/>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VERZOEK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wordt gedaan in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553"/>
    </w:tbl>
    <w:p w:rsidR="000A165E" w:rsidRDefault="000A165E" w:rsidP="000A165E">
      <w:pPr>
        <w:rPr>
          <w:rFonts w:ascii="Calibri" w:hAnsi="Calibri" w:cs="Calibri"/>
        </w:rPr>
      </w:pPr>
    </w:p>
    <w:bookmarkStart w:id="559" w:name="BKM_13BD3A94_8948_43e5_B324_97A04D82A40D"/>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560" w:name="_Toc392157297"/>
      <w:r w:rsidR="000A165E">
        <w:rPr>
          <w:rFonts w:ascii="Calibri" w:eastAsia="Times New Roman" w:hAnsi="Calibri" w:cs="Calibri"/>
          <w:color w:val="0F0F0F"/>
          <w:sz w:val="28"/>
          <w:szCs w:val="28"/>
        </w:rPr>
        <w:t>«</w:t>
      </w:r>
      <w:r w:rsidR="000A165E" w:rsidRPr="00D049DA">
        <w:t>Groepattribuutsoort</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Verblijfsadres SUBJECT</w:t>
      </w:r>
      <w:bookmarkEnd w:id="560"/>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561" w:name="BKM_6DB021A2_2D0C_4321_AACA_D95F2810F167"/>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Woonplaatsnaam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door het bevoegde gemeentelijke orgaan aan een WOONPLAATS toegekende benaming.</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Zie verder de toelichting in de BAG.</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woonplaatsNaam</w:t>
            </w:r>
            <w:r>
              <w:fldChar w:fldCharType="end"/>
            </w:r>
          </w:p>
        </w:tc>
        <w:bookmarkEnd w:id="561"/>
      </w:tr>
      <w:bookmarkStart w:id="562" w:name="BKM_8584549F_187E_44ef_9A03_6F5477DB0D31"/>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Naam openbare ruimte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0F0F0F"/>
              </w:rPr>
              <w:t>Een door het bevoegde gemeentelijke orgaan aan een GEMEENTELIJKE OPENBARE RUIMTE toegekende benaming</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openbareRuimteNaam</w:t>
            </w:r>
            <w:r>
              <w:fldChar w:fldCharType="end"/>
            </w:r>
          </w:p>
        </w:tc>
        <w:bookmarkEnd w:id="562"/>
      </w:tr>
      <w:bookmarkStart w:id="563" w:name="BKM_6DA78A31_7489_4404_9FFC_2205184B8856"/>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Huisnummer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nummering.</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N5</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natuurlijke getallen tussen 1 en 99999.</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huisnummer</w:t>
            </w:r>
            <w:r>
              <w:fldChar w:fldCharType="end"/>
            </w:r>
          </w:p>
        </w:tc>
        <w:bookmarkEnd w:id="563"/>
      </w:tr>
      <w:bookmarkStart w:id="564" w:name="BKM_FEE53EA3_DBAD_4a64_8DC3_A3F32EFE89A7"/>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Huisletter</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toevoeging aan een huisnummer in de vorm van een alfanumeriek teken.</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 - z , A – Z</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huisletter</w:t>
            </w:r>
            <w:r>
              <w:fldChar w:fldCharType="end"/>
            </w:r>
          </w:p>
        </w:tc>
        <w:bookmarkEnd w:id="564"/>
      </w:tr>
      <w:bookmarkStart w:id="565" w:name="BKM_148AF8AA_D1B5_4321_8AFD_5B382CCE8A3D"/>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Huisnummertoevoeging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nadere toevoeging aan een huisnummer of een combinatie van huisnummer en huisletter.</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 - z , A - Z , 0 – 9</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huisnummertoevoeging</w:t>
            </w:r>
            <w:r>
              <w:fldChar w:fldCharType="end"/>
            </w:r>
          </w:p>
        </w:tc>
        <w:bookmarkEnd w:id="565"/>
      </w:tr>
      <w:bookmarkStart w:id="566" w:name="BKM_C954345E_FD09_473c_92D6_2C573687E85F"/>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Postcode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door TNT Post vastgestelde code behorende bij een bepaalde combinatie van een naam van een woonplaats, naam van een openbare ruimte en een huisnummer</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AN6</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1000AA tot en met 9999ZZ</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postcode</w:t>
            </w:r>
            <w:r>
              <w:fldChar w:fldCharType="end"/>
            </w:r>
          </w:p>
        </w:tc>
        <w:bookmarkEnd w:id="566"/>
      </w:tr>
      <w:bookmarkStart w:id="567" w:name="BKM_FC8ACCFB_449D_42df_83EF_E65D64EBA453"/>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Gemeentecode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numerieke aanduiding waarmee een Nederlandse gemeente uniek wordt aangeduid</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N4</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RSGB</w:t>
            </w:r>
          </w:p>
        </w:tc>
        <w:tc>
          <w:tcPr>
            <w:tcW w:w="21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color w:val="0F0F0F"/>
              </w:rPr>
              <w:t>GBA-tabel</w:t>
            </w:r>
            <w:proofErr w:type="spellEnd"/>
            <w:r>
              <w:rPr>
                <w:rFonts w:ascii="Calibri" w:hAnsi="Calibri" w:cs="Calibri"/>
                <w:color w:val="0F0F0F"/>
              </w:rPr>
              <w:t xml:space="preserve"> 33, </w:t>
            </w:r>
            <w:proofErr w:type="spellStart"/>
            <w:r>
              <w:rPr>
                <w:rFonts w:ascii="Calibri" w:hAnsi="Calibri" w:cs="Calibri"/>
                <w:color w:val="0F0F0F"/>
              </w:rPr>
              <w:t>Gemeententabel</w:t>
            </w:r>
            <w:proofErr w:type="spellEnd"/>
            <w:r>
              <w:rPr>
                <w:rFonts w:ascii="Calibri" w:hAnsi="Calibri" w:cs="Calibri"/>
                <w:color w:val="0F0F0F"/>
              </w:rPr>
              <w: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gemeenteCode</w:t>
            </w:r>
            <w:r>
              <w:fldChar w:fldCharType="end"/>
            </w:r>
          </w:p>
        </w:tc>
        <w:bookmarkEnd w:id="567"/>
      </w:tr>
      <w:bookmarkEnd w:id="559"/>
    </w:tbl>
    <w:p w:rsidR="003E326F" w:rsidRDefault="003E326F" w:rsidP="000A165E">
      <w:pPr>
        <w:rPr>
          <w:rFonts w:ascii="Calibri" w:hAnsi="Calibri" w:cs="Calibri"/>
        </w:rPr>
      </w:pPr>
    </w:p>
    <w:bookmarkStart w:id="568" w:name="BKM_70F93E96_8911_49f5_B8C8_97FCA672FDE6"/>
    <w:bookmarkStart w:id="569" w:name="BKM_49AC91EC_D98F_4ba1_A36A_C7599D957AE4"/>
    <w:p w:rsidR="003E326F" w:rsidRPr="003E326F" w:rsidRDefault="0081663F" w:rsidP="003E326F">
      <w:pPr>
        <w:pStyle w:val="Kop2"/>
        <w:numPr>
          <w:ilvl w:val="0"/>
          <w:numId w:val="0"/>
        </w:numPr>
        <w:rPr>
          <w:ins w:id="570" w:author="Arjan" w:date="2014-06-10T21:50:00Z"/>
          <w:rFonts w:ascii="Calibri" w:eastAsia="Times New Roman" w:hAnsi="Calibri" w:cs="Calibri"/>
          <w:color w:val="0F0F0F"/>
          <w:sz w:val="28"/>
          <w:szCs w:val="28"/>
        </w:rPr>
      </w:pPr>
      <w:ins w:id="571" w:author="Arjan" w:date="2014-06-10T21:50:00Z">
        <w:r w:rsidRPr="003E326F">
          <w:rPr>
            <w:rFonts w:ascii="Calibri" w:eastAsia="Times New Roman" w:hAnsi="Calibri" w:cs="Calibri"/>
            <w:color w:val="0F0F0F"/>
            <w:sz w:val="28"/>
            <w:szCs w:val="28"/>
          </w:rPr>
          <w:fldChar w:fldCharType="begin" w:fldLock="1"/>
        </w:r>
        <w:r w:rsidR="003E326F" w:rsidRPr="003E326F">
          <w:rPr>
            <w:rFonts w:ascii="Calibri" w:eastAsia="Times New Roman" w:hAnsi="Calibri" w:cs="Calibri"/>
            <w:color w:val="0F0F0F"/>
            <w:sz w:val="28"/>
            <w:szCs w:val="28"/>
          </w:rPr>
          <w:instrText xml:space="preserve">MERGEFIELD </w:instrText>
        </w:r>
        <w:r w:rsidR="003E326F">
          <w:rPr>
            <w:rFonts w:ascii="Calibri" w:eastAsia="Times New Roman" w:hAnsi="Calibri" w:cs="Calibri"/>
            <w:color w:val="0F0F0F"/>
            <w:sz w:val="28"/>
            <w:szCs w:val="28"/>
          </w:rPr>
          <w:instrText>Element.Stereotype</w:instrText>
        </w:r>
        <w:r w:rsidRPr="003E326F">
          <w:rPr>
            <w:rFonts w:ascii="Calibri" w:eastAsia="Times New Roman" w:hAnsi="Calibri" w:cs="Calibri"/>
            <w:color w:val="0F0F0F"/>
            <w:sz w:val="28"/>
            <w:szCs w:val="28"/>
          </w:rPr>
          <w:fldChar w:fldCharType="separate"/>
        </w:r>
        <w:bookmarkStart w:id="572" w:name="_Toc392157298"/>
        <w:r w:rsidR="003E326F">
          <w:rPr>
            <w:rFonts w:ascii="Calibri" w:eastAsia="Times New Roman" w:hAnsi="Calibri" w:cs="Calibri"/>
            <w:color w:val="0F0F0F"/>
            <w:sz w:val="28"/>
            <w:szCs w:val="28"/>
          </w:rPr>
          <w:t>«Objecttype»</w:t>
        </w:r>
        <w:r w:rsidRPr="003E326F">
          <w:rPr>
            <w:rFonts w:ascii="Calibri" w:eastAsia="Times New Roman" w:hAnsi="Calibri" w:cs="Calibri"/>
            <w:color w:val="0F0F0F"/>
            <w:sz w:val="28"/>
            <w:szCs w:val="28"/>
          </w:rPr>
          <w:fldChar w:fldCharType="end"/>
        </w:r>
        <w:r w:rsidR="003E326F">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3E326F">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3E326F">
          <w:rPr>
            <w:rFonts w:ascii="Calibri" w:eastAsia="Times New Roman" w:hAnsi="Calibri" w:cs="Calibri"/>
            <w:color w:val="0F0F0F"/>
            <w:sz w:val="28"/>
            <w:szCs w:val="28"/>
          </w:rPr>
          <w:t>VESTIGING</w:t>
        </w:r>
        <w:bookmarkEnd w:id="572"/>
        <w:r>
          <w:rPr>
            <w:rFonts w:ascii="Calibri" w:eastAsia="Times New Roman" w:hAnsi="Calibri" w:cs="Calibri"/>
            <w:color w:val="0F0F0F"/>
            <w:sz w:val="28"/>
            <w:szCs w:val="28"/>
          </w:rPr>
          <w:fldChar w:fldCharType="end"/>
        </w:r>
      </w:ins>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3E326F" w:rsidTr="008558E1">
        <w:trPr>
          <w:trHeight w:val="242"/>
          <w:ins w:id="573" w:author="Arjan" w:date="2014-06-10T21:50:00Z"/>
        </w:trPr>
        <w:tc>
          <w:tcPr>
            <w:tcW w:w="1260" w:type="dxa"/>
            <w:tcBorders>
              <w:top w:val="nil"/>
              <w:left w:val="nil"/>
              <w:bottom w:val="nil"/>
              <w:right w:val="nil"/>
            </w:tcBorders>
          </w:tcPr>
          <w:p w:rsidR="003E326F" w:rsidRDefault="003E326F" w:rsidP="008558E1">
            <w:pPr>
              <w:rPr>
                <w:ins w:id="574" w:author="Arjan" w:date="2014-06-10T21:50:00Z"/>
                <w:rFonts w:ascii="Calibri" w:hAnsi="Calibri" w:cs="Calibri"/>
                <w:b/>
                <w:bCs/>
                <w:color w:val="0F0F0F"/>
              </w:rPr>
            </w:pPr>
            <w:ins w:id="575" w:author="Arjan" w:date="2014-06-10T21:50:00Z">
              <w:r>
                <w:rPr>
                  <w:rFonts w:ascii="Calibri" w:hAnsi="Calibri" w:cs="Calibri"/>
                  <w:b/>
                  <w:bCs/>
                  <w:color w:val="0F0F0F"/>
                </w:rPr>
                <w:t>Definitie:</w:t>
              </w:r>
            </w:ins>
          </w:p>
        </w:tc>
        <w:tc>
          <w:tcPr>
            <w:tcW w:w="11880" w:type="dxa"/>
            <w:gridSpan w:val="5"/>
            <w:tcBorders>
              <w:top w:val="nil"/>
              <w:left w:val="nil"/>
              <w:bottom w:val="nil"/>
              <w:right w:val="nil"/>
            </w:tcBorders>
          </w:tcPr>
          <w:p w:rsidR="003E326F" w:rsidRDefault="003E326F" w:rsidP="008558E1">
            <w:pPr>
              <w:rPr>
                <w:ins w:id="576" w:author="Arjan" w:date="2014-06-10T21:50:00Z"/>
                <w:rFonts w:ascii="Calibri" w:hAnsi="Calibri" w:cs="Calibri"/>
                <w:color w:val="0F0F0F"/>
              </w:rPr>
            </w:pPr>
            <w:ins w:id="577" w:author="Arjan" w:date="2014-06-10T21:55:00Z">
              <w:r w:rsidRPr="003E326F">
                <w:rPr>
                  <w:rFonts w:ascii="Calibri" w:hAnsi="Calibri" w:cs="Calibri"/>
                  <w:color w:val="0F0F0F"/>
                </w:rPr>
                <w:t>Een gebouw of complex van gebouwen waar duurzame uitoefening van de activiteiten van een onderneming of rechtspersoon plaatsvindt.</w:t>
              </w:r>
              <w:r w:rsidRPr="003E326F">
                <w:t xml:space="preserve"> </w:t>
              </w:r>
            </w:ins>
            <w:ins w:id="578" w:author="Arjan" w:date="2014-06-10T21:50:00Z">
              <w:r w:rsidR="0081663F">
                <w:fldChar w:fldCharType="begin" w:fldLock="1"/>
              </w:r>
              <w:r>
                <w:instrText xml:space="preserve">MERGEFIELD </w:instrText>
              </w:r>
              <w:r>
                <w:rPr>
                  <w:rFonts w:ascii="Calibri" w:hAnsi="Calibri" w:cs="Calibri"/>
                  <w:color w:val="0F0F0F"/>
                </w:rPr>
                <w:instrText>Element.Notes</w:instrText>
              </w:r>
              <w:r w:rsidR="0081663F">
                <w:fldChar w:fldCharType="end"/>
              </w:r>
            </w:ins>
          </w:p>
        </w:tc>
      </w:tr>
      <w:tr w:rsidR="003E326F" w:rsidTr="008558E1">
        <w:trPr>
          <w:ins w:id="579" w:author="Arjan" w:date="2014-06-10T21:50:00Z"/>
        </w:trPr>
        <w:tc>
          <w:tcPr>
            <w:tcW w:w="1260" w:type="dxa"/>
            <w:tcBorders>
              <w:top w:val="nil"/>
              <w:left w:val="nil"/>
              <w:bottom w:val="nil"/>
              <w:right w:val="nil"/>
            </w:tcBorders>
          </w:tcPr>
          <w:p w:rsidR="003E326F" w:rsidRDefault="003E326F" w:rsidP="008558E1">
            <w:pPr>
              <w:rPr>
                <w:ins w:id="580" w:author="Arjan" w:date="2014-06-10T21:50:00Z"/>
                <w:rFonts w:ascii="Calibri" w:hAnsi="Calibri" w:cs="Calibri"/>
                <w:color w:val="0F0F0F"/>
              </w:rPr>
            </w:pPr>
            <w:ins w:id="581" w:author="Arjan" w:date="2014-06-10T21:50:00Z">
              <w:r>
                <w:rPr>
                  <w:rFonts w:ascii="Calibri" w:hAnsi="Calibri" w:cs="Calibri"/>
                  <w:b/>
                  <w:bCs/>
                  <w:color w:val="0F0F0F"/>
                </w:rPr>
                <w:t>Herkomst:</w:t>
              </w:r>
            </w:ins>
          </w:p>
        </w:tc>
        <w:tc>
          <w:tcPr>
            <w:tcW w:w="2610" w:type="dxa"/>
            <w:tcBorders>
              <w:top w:val="nil"/>
              <w:left w:val="nil"/>
              <w:bottom w:val="nil"/>
              <w:right w:val="nil"/>
            </w:tcBorders>
          </w:tcPr>
          <w:p w:rsidR="003E326F" w:rsidRDefault="003E326F" w:rsidP="008558E1">
            <w:pPr>
              <w:rPr>
                <w:ins w:id="582" w:author="Arjan" w:date="2014-06-10T21:50:00Z"/>
                <w:rFonts w:ascii="Calibri" w:hAnsi="Calibri" w:cs="Calibri"/>
                <w:color w:val="0F0F0F"/>
              </w:rPr>
            </w:pPr>
            <w:ins w:id="583" w:author="Arjan" w:date="2014-06-10T21:56:00Z">
              <w:r>
                <w:rPr>
                  <w:rFonts w:ascii="Calibri" w:hAnsi="Calibri" w:cs="Calibri"/>
                  <w:color w:val="0F0F0F"/>
                </w:rPr>
                <w:t>RGBZ (RSGB)</w:t>
              </w:r>
            </w:ins>
          </w:p>
        </w:tc>
        <w:tc>
          <w:tcPr>
            <w:tcW w:w="1260" w:type="dxa"/>
            <w:tcBorders>
              <w:top w:val="nil"/>
              <w:left w:val="nil"/>
              <w:bottom w:val="nil"/>
              <w:right w:val="nil"/>
            </w:tcBorders>
          </w:tcPr>
          <w:p w:rsidR="003E326F" w:rsidRDefault="003E326F" w:rsidP="008558E1">
            <w:pPr>
              <w:rPr>
                <w:ins w:id="584" w:author="Arjan" w:date="2014-06-10T21:50:00Z"/>
                <w:rFonts w:ascii="Calibri" w:hAnsi="Calibri" w:cs="Calibri"/>
                <w:color w:val="0F0F0F"/>
              </w:rPr>
            </w:pPr>
            <w:proofErr w:type="spellStart"/>
            <w:ins w:id="585" w:author="Arjan" w:date="2014-06-10T21:50:00Z">
              <w:r>
                <w:rPr>
                  <w:rFonts w:ascii="Calibri" w:hAnsi="Calibri" w:cs="Calibri"/>
                  <w:b/>
                  <w:bCs/>
                  <w:color w:val="0F0F0F"/>
                </w:rPr>
                <w:t>Mnemonic</w:t>
              </w:r>
              <w:proofErr w:type="spellEnd"/>
              <w:r>
                <w:rPr>
                  <w:rFonts w:ascii="Calibri" w:hAnsi="Calibri" w:cs="Calibri"/>
                  <w:b/>
                  <w:bCs/>
                  <w:color w:val="0F0F0F"/>
                </w:rPr>
                <w:t>:</w:t>
              </w:r>
            </w:ins>
          </w:p>
        </w:tc>
        <w:tc>
          <w:tcPr>
            <w:tcW w:w="1170" w:type="dxa"/>
            <w:tcBorders>
              <w:top w:val="nil"/>
              <w:left w:val="nil"/>
              <w:bottom w:val="nil"/>
              <w:right w:val="nil"/>
            </w:tcBorders>
          </w:tcPr>
          <w:p w:rsidR="003E326F" w:rsidRDefault="0081663F" w:rsidP="008558E1">
            <w:pPr>
              <w:rPr>
                <w:ins w:id="586" w:author="Arjan" w:date="2014-06-10T21:50:00Z"/>
                <w:rFonts w:ascii="Calibri" w:hAnsi="Calibri" w:cs="Calibri"/>
              </w:rPr>
            </w:pPr>
            <w:ins w:id="587" w:author="Arjan" w:date="2014-06-10T21:50:00Z">
              <w:r>
                <w:fldChar w:fldCharType="begin" w:fldLock="1"/>
              </w:r>
              <w:r w:rsidR="003E326F">
                <w:instrText xml:space="preserve">MERGEFIELD </w:instrText>
              </w:r>
              <w:r w:rsidR="003E326F">
                <w:rPr>
                  <w:rFonts w:ascii="Calibri" w:hAnsi="Calibri" w:cs="Calibri"/>
                  <w:color w:val="0F0F0F"/>
                </w:rPr>
                <w:instrText>Element.Alias</w:instrText>
              </w:r>
              <w:r>
                <w:fldChar w:fldCharType="separate"/>
              </w:r>
              <w:r w:rsidR="003E326F">
                <w:rPr>
                  <w:rFonts w:ascii="Calibri" w:hAnsi="Calibri" w:cs="Calibri"/>
                  <w:color w:val="0F0F0F"/>
                </w:rPr>
                <w:t>VES</w:t>
              </w:r>
              <w:r>
                <w:fldChar w:fldCharType="end"/>
              </w:r>
            </w:ins>
          </w:p>
        </w:tc>
        <w:tc>
          <w:tcPr>
            <w:tcW w:w="1800" w:type="dxa"/>
            <w:tcBorders>
              <w:top w:val="nil"/>
              <w:left w:val="nil"/>
              <w:bottom w:val="nil"/>
              <w:right w:val="nil"/>
            </w:tcBorders>
          </w:tcPr>
          <w:p w:rsidR="003E326F" w:rsidRDefault="003E326F" w:rsidP="008558E1">
            <w:pPr>
              <w:rPr>
                <w:ins w:id="588" w:author="Arjan" w:date="2014-06-10T21:50:00Z"/>
                <w:rFonts w:ascii="Calibri" w:hAnsi="Calibri" w:cs="Calibri"/>
                <w:color w:val="0F0F0F"/>
              </w:rPr>
            </w:pPr>
            <w:ins w:id="589" w:author="Arjan" w:date="2014-06-10T21:50:00Z">
              <w:r>
                <w:rPr>
                  <w:rFonts w:ascii="Calibri" w:hAnsi="Calibri" w:cs="Calibri"/>
                  <w:b/>
                  <w:bCs/>
                  <w:color w:val="0F0F0F"/>
                </w:rPr>
                <w:t>Unieke aanduiding:</w:t>
              </w:r>
            </w:ins>
          </w:p>
        </w:tc>
        <w:tc>
          <w:tcPr>
            <w:tcW w:w="5040" w:type="dxa"/>
            <w:tcBorders>
              <w:top w:val="nil"/>
              <w:left w:val="nil"/>
              <w:bottom w:val="nil"/>
              <w:right w:val="nil"/>
            </w:tcBorders>
          </w:tcPr>
          <w:p w:rsidR="003E326F" w:rsidRDefault="003E326F" w:rsidP="008558E1">
            <w:pPr>
              <w:rPr>
                <w:ins w:id="590" w:author="Arjan" w:date="2014-06-10T21:50:00Z"/>
                <w:rFonts w:ascii="Calibri" w:hAnsi="Calibri" w:cs="Calibri"/>
                <w:color w:val="0F0F0F"/>
              </w:rPr>
            </w:pPr>
            <w:ins w:id="591" w:author="Arjan" w:date="2014-06-10T21:56:00Z">
              <w:r>
                <w:rPr>
                  <w:rFonts w:ascii="Calibri" w:hAnsi="Calibri" w:cs="Calibri"/>
                  <w:color w:val="0F0F0F"/>
                </w:rPr>
                <w:t xml:space="preserve">Combinatie van Vestigingsnummer en </w:t>
              </w:r>
              <w:proofErr w:type="spellStart"/>
              <w:r>
                <w:rPr>
                  <w:rFonts w:ascii="Calibri" w:hAnsi="Calibri" w:cs="Calibri"/>
                  <w:color w:val="0F0F0F"/>
                </w:rPr>
                <w:t>KvK</w:t>
              </w:r>
            </w:ins>
            <w:ins w:id="592" w:author="Arjan" w:date="2014-06-10T21:57:00Z">
              <w:r>
                <w:rPr>
                  <w:rFonts w:ascii="Calibri" w:hAnsi="Calibri" w:cs="Calibri"/>
                  <w:color w:val="0F0F0F"/>
                </w:rPr>
                <w:t>-</w:t>
              </w:r>
            </w:ins>
            <w:ins w:id="593" w:author="Arjan" w:date="2014-06-10T21:56:00Z">
              <w:r>
                <w:rPr>
                  <w:rFonts w:ascii="Calibri" w:hAnsi="Calibri" w:cs="Calibri"/>
                  <w:color w:val="0F0F0F"/>
                </w:rPr>
                <w:t>nummer</w:t>
              </w:r>
            </w:ins>
            <w:proofErr w:type="spellEnd"/>
          </w:p>
          <w:p w:rsidR="003E326F" w:rsidRDefault="003E326F" w:rsidP="008558E1">
            <w:pPr>
              <w:rPr>
                <w:ins w:id="594" w:author="Arjan" w:date="2014-06-10T21:50:00Z"/>
                <w:rFonts w:ascii="Calibri" w:hAnsi="Calibri" w:cs="Calibri"/>
                <w:color w:val="0F0F0F"/>
              </w:rPr>
            </w:pPr>
          </w:p>
        </w:tc>
      </w:tr>
      <w:tr w:rsidR="003E326F" w:rsidTr="008558E1">
        <w:trPr>
          <w:trHeight w:val="242"/>
          <w:ins w:id="595" w:author="Arjan" w:date="2014-06-10T21:50:00Z"/>
        </w:trPr>
        <w:tc>
          <w:tcPr>
            <w:tcW w:w="1260" w:type="dxa"/>
            <w:tcBorders>
              <w:top w:val="nil"/>
              <w:left w:val="nil"/>
              <w:bottom w:val="nil"/>
              <w:right w:val="nil"/>
            </w:tcBorders>
          </w:tcPr>
          <w:p w:rsidR="003E326F" w:rsidRDefault="003E326F" w:rsidP="008558E1">
            <w:pPr>
              <w:rPr>
                <w:ins w:id="596" w:author="Arjan" w:date="2014-06-10T21:50:00Z"/>
                <w:rFonts w:ascii="Calibri" w:hAnsi="Calibri" w:cs="Calibri"/>
                <w:b/>
                <w:bCs/>
                <w:color w:val="0F0F0F"/>
              </w:rPr>
            </w:pPr>
            <w:ins w:id="597" w:author="Arjan" w:date="2014-06-10T21:50:00Z">
              <w:r>
                <w:rPr>
                  <w:rFonts w:ascii="Calibri" w:hAnsi="Calibri" w:cs="Calibri"/>
                  <w:b/>
                  <w:bCs/>
                  <w:color w:val="0F0F0F"/>
                </w:rPr>
                <w:t>Toelichting:</w:t>
              </w:r>
            </w:ins>
          </w:p>
        </w:tc>
        <w:tc>
          <w:tcPr>
            <w:tcW w:w="11880" w:type="dxa"/>
            <w:gridSpan w:val="5"/>
            <w:tcBorders>
              <w:top w:val="nil"/>
              <w:left w:val="nil"/>
              <w:bottom w:val="nil"/>
              <w:right w:val="nil"/>
            </w:tcBorders>
          </w:tcPr>
          <w:p w:rsidR="003E326F" w:rsidRDefault="003E326F" w:rsidP="003E326F">
            <w:pPr>
              <w:rPr>
                <w:ins w:id="598" w:author="Arjan" w:date="2014-06-10T21:50:00Z"/>
                <w:rFonts w:ascii="Calibri" w:hAnsi="Calibri" w:cs="Calibri"/>
                <w:color w:val="0F0F0F"/>
              </w:rPr>
            </w:pPr>
            <w:ins w:id="599" w:author="Arjan" w:date="2014-06-10T21:57:00Z">
              <w:r>
                <w:rPr>
                  <w:rFonts w:ascii="Calibri" w:hAnsi="Calibri" w:cs="Calibri"/>
                  <w:color w:val="0F0F0F"/>
                </w:rPr>
                <w:t xml:space="preserve">Het Vestigingsnummer is de unieke aanduiding van een Vestiging. Indien dit niet bekend is, kan het </w:t>
              </w:r>
              <w:proofErr w:type="spellStart"/>
              <w:r>
                <w:rPr>
                  <w:rFonts w:ascii="Calibri" w:hAnsi="Calibri" w:cs="Calibri"/>
                  <w:color w:val="0F0F0F"/>
                </w:rPr>
                <w:t>KvK-nummer</w:t>
              </w:r>
              <w:proofErr w:type="spellEnd"/>
              <w:r>
                <w:rPr>
                  <w:rFonts w:ascii="Calibri" w:hAnsi="Calibri" w:cs="Calibri"/>
                  <w:color w:val="0F0F0F"/>
                </w:rPr>
                <w:t xml:space="preserve"> van de desbetreffende Maatschappelijke activiteit toegepast worden. Het betreft dan de hoofdvestiging van de Maatscha</w:t>
              </w:r>
            </w:ins>
            <w:ins w:id="600" w:author="Arjan" w:date="2014-06-10T21:59:00Z">
              <w:r>
                <w:rPr>
                  <w:rFonts w:ascii="Calibri" w:hAnsi="Calibri" w:cs="Calibri"/>
                  <w:color w:val="0F0F0F"/>
                </w:rPr>
                <w:t>ppelijke activiteit.</w:t>
              </w:r>
            </w:ins>
          </w:p>
        </w:tc>
      </w:tr>
    </w:tbl>
    <w:p w:rsidR="003E326F" w:rsidRDefault="003E326F" w:rsidP="003E326F">
      <w:pPr>
        <w:rPr>
          <w:ins w:id="601" w:author="Arjan" w:date="2014-06-10T21:50:00Z"/>
          <w:rFonts w:ascii="Calibri" w:hAnsi="Calibri" w:cs="Calibri"/>
          <w:b/>
          <w:bCs/>
          <w:color w:val="0F0F0F"/>
          <w:sz w:val="22"/>
          <w:szCs w:val="22"/>
        </w:rPr>
      </w:pPr>
    </w:p>
    <w:p w:rsidR="003E326F" w:rsidRPr="003E326F" w:rsidRDefault="003E326F" w:rsidP="003E326F">
      <w:pPr>
        <w:rPr>
          <w:ins w:id="602" w:author="Arjan" w:date="2014-06-10T21:50:00Z"/>
          <w:rFonts w:ascii="Calibri" w:hAnsi="Calibri" w:cs="Calibri"/>
          <w:b/>
          <w:bCs/>
          <w:color w:val="0F0F0F"/>
        </w:rPr>
      </w:pPr>
      <w:ins w:id="603" w:author="Arjan" w:date="2014-06-10T21:50:00Z">
        <w:r w:rsidRPr="003E326F">
          <w:rPr>
            <w:rFonts w:ascii="Calibri" w:hAnsi="Calibri" w:cs="Calibri"/>
            <w:b/>
            <w:bCs/>
            <w:color w:val="0F0F0F"/>
          </w:rPr>
          <w:t>Attributen</w:t>
        </w:r>
      </w:ins>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3E326F" w:rsidTr="008558E1">
        <w:trPr>
          <w:ins w:id="604" w:author="Arjan" w:date="2014-06-10T21:50:00Z"/>
        </w:trPr>
        <w:tc>
          <w:tcPr>
            <w:tcW w:w="1710" w:type="dxa"/>
            <w:tcBorders>
              <w:top w:val="nil"/>
              <w:left w:val="nil"/>
              <w:bottom w:val="nil"/>
              <w:right w:val="nil"/>
            </w:tcBorders>
          </w:tcPr>
          <w:p w:rsidR="003E326F" w:rsidRDefault="003E326F" w:rsidP="008558E1">
            <w:pPr>
              <w:rPr>
                <w:ins w:id="605" w:author="Arjan" w:date="2014-06-10T21:50:00Z"/>
                <w:rFonts w:ascii="Calibri" w:hAnsi="Calibri" w:cs="Calibri"/>
                <w:b/>
                <w:bCs/>
                <w:color w:val="0F0F0F"/>
              </w:rPr>
            </w:pPr>
            <w:ins w:id="606" w:author="Arjan" w:date="2014-06-10T21:50:00Z">
              <w:r>
                <w:rPr>
                  <w:rFonts w:ascii="Calibri" w:hAnsi="Calibri" w:cs="Calibri"/>
                  <w:b/>
                  <w:bCs/>
                  <w:color w:val="0F0F0F"/>
                  <w:sz w:val="22"/>
                  <w:szCs w:val="22"/>
                </w:rPr>
                <w:t xml:space="preserve"> </w:t>
              </w:r>
              <w:bookmarkStart w:id="607" w:name="BKM_12B24E2A_C4DC_414a_9774_26186DB85779"/>
              <w:r>
                <w:rPr>
                  <w:rFonts w:ascii="Calibri" w:hAnsi="Calibri" w:cs="Calibri"/>
                  <w:b/>
                  <w:bCs/>
                  <w:color w:val="0F0F0F"/>
                </w:rPr>
                <w:t>Naam</w:t>
              </w:r>
            </w:ins>
          </w:p>
        </w:tc>
        <w:tc>
          <w:tcPr>
            <w:tcW w:w="4050" w:type="dxa"/>
            <w:tcBorders>
              <w:top w:val="nil"/>
              <w:left w:val="nil"/>
              <w:bottom w:val="nil"/>
              <w:right w:val="nil"/>
            </w:tcBorders>
          </w:tcPr>
          <w:p w:rsidR="003E326F" w:rsidRDefault="003E326F" w:rsidP="008558E1">
            <w:pPr>
              <w:rPr>
                <w:ins w:id="608" w:author="Arjan" w:date="2014-06-10T21:50:00Z"/>
                <w:rFonts w:ascii="Calibri" w:hAnsi="Calibri" w:cs="Calibri"/>
                <w:b/>
                <w:bCs/>
                <w:color w:val="0F0F0F"/>
              </w:rPr>
            </w:pPr>
            <w:ins w:id="609" w:author="Arjan" w:date="2014-06-10T21:50:00Z">
              <w:r>
                <w:rPr>
                  <w:rFonts w:ascii="Calibri" w:hAnsi="Calibri" w:cs="Calibri"/>
                  <w:b/>
                  <w:bCs/>
                  <w:color w:val="0F0F0F"/>
                </w:rPr>
                <w:t>Definitie</w:t>
              </w:r>
            </w:ins>
          </w:p>
        </w:tc>
        <w:tc>
          <w:tcPr>
            <w:tcW w:w="990" w:type="dxa"/>
            <w:tcBorders>
              <w:top w:val="nil"/>
              <w:left w:val="nil"/>
              <w:bottom w:val="nil"/>
              <w:right w:val="nil"/>
            </w:tcBorders>
          </w:tcPr>
          <w:p w:rsidR="003E326F" w:rsidRDefault="003E326F" w:rsidP="008558E1">
            <w:pPr>
              <w:rPr>
                <w:ins w:id="610" w:author="Arjan" w:date="2014-06-10T21:50:00Z"/>
                <w:rFonts w:ascii="Calibri" w:hAnsi="Calibri" w:cs="Calibri"/>
                <w:b/>
                <w:bCs/>
                <w:color w:val="0F0F0F"/>
              </w:rPr>
            </w:pPr>
            <w:ins w:id="611" w:author="Arjan" w:date="2014-06-10T21:50:00Z">
              <w:r>
                <w:rPr>
                  <w:rFonts w:ascii="Calibri" w:hAnsi="Calibri" w:cs="Calibri"/>
                  <w:b/>
                  <w:bCs/>
                  <w:color w:val="0F0F0F"/>
                </w:rPr>
                <w:t>Formaat</w:t>
              </w:r>
            </w:ins>
          </w:p>
        </w:tc>
        <w:tc>
          <w:tcPr>
            <w:tcW w:w="1260" w:type="dxa"/>
            <w:tcBorders>
              <w:top w:val="nil"/>
              <w:left w:val="nil"/>
              <w:bottom w:val="nil"/>
              <w:right w:val="nil"/>
            </w:tcBorders>
          </w:tcPr>
          <w:p w:rsidR="003E326F" w:rsidRDefault="003E326F" w:rsidP="008558E1">
            <w:pPr>
              <w:rPr>
                <w:ins w:id="612" w:author="Arjan" w:date="2014-06-10T21:50:00Z"/>
                <w:rFonts w:ascii="Calibri" w:hAnsi="Calibri" w:cs="Calibri"/>
                <w:b/>
                <w:bCs/>
                <w:color w:val="0F0F0F"/>
              </w:rPr>
            </w:pPr>
            <w:proofErr w:type="spellStart"/>
            <w:ins w:id="613" w:author="Arjan" w:date="2014-06-10T21:50:00Z">
              <w:r>
                <w:rPr>
                  <w:rFonts w:ascii="Calibri" w:hAnsi="Calibri" w:cs="Calibri"/>
                  <w:b/>
                  <w:bCs/>
                  <w:color w:val="0F0F0F"/>
                </w:rPr>
                <w:t>Kardinaliteit</w:t>
              </w:r>
              <w:proofErr w:type="spellEnd"/>
            </w:ins>
          </w:p>
        </w:tc>
        <w:tc>
          <w:tcPr>
            <w:tcW w:w="1620" w:type="dxa"/>
            <w:tcBorders>
              <w:top w:val="nil"/>
              <w:left w:val="nil"/>
              <w:bottom w:val="nil"/>
              <w:right w:val="nil"/>
            </w:tcBorders>
          </w:tcPr>
          <w:p w:rsidR="003E326F" w:rsidRDefault="003E326F" w:rsidP="008558E1">
            <w:pPr>
              <w:rPr>
                <w:ins w:id="614" w:author="Arjan" w:date="2014-06-10T21:50:00Z"/>
                <w:rFonts w:ascii="Calibri" w:hAnsi="Calibri" w:cs="Calibri"/>
                <w:b/>
                <w:bCs/>
                <w:color w:val="0F0F0F"/>
              </w:rPr>
            </w:pPr>
            <w:ins w:id="615" w:author="Arjan" w:date="2014-06-10T21:50:00Z">
              <w:r>
                <w:rPr>
                  <w:rFonts w:ascii="Calibri" w:hAnsi="Calibri" w:cs="Calibri"/>
                  <w:b/>
                  <w:bCs/>
                  <w:color w:val="0F0F0F"/>
                </w:rPr>
                <w:t>Herkomst</w:t>
              </w:r>
            </w:ins>
          </w:p>
        </w:tc>
        <w:tc>
          <w:tcPr>
            <w:tcW w:w="2160" w:type="dxa"/>
            <w:tcBorders>
              <w:top w:val="nil"/>
              <w:left w:val="nil"/>
              <w:bottom w:val="nil"/>
              <w:right w:val="nil"/>
            </w:tcBorders>
          </w:tcPr>
          <w:p w:rsidR="003E326F" w:rsidRDefault="003E326F" w:rsidP="008558E1">
            <w:pPr>
              <w:rPr>
                <w:ins w:id="616" w:author="Arjan" w:date="2014-06-10T21:50:00Z"/>
                <w:rFonts w:ascii="Calibri" w:hAnsi="Calibri" w:cs="Calibri"/>
                <w:b/>
                <w:bCs/>
                <w:color w:val="0F0F0F"/>
              </w:rPr>
            </w:pPr>
            <w:proofErr w:type="spellStart"/>
            <w:ins w:id="617" w:author="Arjan" w:date="2014-06-10T21:50:00Z">
              <w:r>
                <w:rPr>
                  <w:rFonts w:ascii="Calibri" w:hAnsi="Calibri" w:cs="Calibri"/>
                  <w:b/>
                  <w:bCs/>
                  <w:color w:val="0F0F0F"/>
                </w:rPr>
                <w:t>Waardenverzameling</w:t>
              </w:r>
              <w:proofErr w:type="spellEnd"/>
            </w:ins>
          </w:p>
        </w:tc>
        <w:tc>
          <w:tcPr>
            <w:tcW w:w="1350" w:type="dxa"/>
            <w:tcBorders>
              <w:top w:val="nil"/>
              <w:left w:val="nil"/>
              <w:bottom w:val="nil"/>
              <w:right w:val="nil"/>
            </w:tcBorders>
          </w:tcPr>
          <w:p w:rsidR="003E326F" w:rsidRDefault="003E326F" w:rsidP="008558E1">
            <w:pPr>
              <w:rPr>
                <w:ins w:id="618" w:author="Arjan" w:date="2014-06-10T21:50:00Z"/>
                <w:rFonts w:ascii="Calibri" w:hAnsi="Calibri" w:cs="Calibri"/>
                <w:b/>
                <w:bCs/>
                <w:color w:val="0F0F0F"/>
              </w:rPr>
            </w:pPr>
            <w:proofErr w:type="spellStart"/>
            <w:ins w:id="619" w:author="Arjan" w:date="2014-06-10T21:50:00Z">
              <w:r>
                <w:rPr>
                  <w:rFonts w:ascii="Calibri" w:hAnsi="Calibri" w:cs="Calibri"/>
                  <w:b/>
                  <w:bCs/>
                  <w:color w:val="0F0F0F"/>
                </w:rPr>
                <w:t>XML-tag</w:t>
              </w:r>
              <w:proofErr w:type="spellEnd"/>
            </w:ins>
          </w:p>
        </w:tc>
      </w:tr>
      <w:tr w:rsidR="003E326F" w:rsidTr="008558E1">
        <w:trPr>
          <w:ins w:id="620" w:author="Arjan" w:date="2014-06-10T21:50:00Z"/>
        </w:trPr>
        <w:tc>
          <w:tcPr>
            <w:tcW w:w="1710" w:type="dxa"/>
            <w:tcBorders>
              <w:top w:val="nil"/>
              <w:left w:val="nil"/>
              <w:bottom w:val="nil"/>
              <w:right w:val="nil"/>
            </w:tcBorders>
          </w:tcPr>
          <w:p w:rsidR="003E326F" w:rsidRDefault="0081663F" w:rsidP="008558E1">
            <w:pPr>
              <w:rPr>
                <w:ins w:id="621" w:author="Arjan" w:date="2014-06-10T21:50:00Z"/>
                <w:rFonts w:ascii="Calibri" w:hAnsi="Calibri" w:cs="Calibri"/>
                <w:color w:val="0F0F0F"/>
              </w:rPr>
            </w:pPr>
            <w:ins w:id="622" w:author="Arjan" w:date="2014-06-10T21:50:00Z">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Vestigingsnummer</w:t>
              </w:r>
              <w:r>
                <w:fldChar w:fldCharType="end"/>
              </w:r>
            </w:ins>
          </w:p>
        </w:tc>
        <w:tc>
          <w:tcPr>
            <w:tcW w:w="4050" w:type="dxa"/>
            <w:tcBorders>
              <w:top w:val="nil"/>
              <w:left w:val="nil"/>
              <w:bottom w:val="nil"/>
              <w:right w:val="nil"/>
            </w:tcBorders>
          </w:tcPr>
          <w:p w:rsidR="003E326F" w:rsidRDefault="0081663F" w:rsidP="008558E1">
            <w:ins w:id="623" w:author="Arjan" w:date="2014-06-10T21:50:00Z">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Landelijk uniek identificerend administratienummer van een VESTIGING zoals toegewezen door de Kamer van Koophandel (KvK).</w:t>
              </w:r>
              <w:r>
                <w:fldChar w:fldCharType="end"/>
              </w:r>
            </w:ins>
          </w:p>
          <w:p w:rsidR="00237FAC" w:rsidRDefault="00237FAC" w:rsidP="008558E1">
            <w:pPr>
              <w:rPr>
                <w:ins w:id="624" w:author="Arjan" w:date="2014-06-10T21:50:00Z"/>
                <w:rFonts w:ascii="Calibri" w:hAnsi="Calibri" w:cs="Calibri"/>
                <w:color w:val="0F0F0F"/>
              </w:rPr>
            </w:pPr>
          </w:p>
          <w:p w:rsidR="003E326F" w:rsidRDefault="00237FAC" w:rsidP="008558E1">
            <w:pPr>
              <w:rPr>
                <w:ins w:id="625" w:author="Arjan" w:date="2014-06-10T22:03:00Z"/>
                <w:rFonts w:ascii="Calibri" w:hAnsi="Calibri" w:cs="Calibri"/>
                <w:color w:val="0F0F0F"/>
              </w:rPr>
            </w:pPr>
            <w:ins w:id="626" w:author="Arjan" w:date="2014-06-10T22:01:00Z">
              <w:r w:rsidRPr="00237FAC">
                <w:rPr>
                  <w:rFonts w:ascii="Calibri" w:hAnsi="Calibri" w:cs="Calibri"/>
                  <w:i/>
                  <w:color w:val="0F0F0F"/>
                </w:rPr>
                <w:t>Regels</w:t>
              </w:r>
              <w:r>
                <w:rPr>
                  <w:rFonts w:ascii="Calibri" w:hAnsi="Calibri" w:cs="Calibri"/>
                  <w:color w:val="0F0F0F"/>
                </w:rPr>
                <w:t>:</w:t>
              </w:r>
              <w:r>
                <w:rPr>
                  <w:rFonts w:ascii="Calibri" w:hAnsi="Calibri" w:cs="Calibri"/>
                  <w:color w:val="0F0F0F"/>
                </w:rPr>
                <w:br/>
              </w:r>
            </w:ins>
            <w:ins w:id="627" w:author="Arjan" w:date="2014-06-10T22:03:00Z">
              <w:r>
                <w:rPr>
                  <w:rFonts w:ascii="Calibri" w:hAnsi="Calibri" w:cs="Calibri"/>
                  <w:color w:val="0F0F0F"/>
                </w:rPr>
                <w:t xml:space="preserve">De attribuutsoort moet van een waarde zijn voorzien indien </w:t>
              </w:r>
              <w:proofErr w:type="spellStart"/>
              <w:r>
                <w:rPr>
                  <w:rFonts w:ascii="Calibri" w:hAnsi="Calibri" w:cs="Calibri"/>
                  <w:color w:val="0F0F0F"/>
                </w:rPr>
                <w:t>KvK-nummer</w:t>
              </w:r>
              <w:proofErr w:type="spellEnd"/>
              <w:r>
                <w:rPr>
                  <w:rFonts w:ascii="Calibri" w:hAnsi="Calibri" w:cs="Calibri"/>
                  <w:color w:val="0F0F0F"/>
                </w:rPr>
                <w:t xml:space="preserve"> niet van een waarde is voorzien.</w:t>
              </w:r>
            </w:ins>
          </w:p>
          <w:p w:rsidR="00237FAC" w:rsidRDefault="00237FAC" w:rsidP="008558E1">
            <w:pPr>
              <w:rPr>
                <w:ins w:id="628" w:author="Arjan" w:date="2014-06-10T21:50:00Z"/>
                <w:rFonts w:ascii="Calibri" w:hAnsi="Calibri" w:cs="Calibri"/>
                <w:color w:val="0F0F0F"/>
              </w:rPr>
            </w:pPr>
          </w:p>
          <w:p w:rsidR="003E326F" w:rsidRDefault="003E326F" w:rsidP="008558E1">
            <w:pPr>
              <w:rPr>
                <w:ins w:id="629" w:author="Arjan" w:date="2014-06-10T21:50:00Z"/>
                <w:rFonts w:ascii="Calibri" w:hAnsi="Calibri" w:cs="Calibri"/>
                <w:color w:val="0F0F0F"/>
              </w:rPr>
            </w:pPr>
            <w:ins w:id="630" w:author="Arjan" w:date="2014-06-10T21:50:00Z">
              <w:r w:rsidRPr="00237FAC">
                <w:rPr>
                  <w:rFonts w:ascii="Calibri" w:hAnsi="Calibri" w:cs="Calibri"/>
                  <w:i/>
                  <w:color w:val="0F0F0F"/>
                </w:rPr>
                <w:t>Toelichting</w:t>
              </w:r>
              <w:r>
                <w:rPr>
                  <w:rFonts w:ascii="Calibri" w:hAnsi="Calibri" w:cs="Calibri"/>
                  <w:color w:val="0F0F0F"/>
                </w:rPr>
                <w:t xml:space="preserve">: </w:t>
              </w:r>
            </w:ins>
            <w:r>
              <w:rPr>
                <w:rFonts w:ascii="Calibri" w:hAnsi="Calibri" w:cs="Calibri"/>
                <w:color w:val="0F0F0F"/>
              </w:rPr>
              <w:br/>
            </w:r>
            <w:ins w:id="631" w:author="Arjan" w:date="2014-06-10T21:50:00Z">
              <w:r>
                <w:rPr>
                  <w:rFonts w:ascii="Calibri" w:hAnsi="Calibri" w:cs="Calibri"/>
                  <w:color w:val="0F0F0F"/>
                </w:rPr>
                <w:t>Elke vestiging heeft in het handelsregister één uniek</w:t>
              </w:r>
            </w:ins>
          </w:p>
          <w:p w:rsidR="003E326F" w:rsidRDefault="003E326F" w:rsidP="008558E1">
            <w:pPr>
              <w:rPr>
                <w:ins w:id="632" w:author="Arjan" w:date="2014-06-10T21:50:00Z"/>
                <w:rFonts w:ascii="Calibri" w:hAnsi="Calibri" w:cs="Calibri"/>
                <w:color w:val="0F0F0F"/>
              </w:rPr>
            </w:pPr>
            <w:ins w:id="633" w:author="Arjan" w:date="2014-06-10T21:50:00Z">
              <w:r>
                <w:rPr>
                  <w:rFonts w:ascii="Calibri" w:hAnsi="Calibri" w:cs="Calibri"/>
                  <w:color w:val="0F0F0F"/>
                </w:rPr>
                <w:t>vestigingsnummer, dit vestigingsnummer is NIET meer automatisch</w:t>
              </w:r>
            </w:ins>
          </w:p>
          <w:p w:rsidR="003E326F" w:rsidRDefault="003E326F" w:rsidP="008558E1">
            <w:pPr>
              <w:rPr>
                <w:ins w:id="634" w:author="Arjan" w:date="2014-06-10T21:50:00Z"/>
                <w:rFonts w:ascii="Calibri" w:hAnsi="Calibri" w:cs="Calibri"/>
                <w:color w:val="0F0F0F"/>
              </w:rPr>
            </w:pPr>
            <w:ins w:id="635" w:author="Arjan" w:date="2014-06-10T21:50:00Z">
              <w:r>
                <w:rPr>
                  <w:rFonts w:ascii="Calibri" w:hAnsi="Calibri" w:cs="Calibri"/>
                  <w:color w:val="0F0F0F"/>
                </w:rPr>
                <w:t xml:space="preserve">het </w:t>
              </w:r>
              <w:proofErr w:type="spellStart"/>
              <w:r>
                <w:rPr>
                  <w:rFonts w:ascii="Calibri" w:hAnsi="Calibri" w:cs="Calibri"/>
                  <w:color w:val="0F0F0F"/>
                </w:rPr>
                <w:t>KvK-nummer</w:t>
              </w:r>
              <w:proofErr w:type="spellEnd"/>
              <w:r>
                <w:rPr>
                  <w:rFonts w:ascii="Calibri" w:hAnsi="Calibri" w:cs="Calibri"/>
                  <w:color w:val="0F0F0F"/>
                </w:rPr>
                <w:t xml:space="preserve"> met een daar aan gekoppeld volgnummer, maar elke</w:t>
              </w:r>
            </w:ins>
          </w:p>
          <w:p w:rsidR="003E326F" w:rsidRDefault="003E326F" w:rsidP="008558E1">
            <w:pPr>
              <w:rPr>
                <w:ins w:id="636" w:author="Arjan" w:date="2014-06-10T21:50:00Z"/>
                <w:rFonts w:ascii="Calibri" w:hAnsi="Calibri" w:cs="Calibri"/>
                <w:color w:val="0F0F0F"/>
              </w:rPr>
            </w:pPr>
            <w:ins w:id="637" w:author="Arjan" w:date="2014-06-10T21:50:00Z">
              <w:r>
                <w:rPr>
                  <w:rFonts w:ascii="Calibri" w:hAnsi="Calibri" w:cs="Calibri"/>
                  <w:color w:val="0F0F0F"/>
                </w:rPr>
                <w:t>vestiging heeft een eigen uniek nummer van 12 cijfers.</w:t>
              </w:r>
            </w:ins>
          </w:p>
        </w:tc>
        <w:tc>
          <w:tcPr>
            <w:tcW w:w="990" w:type="dxa"/>
            <w:tcBorders>
              <w:top w:val="nil"/>
              <w:left w:val="nil"/>
              <w:bottom w:val="nil"/>
              <w:right w:val="nil"/>
            </w:tcBorders>
          </w:tcPr>
          <w:p w:rsidR="003E326F" w:rsidRDefault="0081663F" w:rsidP="008558E1">
            <w:pPr>
              <w:rPr>
                <w:ins w:id="638" w:author="Arjan" w:date="2014-06-10T21:50:00Z"/>
                <w:rFonts w:ascii="Calibri" w:hAnsi="Calibri" w:cs="Calibri"/>
              </w:rPr>
            </w:pPr>
            <w:ins w:id="639" w:author="Arjan" w:date="2014-06-10T21:50:00Z">
              <w:r>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N12</w:t>
              </w:r>
              <w:r>
                <w:fldChar w:fldCharType="end"/>
              </w:r>
            </w:ins>
          </w:p>
        </w:tc>
        <w:tc>
          <w:tcPr>
            <w:tcW w:w="1260" w:type="dxa"/>
            <w:tcBorders>
              <w:top w:val="nil"/>
              <w:left w:val="nil"/>
              <w:bottom w:val="nil"/>
              <w:right w:val="nil"/>
            </w:tcBorders>
          </w:tcPr>
          <w:p w:rsidR="003E326F" w:rsidRDefault="003E326F" w:rsidP="008558E1">
            <w:pPr>
              <w:rPr>
                <w:ins w:id="640" w:author="Arjan" w:date="2014-06-10T21:50:00Z"/>
                <w:rFonts w:ascii="Calibri" w:hAnsi="Calibri" w:cs="Calibri"/>
                <w:color w:val="0F0F0F"/>
              </w:rPr>
            </w:pPr>
            <w:ins w:id="641" w:author="Arjan" w:date="2014-06-10T21:51:00Z">
              <w:r>
                <w:rPr>
                  <w:rFonts w:ascii="Calibri" w:hAnsi="Calibri" w:cs="Calibri"/>
                  <w:color w:val="0F0F0F"/>
                </w:rPr>
                <w:t>0</w:t>
              </w:r>
            </w:ins>
            <w:ins w:id="642" w:author="Arjan" w:date="2014-06-10T21:50:00Z">
              <w:r>
                <w:rPr>
                  <w:rFonts w:ascii="Calibri" w:hAnsi="Calibri" w:cs="Calibri"/>
                  <w:color w:val="0F0F0F"/>
                </w:rPr>
                <w:t xml:space="preserve"> - </w:t>
              </w:r>
              <w:r w:rsidR="0081663F">
                <w:rPr>
                  <w:rFonts w:ascii="Calibri" w:hAnsi="Calibri" w:cs="Calibri"/>
                  <w:color w:val="0F0F0F"/>
                </w:rPr>
                <w:fldChar w:fldCharType="begin" w:fldLock="1"/>
              </w:r>
              <w:r>
                <w:rPr>
                  <w:rFonts w:ascii="Calibri" w:hAnsi="Calibri" w:cs="Calibri"/>
                  <w:color w:val="0F0F0F"/>
                </w:rPr>
                <w:instrText>MERGEFIELD Att.UpperBound</w:instrText>
              </w:r>
              <w:r w:rsidR="0081663F">
                <w:rPr>
                  <w:rFonts w:ascii="Calibri" w:hAnsi="Calibri" w:cs="Calibri"/>
                  <w:color w:val="0F0F0F"/>
                </w:rPr>
                <w:fldChar w:fldCharType="separate"/>
              </w:r>
              <w:r>
                <w:rPr>
                  <w:rFonts w:ascii="Calibri" w:hAnsi="Calibri" w:cs="Calibri"/>
                  <w:color w:val="0F0F0F"/>
                </w:rPr>
                <w:t>1</w:t>
              </w:r>
              <w:r w:rsidR="0081663F">
                <w:rPr>
                  <w:rFonts w:ascii="Calibri" w:hAnsi="Calibri" w:cs="Calibri"/>
                  <w:color w:val="0F0F0F"/>
                </w:rPr>
                <w:fldChar w:fldCharType="end"/>
              </w:r>
            </w:ins>
          </w:p>
        </w:tc>
        <w:tc>
          <w:tcPr>
            <w:tcW w:w="1620" w:type="dxa"/>
            <w:tcBorders>
              <w:top w:val="nil"/>
              <w:left w:val="nil"/>
              <w:bottom w:val="nil"/>
              <w:right w:val="nil"/>
            </w:tcBorders>
          </w:tcPr>
          <w:p w:rsidR="003E326F" w:rsidRDefault="003E326F" w:rsidP="008558E1">
            <w:pPr>
              <w:rPr>
                <w:ins w:id="643" w:author="Arjan" w:date="2014-06-10T21:50:00Z"/>
                <w:rFonts w:ascii="Calibri" w:hAnsi="Calibri" w:cs="Calibri"/>
                <w:color w:val="0F0F0F"/>
              </w:rPr>
            </w:pPr>
            <w:ins w:id="644" w:author="Arjan" w:date="2014-06-10T21:50:00Z">
              <w:r>
                <w:rPr>
                  <w:rFonts w:ascii="Calibri" w:hAnsi="Calibri" w:cs="Calibri"/>
                  <w:color w:val="0F0F0F"/>
                </w:rPr>
                <w:t>NHR</w:t>
              </w:r>
            </w:ins>
          </w:p>
        </w:tc>
        <w:tc>
          <w:tcPr>
            <w:tcW w:w="2160" w:type="dxa"/>
            <w:tcBorders>
              <w:top w:val="nil"/>
              <w:left w:val="nil"/>
              <w:bottom w:val="nil"/>
              <w:right w:val="nil"/>
            </w:tcBorders>
          </w:tcPr>
          <w:p w:rsidR="003E326F" w:rsidRDefault="003E326F" w:rsidP="008558E1">
            <w:pPr>
              <w:rPr>
                <w:ins w:id="645" w:author="Arjan" w:date="2014-06-10T21:50:00Z"/>
                <w:rFonts w:ascii="Calibri" w:hAnsi="Calibri" w:cs="Calibri"/>
                <w:color w:val="0F0F0F"/>
              </w:rPr>
            </w:pPr>
          </w:p>
        </w:tc>
        <w:tc>
          <w:tcPr>
            <w:tcW w:w="1350" w:type="dxa"/>
            <w:tcBorders>
              <w:top w:val="nil"/>
              <w:left w:val="nil"/>
              <w:bottom w:val="nil"/>
              <w:right w:val="nil"/>
            </w:tcBorders>
          </w:tcPr>
          <w:p w:rsidR="003E326F" w:rsidRDefault="0081663F" w:rsidP="008558E1">
            <w:pPr>
              <w:rPr>
                <w:ins w:id="646" w:author="Arjan" w:date="2014-06-10T21:50:00Z"/>
                <w:rFonts w:ascii="Calibri" w:hAnsi="Calibri" w:cs="Calibri"/>
                <w:color w:val="0F0F0F"/>
              </w:rPr>
            </w:pPr>
            <w:ins w:id="647" w:author="Arjan" w:date="2014-06-10T21:50:00Z">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3E326F">
                <w:rPr>
                  <w:rFonts w:ascii="Calibri" w:hAnsi="Calibri" w:cs="Calibri"/>
                  <w:color w:val="0F0F0F"/>
                </w:rPr>
                <w:t>vestigingsNummer</w:t>
              </w:r>
              <w:r>
                <w:fldChar w:fldCharType="end"/>
              </w:r>
            </w:ins>
          </w:p>
        </w:tc>
        <w:bookmarkEnd w:id="607"/>
      </w:tr>
      <w:bookmarkStart w:id="648" w:name="BKM_F0370B8D_C475_4f31_B6A7_89380FA29FB2"/>
      <w:tr w:rsidR="003E326F" w:rsidTr="008558E1">
        <w:trPr>
          <w:ins w:id="649" w:author="Arjan" w:date="2014-06-10T21:50:00Z"/>
        </w:trPr>
        <w:tc>
          <w:tcPr>
            <w:tcW w:w="1710" w:type="dxa"/>
            <w:tcBorders>
              <w:top w:val="nil"/>
              <w:left w:val="nil"/>
              <w:bottom w:val="nil"/>
              <w:right w:val="nil"/>
            </w:tcBorders>
          </w:tcPr>
          <w:p w:rsidR="003E326F" w:rsidRDefault="0081663F" w:rsidP="008558E1">
            <w:pPr>
              <w:rPr>
                <w:ins w:id="650" w:author="Arjan" w:date="2014-06-10T21:50:00Z"/>
                <w:rFonts w:ascii="Calibri" w:hAnsi="Calibri" w:cs="Calibri"/>
                <w:color w:val="0F0F0F"/>
              </w:rPr>
            </w:pPr>
            <w:ins w:id="651" w:author="Arjan" w:date="2014-06-10T21:50:00Z">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Verkorte naam</w:t>
              </w:r>
              <w:r>
                <w:fldChar w:fldCharType="end"/>
              </w:r>
            </w:ins>
          </w:p>
        </w:tc>
        <w:tc>
          <w:tcPr>
            <w:tcW w:w="4050" w:type="dxa"/>
            <w:tcBorders>
              <w:top w:val="nil"/>
              <w:left w:val="nil"/>
              <w:bottom w:val="nil"/>
              <w:right w:val="nil"/>
            </w:tcBorders>
          </w:tcPr>
          <w:p w:rsidR="003E326F" w:rsidRDefault="0081663F" w:rsidP="008558E1">
            <w:pPr>
              <w:rPr>
                <w:ins w:id="652" w:author="Arjan" w:date="2014-06-10T21:50:00Z"/>
                <w:rFonts w:ascii="Calibri" w:hAnsi="Calibri" w:cs="Calibri"/>
                <w:color w:val="0F0F0F"/>
              </w:rPr>
            </w:pPr>
            <w:ins w:id="653" w:author="Arjan" w:date="2014-06-10T21:50:00Z">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 xml:space="preserve">De administratieve naam in het handelsregister </w:t>
              </w:r>
              <w:r w:rsidR="003E326F">
                <w:rPr>
                  <w:rFonts w:ascii="Calibri" w:hAnsi="Calibri" w:cs="Calibri"/>
                  <w:color w:val="0F0F0F"/>
                </w:rPr>
                <w:lastRenderedPageBreak/>
                <w:t>indien de naam langer is dan 45 karakters</w:t>
              </w:r>
              <w:r>
                <w:fldChar w:fldCharType="end"/>
              </w:r>
            </w:ins>
          </w:p>
          <w:p w:rsidR="003E326F" w:rsidRDefault="003E326F" w:rsidP="008558E1">
            <w:pPr>
              <w:rPr>
                <w:ins w:id="654" w:author="Arjan" w:date="2014-06-10T21:50:00Z"/>
                <w:rFonts w:ascii="Calibri" w:hAnsi="Calibri" w:cs="Calibri"/>
                <w:color w:val="0F0F0F"/>
              </w:rPr>
            </w:pPr>
          </w:p>
          <w:p w:rsidR="003E326F" w:rsidRDefault="003E326F" w:rsidP="008558E1">
            <w:pPr>
              <w:rPr>
                <w:ins w:id="655" w:author="Arjan" w:date="2014-06-10T21:50:00Z"/>
                <w:rFonts w:ascii="Calibri" w:hAnsi="Calibri" w:cs="Calibri"/>
                <w:color w:val="0F0F0F"/>
              </w:rPr>
            </w:pPr>
            <w:ins w:id="656" w:author="Arjan" w:date="2014-06-10T21:50:00Z">
              <w:r w:rsidRPr="00237FAC">
                <w:rPr>
                  <w:rFonts w:ascii="Calibri" w:hAnsi="Calibri" w:cs="Calibri"/>
                  <w:i/>
                  <w:color w:val="0F0F0F"/>
                </w:rPr>
                <w:t>Toelichting</w:t>
              </w:r>
              <w:r>
                <w:rPr>
                  <w:rFonts w:ascii="Calibri" w:hAnsi="Calibri" w:cs="Calibri"/>
                  <w:color w:val="0F0F0F"/>
                </w:rPr>
                <w:t xml:space="preserve">: </w:t>
              </w:r>
            </w:ins>
            <w:r w:rsidR="00237FAC">
              <w:rPr>
                <w:rFonts w:ascii="Calibri" w:hAnsi="Calibri" w:cs="Calibri"/>
                <w:color w:val="0F0F0F"/>
              </w:rPr>
              <w:br/>
            </w:r>
          </w:p>
        </w:tc>
        <w:tc>
          <w:tcPr>
            <w:tcW w:w="990" w:type="dxa"/>
            <w:tcBorders>
              <w:top w:val="nil"/>
              <w:left w:val="nil"/>
              <w:bottom w:val="nil"/>
              <w:right w:val="nil"/>
            </w:tcBorders>
          </w:tcPr>
          <w:p w:rsidR="003E326F" w:rsidRDefault="0081663F" w:rsidP="008558E1">
            <w:pPr>
              <w:rPr>
                <w:ins w:id="657" w:author="Arjan" w:date="2014-06-10T21:50:00Z"/>
                <w:rFonts w:ascii="Calibri" w:hAnsi="Calibri" w:cs="Calibri"/>
              </w:rPr>
            </w:pPr>
            <w:ins w:id="658" w:author="Arjan" w:date="2014-06-10T21:50:00Z">
              <w:r>
                <w:lastRenderedPageBreak/>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AN45</w:t>
              </w:r>
              <w:r>
                <w:fldChar w:fldCharType="end"/>
              </w:r>
            </w:ins>
          </w:p>
        </w:tc>
        <w:tc>
          <w:tcPr>
            <w:tcW w:w="1260" w:type="dxa"/>
            <w:tcBorders>
              <w:top w:val="nil"/>
              <w:left w:val="nil"/>
              <w:bottom w:val="nil"/>
              <w:right w:val="nil"/>
            </w:tcBorders>
          </w:tcPr>
          <w:p w:rsidR="003E326F" w:rsidRDefault="0081663F" w:rsidP="008558E1">
            <w:pPr>
              <w:rPr>
                <w:ins w:id="659" w:author="Arjan" w:date="2014-06-10T21:50:00Z"/>
                <w:rFonts w:ascii="Calibri" w:hAnsi="Calibri" w:cs="Calibri"/>
                <w:color w:val="0F0F0F"/>
              </w:rPr>
            </w:pPr>
            <w:ins w:id="660" w:author="Arjan" w:date="2014-06-10T21:50:00Z">
              <w:r>
                <w:fldChar w:fldCharType="begin" w:fldLock="1"/>
              </w:r>
              <w:r w:rsidR="003E326F">
                <w:instrText xml:space="preserve">MERGEFIELD </w:instrText>
              </w:r>
              <w:r w:rsidR="003E326F">
                <w:rPr>
                  <w:rFonts w:ascii="Calibri" w:hAnsi="Calibri" w:cs="Calibri"/>
                  <w:color w:val="0F0F0F"/>
                </w:rPr>
                <w:instrText>Att.LowerBound</w:instrText>
              </w:r>
              <w:r>
                <w:fldChar w:fldCharType="separate"/>
              </w:r>
              <w:r w:rsidR="003E326F">
                <w:rPr>
                  <w:rFonts w:ascii="Calibri" w:hAnsi="Calibri" w:cs="Calibri"/>
                  <w:color w:val="0F0F0F"/>
                </w:rPr>
                <w:t>0</w:t>
              </w:r>
              <w:r>
                <w:fldChar w:fldCharType="end"/>
              </w:r>
              <w:r w:rsidR="003E326F">
                <w:rPr>
                  <w:rFonts w:ascii="Calibri" w:hAnsi="Calibri" w:cs="Calibri"/>
                  <w:color w:val="0F0F0F"/>
                </w:rPr>
                <w:t xml:space="preserve"> - </w:t>
              </w:r>
              <w:r>
                <w:rPr>
                  <w:rFonts w:ascii="Calibri" w:hAnsi="Calibri" w:cs="Calibri"/>
                  <w:color w:val="0F0F0F"/>
                </w:rPr>
                <w:fldChar w:fldCharType="begin" w:fldLock="1"/>
              </w:r>
              <w:r w:rsidR="003E326F">
                <w:rPr>
                  <w:rFonts w:ascii="Calibri" w:hAnsi="Calibri" w:cs="Calibri"/>
                  <w:color w:val="0F0F0F"/>
                </w:rPr>
                <w:instrText>MERGEFIELD Att.UpperBound</w:instrText>
              </w:r>
              <w:r>
                <w:rPr>
                  <w:rFonts w:ascii="Calibri" w:hAnsi="Calibri" w:cs="Calibri"/>
                  <w:color w:val="0F0F0F"/>
                </w:rPr>
                <w:fldChar w:fldCharType="separate"/>
              </w:r>
              <w:r w:rsidR="003E326F">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3E326F" w:rsidRDefault="003E326F" w:rsidP="008558E1">
            <w:pPr>
              <w:rPr>
                <w:ins w:id="661" w:author="Arjan" w:date="2014-06-10T21:50:00Z"/>
                <w:rFonts w:ascii="Calibri" w:hAnsi="Calibri" w:cs="Calibri"/>
                <w:color w:val="0F0F0F"/>
              </w:rPr>
            </w:pPr>
            <w:ins w:id="662" w:author="Arjan" w:date="2014-06-10T21:50:00Z">
              <w:r>
                <w:rPr>
                  <w:rFonts w:ascii="Calibri" w:hAnsi="Calibri" w:cs="Calibri"/>
                  <w:color w:val="0F0F0F"/>
                </w:rPr>
                <w:t>NHR</w:t>
              </w:r>
            </w:ins>
          </w:p>
        </w:tc>
        <w:tc>
          <w:tcPr>
            <w:tcW w:w="2160" w:type="dxa"/>
            <w:tcBorders>
              <w:top w:val="nil"/>
              <w:left w:val="nil"/>
              <w:bottom w:val="nil"/>
              <w:right w:val="nil"/>
            </w:tcBorders>
          </w:tcPr>
          <w:p w:rsidR="003E326F" w:rsidRDefault="003E326F" w:rsidP="008558E1">
            <w:pPr>
              <w:rPr>
                <w:ins w:id="663" w:author="Arjan" w:date="2014-06-10T21:50:00Z"/>
                <w:rFonts w:ascii="Calibri" w:hAnsi="Calibri" w:cs="Calibri"/>
                <w:color w:val="0F0F0F"/>
              </w:rPr>
            </w:pPr>
          </w:p>
        </w:tc>
        <w:tc>
          <w:tcPr>
            <w:tcW w:w="1350" w:type="dxa"/>
            <w:tcBorders>
              <w:top w:val="nil"/>
              <w:left w:val="nil"/>
              <w:bottom w:val="nil"/>
              <w:right w:val="nil"/>
            </w:tcBorders>
          </w:tcPr>
          <w:p w:rsidR="003E326F" w:rsidRDefault="0081663F" w:rsidP="008558E1">
            <w:pPr>
              <w:rPr>
                <w:ins w:id="664" w:author="Arjan" w:date="2014-06-10T21:50:00Z"/>
                <w:rFonts w:ascii="Calibri" w:hAnsi="Calibri" w:cs="Calibri"/>
                <w:color w:val="0F0F0F"/>
              </w:rPr>
            </w:pPr>
            <w:ins w:id="665" w:author="Arjan" w:date="2014-06-10T21:50:00Z">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3E326F">
                <w:rPr>
                  <w:rFonts w:ascii="Calibri" w:hAnsi="Calibri" w:cs="Calibri"/>
                  <w:color w:val="0F0F0F"/>
                </w:rPr>
                <w:t>verkorteNaam</w:t>
              </w:r>
              <w:r>
                <w:fldChar w:fldCharType="end"/>
              </w:r>
            </w:ins>
          </w:p>
        </w:tc>
        <w:bookmarkEnd w:id="648"/>
      </w:tr>
      <w:bookmarkStart w:id="666" w:name="BKM_8A2C3B85_63E7_46ed_8218_38EB0DE027C8"/>
      <w:tr w:rsidR="003E326F" w:rsidTr="008558E1">
        <w:trPr>
          <w:ins w:id="667" w:author="Arjan" w:date="2014-06-10T21:50:00Z"/>
        </w:trPr>
        <w:tc>
          <w:tcPr>
            <w:tcW w:w="1710" w:type="dxa"/>
            <w:tcBorders>
              <w:top w:val="nil"/>
              <w:left w:val="nil"/>
              <w:bottom w:val="nil"/>
              <w:right w:val="nil"/>
            </w:tcBorders>
          </w:tcPr>
          <w:p w:rsidR="003E326F" w:rsidRDefault="0081663F" w:rsidP="008558E1">
            <w:pPr>
              <w:rPr>
                <w:ins w:id="668" w:author="Arjan" w:date="2014-06-10T21:50:00Z"/>
                <w:rFonts w:ascii="Calibri" w:hAnsi="Calibri" w:cs="Calibri"/>
                <w:color w:val="0F0F0F"/>
              </w:rPr>
            </w:pPr>
            <w:ins w:id="669" w:author="Arjan" w:date="2014-06-10T21:50:00Z">
              <w:r>
                <w:lastRenderedPageBreak/>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KvK-nummer</w:t>
              </w:r>
              <w:r>
                <w:fldChar w:fldCharType="end"/>
              </w:r>
            </w:ins>
          </w:p>
        </w:tc>
        <w:tc>
          <w:tcPr>
            <w:tcW w:w="4050" w:type="dxa"/>
            <w:tcBorders>
              <w:top w:val="nil"/>
              <w:left w:val="nil"/>
              <w:bottom w:val="nil"/>
              <w:right w:val="nil"/>
            </w:tcBorders>
          </w:tcPr>
          <w:p w:rsidR="003E326F" w:rsidRDefault="0081663F" w:rsidP="008558E1">
            <w:ins w:id="670" w:author="Arjan" w:date="2014-06-10T21:50:00Z">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Landelijk uniek identificerend administratienummer van een MAATSCHAPPELIJKE ACTIVITEIT zoals toegewezen door de Kamer van Koophandel (KvK).</w:t>
              </w:r>
              <w:r>
                <w:fldChar w:fldCharType="end"/>
              </w:r>
            </w:ins>
          </w:p>
          <w:p w:rsidR="00237FAC" w:rsidRDefault="00237FAC" w:rsidP="008558E1">
            <w:pPr>
              <w:rPr>
                <w:ins w:id="671" w:author="Arjan" w:date="2014-06-10T21:50:00Z"/>
                <w:rFonts w:ascii="Calibri" w:hAnsi="Calibri" w:cs="Calibri"/>
                <w:color w:val="0F0F0F"/>
              </w:rPr>
            </w:pPr>
          </w:p>
          <w:p w:rsidR="00237FAC" w:rsidRDefault="00237FAC" w:rsidP="00237FAC">
            <w:pPr>
              <w:rPr>
                <w:ins w:id="672" w:author="Arjan" w:date="2014-06-10T22:03:00Z"/>
                <w:rFonts w:ascii="Calibri" w:hAnsi="Calibri" w:cs="Calibri"/>
                <w:color w:val="0F0F0F"/>
              </w:rPr>
            </w:pPr>
            <w:ins w:id="673" w:author="Arjan" w:date="2014-06-10T22:01:00Z">
              <w:r w:rsidRPr="00237FAC">
                <w:rPr>
                  <w:rFonts w:ascii="Calibri" w:hAnsi="Calibri" w:cs="Calibri"/>
                  <w:i/>
                  <w:color w:val="0F0F0F"/>
                </w:rPr>
                <w:t>Regels</w:t>
              </w:r>
              <w:r>
                <w:rPr>
                  <w:rFonts w:ascii="Calibri" w:hAnsi="Calibri" w:cs="Calibri"/>
                  <w:color w:val="0F0F0F"/>
                </w:rPr>
                <w:t>:</w:t>
              </w:r>
              <w:r>
                <w:rPr>
                  <w:rFonts w:ascii="Calibri" w:hAnsi="Calibri" w:cs="Calibri"/>
                  <w:color w:val="0F0F0F"/>
                </w:rPr>
                <w:br/>
              </w:r>
            </w:ins>
            <w:ins w:id="674" w:author="Arjan" w:date="2014-06-10T22:03:00Z">
              <w:r>
                <w:rPr>
                  <w:rFonts w:ascii="Calibri" w:hAnsi="Calibri" w:cs="Calibri"/>
                  <w:color w:val="0F0F0F"/>
                </w:rPr>
                <w:t xml:space="preserve">De attribuutsoort moet van een waarde zijn voorzien indien </w:t>
              </w:r>
            </w:ins>
            <w:ins w:id="675" w:author="Arjan" w:date="2014-06-10T22:04:00Z">
              <w:r>
                <w:rPr>
                  <w:rFonts w:ascii="Calibri" w:hAnsi="Calibri" w:cs="Calibri"/>
                  <w:color w:val="0F0F0F"/>
                </w:rPr>
                <w:t>Vestigings</w:t>
              </w:r>
            </w:ins>
            <w:ins w:id="676" w:author="Arjan" w:date="2014-06-10T22:03:00Z">
              <w:r>
                <w:rPr>
                  <w:rFonts w:ascii="Calibri" w:hAnsi="Calibri" w:cs="Calibri"/>
                  <w:color w:val="0F0F0F"/>
                </w:rPr>
                <w:t>nummer niet van een waarde is voorzien.</w:t>
              </w:r>
            </w:ins>
          </w:p>
          <w:p w:rsidR="003E326F" w:rsidRDefault="003E326F" w:rsidP="008558E1">
            <w:pPr>
              <w:rPr>
                <w:ins w:id="677" w:author="Arjan" w:date="2014-06-10T21:50:00Z"/>
                <w:rFonts w:ascii="Calibri" w:hAnsi="Calibri" w:cs="Calibri"/>
                <w:color w:val="0F0F0F"/>
              </w:rPr>
            </w:pPr>
          </w:p>
          <w:p w:rsidR="003E326F" w:rsidRDefault="003E326F" w:rsidP="008558E1">
            <w:pPr>
              <w:rPr>
                <w:ins w:id="678" w:author="Arjan" w:date="2014-06-10T21:50:00Z"/>
                <w:rFonts w:ascii="Calibri" w:hAnsi="Calibri" w:cs="Calibri"/>
                <w:color w:val="0F0F0F"/>
              </w:rPr>
            </w:pPr>
            <w:ins w:id="679" w:author="Arjan" w:date="2014-06-10T21:50:00Z">
              <w:r w:rsidRPr="00237FAC">
                <w:rPr>
                  <w:rFonts w:ascii="Calibri" w:hAnsi="Calibri" w:cs="Calibri"/>
                  <w:i/>
                  <w:color w:val="0F0F0F"/>
                </w:rPr>
                <w:t>Toelichting</w:t>
              </w:r>
              <w:r>
                <w:rPr>
                  <w:rFonts w:ascii="Calibri" w:hAnsi="Calibri" w:cs="Calibri"/>
                  <w:color w:val="0F0F0F"/>
                </w:rPr>
                <w:t xml:space="preserve">: </w:t>
              </w:r>
            </w:ins>
            <w:r w:rsidR="00237FAC">
              <w:rPr>
                <w:rFonts w:ascii="Calibri" w:hAnsi="Calibri" w:cs="Calibri"/>
                <w:color w:val="0F0F0F"/>
              </w:rPr>
              <w:br/>
            </w:r>
          </w:p>
        </w:tc>
        <w:tc>
          <w:tcPr>
            <w:tcW w:w="990" w:type="dxa"/>
            <w:tcBorders>
              <w:top w:val="nil"/>
              <w:left w:val="nil"/>
              <w:bottom w:val="nil"/>
              <w:right w:val="nil"/>
            </w:tcBorders>
          </w:tcPr>
          <w:p w:rsidR="003E326F" w:rsidRDefault="0081663F" w:rsidP="008558E1">
            <w:pPr>
              <w:rPr>
                <w:ins w:id="680" w:author="Arjan" w:date="2014-06-10T21:50:00Z"/>
                <w:rFonts w:ascii="Calibri" w:hAnsi="Calibri" w:cs="Calibri"/>
              </w:rPr>
            </w:pPr>
            <w:ins w:id="681" w:author="Arjan" w:date="2014-06-10T21:50:00Z">
              <w:r>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N8</w:t>
              </w:r>
              <w:r>
                <w:fldChar w:fldCharType="end"/>
              </w:r>
            </w:ins>
          </w:p>
        </w:tc>
        <w:tc>
          <w:tcPr>
            <w:tcW w:w="1260" w:type="dxa"/>
            <w:tcBorders>
              <w:top w:val="nil"/>
              <w:left w:val="nil"/>
              <w:bottom w:val="nil"/>
              <w:right w:val="nil"/>
            </w:tcBorders>
          </w:tcPr>
          <w:p w:rsidR="003E326F" w:rsidRDefault="003E326F" w:rsidP="008558E1">
            <w:pPr>
              <w:rPr>
                <w:ins w:id="682" w:author="Arjan" w:date="2014-06-10T21:50:00Z"/>
                <w:rFonts w:ascii="Calibri" w:hAnsi="Calibri" w:cs="Calibri"/>
                <w:color w:val="0F0F0F"/>
              </w:rPr>
            </w:pPr>
            <w:ins w:id="683" w:author="Arjan" w:date="2014-06-10T21:52:00Z">
              <w:r>
                <w:rPr>
                  <w:rFonts w:ascii="Calibri" w:hAnsi="Calibri" w:cs="Calibri"/>
                  <w:color w:val="0F0F0F"/>
                </w:rPr>
                <w:t xml:space="preserve">0 </w:t>
              </w:r>
            </w:ins>
            <w:ins w:id="684" w:author="Arjan" w:date="2014-06-10T21:50:00Z">
              <w:r>
                <w:rPr>
                  <w:rFonts w:ascii="Calibri" w:hAnsi="Calibri" w:cs="Calibri"/>
                  <w:color w:val="0F0F0F"/>
                </w:rPr>
                <w:t xml:space="preserve">- </w:t>
              </w:r>
              <w:r w:rsidR="0081663F">
                <w:rPr>
                  <w:rFonts w:ascii="Calibri" w:hAnsi="Calibri" w:cs="Calibri"/>
                  <w:color w:val="0F0F0F"/>
                </w:rPr>
                <w:fldChar w:fldCharType="begin" w:fldLock="1"/>
              </w:r>
              <w:r>
                <w:rPr>
                  <w:rFonts w:ascii="Calibri" w:hAnsi="Calibri" w:cs="Calibri"/>
                  <w:color w:val="0F0F0F"/>
                </w:rPr>
                <w:instrText>MERGEFIELD Att.UpperBound</w:instrText>
              </w:r>
              <w:r w:rsidR="0081663F">
                <w:rPr>
                  <w:rFonts w:ascii="Calibri" w:hAnsi="Calibri" w:cs="Calibri"/>
                  <w:color w:val="0F0F0F"/>
                </w:rPr>
                <w:fldChar w:fldCharType="separate"/>
              </w:r>
              <w:r>
                <w:rPr>
                  <w:rFonts w:ascii="Calibri" w:hAnsi="Calibri" w:cs="Calibri"/>
                  <w:color w:val="0F0F0F"/>
                </w:rPr>
                <w:t>1</w:t>
              </w:r>
              <w:r w:rsidR="0081663F">
                <w:rPr>
                  <w:rFonts w:ascii="Calibri" w:hAnsi="Calibri" w:cs="Calibri"/>
                  <w:color w:val="0F0F0F"/>
                </w:rPr>
                <w:fldChar w:fldCharType="end"/>
              </w:r>
            </w:ins>
          </w:p>
        </w:tc>
        <w:tc>
          <w:tcPr>
            <w:tcW w:w="1620" w:type="dxa"/>
            <w:tcBorders>
              <w:top w:val="nil"/>
              <w:left w:val="nil"/>
              <w:bottom w:val="nil"/>
              <w:right w:val="nil"/>
            </w:tcBorders>
          </w:tcPr>
          <w:p w:rsidR="003E326F" w:rsidRDefault="003E326F" w:rsidP="008558E1">
            <w:pPr>
              <w:rPr>
                <w:ins w:id="685" w:author="Arjan" w:date="2014-06-10T21:50:00Z"/>
                <w:rFonts w:ascii="Calibri" w:hAnsi="Calibri" w:cs="Calibri"/>
                <w:color w:val="0F0F0F"/>
              </w:rPr>
            </w:pPr>
            <w:ins w:id="686" w:author="Arjan" w:date="2014-06-10T21:50:00Z">
              <w:r>
                <w:rPr>
                  <w:rFonts w:ascii="Calibri" w:hAnsi="Calibri" w:cs="Calibri"/>
                  <w:color w:val="0F0F0F"/>
                </w:rPr>
                <w:t>NHR</w:t>
              </w:r>
            </w:ins>
          </w:p>
        </w:tc>
        <w:tc>
          <w:tcPr>
            <w:tcW w:w="2160" w:type="dxa"/>
            <w:tcBorders>
              <w:top w:val="nil"/>
              <w:left w:val="nil"/>
              <w:bottom w:val="nil"/>
              <w:right w:val="nil"/>
            </w:tcBorders>
          </w:tcPr>
          <w:p w:rsidR="003E326F" w:rsidRDefault="003E326F" w:rsidP="008558E1">
            <w:pPr>
              <w:rPr>
                <w:ins w:id="687" w:author="Arjan" w:date="2014-06-10T21:50:00Z"/>
                <w:rFonts w:ascii="Calibri" w:hAnsi="Calibri" w:cs="Calibri"/>
                <w:color w:val="0F0F0F"/>
              </w:rPr>
            </w:pPr>
          </w:p>
        </w:tc>
        <w:tc>
          <w:tcPr>
            <w:tcW w:w="1350" w:type="dxa"/>
            <w:tcBorders>
              <w:top w:val="nil"/>
              <w:left w:val="nil"/>
              <w:bottom w:val="nil"/>
              <w:right w:val="nil"/>
            </w:tcBorders>
          </w:tcPr>
          <w:p w:rsidR="003E326F" w:rsidRDefault="0081663F" w:rsidP="008558E1">
            <w:pPr>
              <w:rPr>
                <w:ins w:id="688" w:author="Arjan" w:date="2014-06-10T21:50:00Z"/>
                <w:rFonts w:ascii="Calibri" w:hAnsi="Calibri" w:cs="Calibri"/>
                <w:color w:val="0F0F0F"/>
              </w:rPr>
            </w:pPr>
            <w:ins w:id="689" w:author="Arjan" w:date="2014-06-10T21:50:00Z">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3E326F">
                <w:rPr>
                  <w:rFonts w:ascii="Calibri" w:hAnsi="Calibri" w:cs="Calibri"/>
                  <w:color w:val="0F0F0F"/>
                </w:rPr>
                <w:t>kvkNummer</w:t>
              </w:r>
              <w:r>
                <w:fldChar w:fldCharType="end"/>
              </w:r>
            </w:ins>
          </w:p>
        </w:tc>
        <w:bookmarkEnd w:id="666"/>
      </w:tr>
      <w:bookmarkStart w:id="690" w:name="BKM_0EC3AD4F_3398_48e6_A6A6_B91B1D423FB8"/>
      <w:tr w:rsidR="003E326F" w:rsidTr="008558E1">
        <w:trPr>
          <w:ins w:id="691" w:author="Arjan" w:date="2014-06-10T21:50:00Z"/>
        </w:trPr>
        <w:tc>
          <w:tcPr>
            <w:tcW w:w="1710" w:type="dxa"/>
            <w:tcBorders>
              <w:top w:val="nil"/>
              <w:left w:val="nil"/>
              <w:bottom w:val="nil"/>
              <w:right w:val="nil"/>
            </w:tcBorders>
          </w:tcPr>
          <w:p w:rsidR="003E326F" w:rsidRDefault="0081663F" w:rsidP="008558E1">
            <w:pPr>
              <w:rPr>
                <w:ins w:id="692" w:author="Arjan" w:date="2014-06-10T21:50:00Z"/>
                <w:rFonts w:ascii="Calibri" w:hAnsi="Calibri" w:cs="Calibri"/>
                <w:color w:val="0F0F0F"/>
              </w:rPr>
            </w:pPr>
            <w:ins w:id="693" w:author="Arjan" w:date="2014-06-10T21:50:00Z">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Vestigingsadres</w:t>
              </w:r>
              <w:r>
                <w:fldChar w:fldCharType="end"/>
              </w:r>
            </w:ins>
          </w:p>
        </w:tc>
        <w:tc>
          <w:tcPr>
            <w:tcW w:w="4050" w:type="dxa"/>
            <w:tcBorders>
              <w:top w:val="nil"/>
              <w:left w:val="nil"/>
              <w:bottom w:val="nil"/>
              <w:right w:val="nil"/>
            </w:tcBorders>
          </w:tcPr>
          <w:p w:rsidR="003E326F" w:rsidRDefault="0081663F" w:rsidP="008558E1">
            <w:pPr>
              <w:rPr>
                <w:ins w:id="694" w:author="Arjan" w:date="2014-06-10T21:50:00Z"/>
                <w:rFonts w:ascii="Calibri" w:hAnsi="Calibri" w:cs="Calibri"/>
                <w:color w:val="0F0F0F"/>
              </w:rPr>
            </w:pPr>
            <w:ins w:id="695" w:author="Arjan" w:date="2014-06-10T21:50:00Z">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De aanduiding van het adres waar de VESTIGING gevestigd is.</w:t>
              </w:r>
              <w:r>
                <w:fldChar w:fldCharType="end"/>
              </w:r>
            </w:ins>
          </w:p>
          <w:p w:rsidR="003E326F" w:rsidRDefault="003E326F" w:rsidP="008558E1">
            <w:pPr>
              <w:rPr>
                <w:ins w:id="696" w:author="Arjan" w:date="2014-06-10T21:50:00Z"/>
                <w:rFonts w:ascii="Calibri" w:hAnsi="Calibri" w:cs="Calibri"/>
                <w:color w:val="0F0F0F"/>
              </w:rPr>
            </w:pPr>
          </w:p>
          <w:p w:rsidR="003E326F" w:rsidRDefault="003E326F" w:rsidP="008558E1">
            <w:pPr>
              <w:rPr>
                <w:ins w:id="697" w:author="Arjan" w:date="2014-06-10T21:50:00Z"/>
                <w:rFonts w:ascii="Calibri" w:hAnsi="Calibri" w:cs="Calibri"/>
                <w:color w:val="0F0F0F"/>
              </w:rPr>
            </w:pPr>
            <w:ins w:id="698" w:author="Arjan" w:date="2014-06-10T21:50:00Z">
              <w:r w:rsidRPr="00237FAC">
                <w:rPr>
                  <w:rFonts w:ascii="Calibri" w:hAnsi="Calibri" w:cs="Calibri"/>
                  <w:i/>
                  <w:color w:val="0F0F0F"/>
                </w:rPr>
                <w:t>Toelichting</w:t>
              </w:r>
              <w:r>
                <w:rPr>
                  <w:rFonts w:ascii="Calibri" w:hAnsi="Calibri" w:cs="Calibri"/>
                  <w:color w:val="0F0F0F"/>
                </w:rPr>
                <w:t xml:space="preserve">: </w:t>
              </w:r>
            </w:ins>
            <w:ins w:id="699" w:author="Arjan" w:date="2014-06-10T21:54:00Z">
              <w:r>
                <w:rPr>
                  <w:rFonts w:ascii="Calibri" w:hAnsi="Calibri" w:cs="Calibri"/>
                  <w:color w:val="0F0F0F"/>
                </w:rPr>
                <w:br/>
                <w:t xml:space="preserve">Zie </w:t>
              </w:r>
              <w:proofErr w:type="spellStart"/>
              <w:r>
                <w:rPr>
                  <w:rFonts w:ascii="Calibri" w:hAnsi="Calibri" w:cs="Calibri"/>
                  <w:color w:val="0F0F0F"/>
                </w:rPr>
                <w:t>groepattribuutsoort</w:t>
              </w:r>
              <w:proofErr w:type="spellEnd"/>
              <w:r>
                <w:rPr>
                  <w:rFonts w:ascii="Calibri" w:hAnsi="Calibri" w:cs="Calibri"/>
                  <w:color w:val="0F0F0F"/>
                </w:rPr>
                <w:t xml:space="preserve"> </w:t>
              </w:r>
              <w:r w:rsidRPr="001F5BF5">
                <w:rPr>
                  <w:rFonts w:ascii="Calibri" w:hAnsi="Calibri" w:cs="Calibri"/>
                  <w:color w:val="0F0F0F"/>
                </w:rPr>
                <w:t>Verblijfsadres SUBJECT</w:t>
              </w:r>
            </w:ins>
          </w:p>
        </w:tc>
        <w:tc>
          <w:tcPr>
            <w:tcW w:w="990" w:type="dxa"/>
            <w:tcBorders>
              <w:top w:val="nil"/>
              <w:left w:val="nil"/>
              <w:bottom w:val="nil"/>
              <w:right w:val="nil"/>
            </w:tcBorders>
          </w:tcPr>
          <w:p w:rsidR="003E326F" w:rsidRDefault="0081663F" w:rsidP="008558E1">
            <w:pPr>
              <w:rPr>
                <w:ins w:id="700" w:author="Arjan" w:date="2014-06-10T21:50:00Z"/>
                <w:rFonts w:ascii="Calibri" w:hAnsi="Calibri" w:cs="Calibri"/>
              </w:rPr>
            </w:pPr>
            <w:ins w:id="701" w:author="Arjan" w:date="2014-06-10T21:50:00Z">
              <w:r>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Verblijfsadres SUBJECT</w:t>
              </w:r>
              <w:r>
                <w:fldChar w:fldCharType="end"/>
              </w:r>
            </w:ins>
          </w:p>
        </w:tc>
        <w:tc>
          <w:tcPr>
            <w:tcW w:w="1260" w:type="dxa"/>
            <w:tcBorders>
              <w:top w:val="nil"/>
              <w:left w:val="nil"/>
              <w:bottom w:val="nil"/>
              <w:right w:val="nil"/>
            </w:tcBorders>
          </w:tcPr>
          <w:p w:rsidR="003E326F" w:rsidRDefault="0081663F" w:rsidP="008558E1">
            <w:pPr>
              <w:rPr>
                <w:ins w:id="702" w:author="Arjan" w:date="2014-06-10T21:50:00Z"/>
                <w:rFonts w:ascii="Calibri" w:hAnsi="Calibri" w:cs="Calibri"/>
                <w:color w:val="0F0F0F"/>
              </w:rPr>
            </w:pPr>
            <w:ins w:id="703" w:author="Arjan" w:date="2014-06-10T21:50:00Z">
              <w:r>
                <w:fldChar w:fldCharType="begin" w:fldLock="1"/>
              </w:r>
              <w:r w:rsidR="003E326F">
                <w:instrText xml:space="preserve">MERGEFIELD </w:instrText>
              </w:r>
              <w:r w:rsidR="003E326F">
                <w:rPr>
                  <w:rFonts w:ascii="Calibri" w:hAnsi="Calibri" w:cs="Calibri"/>
                  <w:color w:val="0F0F0F"/>
                </w:rPr>
                <w:instrText>Att.LowerBound</w:instrText>
              </w:r>
              <w:r>
                <w:fldChar w:fldCharType="separate"/>
              </w:r>
              <w:r w:rsidR="003E326F">
                <w:rPr>
                  <w:rFonts w:ascii="Calibri" w:hAnsi="Calibri" w:cs="Calibri"/>
                  <w:color w:val="0F0F0F"/>
                </w:rPr>
                <w:t>0</w:t>
              </w:r>
              <w:r>
                <w:fldChar w:fldCharType="end"/>
              </w:r>
              <w:r w:rsidR="003E326F">
                <w:rPr>
                  <w:rFonts w:ascii="Calibri" w:hAnsi="Calibri" w:cs="Calibri"/>
                  <w:color w:val="0F0F0F"/>
                </w:rPr>
                <w:t xml:space="preserve"> - </w:t>
              </w:r>
              <w:r>
                <w:rPr>
                  <w:rFonts w:ascii="Calibri" w:hAnsi="Calibri" w:cs="Calibri"/>
                  <w:color w:val="0F0F0F"/>
                </w:rPr>
                <w:fldChar w:fldCharType="begin" w:fldLock="1"/>
              </w:r>
              <w:r w:rsidR="003E326F">
                <w:rPr>
                  <w:rFonts w:ascii="Calibri" w:hAnsi="Calibri" w:cs="Calibri"/>
                  <w:color w:val="0F0F0F"/>
                </w:rPr>
                <w:instrText>MERGEFIELD Att.UpperBound</w:instrText>
              </w:r>
              <w:r>
                <w:rPr>
                  <w:rFonts w:ascii="Calibri" w:hAnsi="Calibri" w:cs="Calibri"/>
                  <w:color w:val="0F0F0F"/>
                </w:rPr>
                <w:fldChar w:fldCharType="separate"/>
              </w:r>
              <w:r w:rsidR="003E326F">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3E326F" w:rsidRDefault="003E326F" w:rsidP="008558E1">
            <w:pPr>
              <w:rPr>
                <w:ins w:id="704" w:author="Arjan" w:date="2014-06-10T21:50:00Z"/>
                <w:rFonts w:ascii="Calibri" w:hAnsi="Calibri" w:cs="Calibri"/>
                <w:color w:val="0F0F0F"/>
              </w:rPr>
            </w:pPr>
            <w:ins w:id="705" w:author="Arjan" w:date="2014-06-10T21:50:00Z">
              <w:r>
                <w:rPr>
                  <w:rFonts w:ascii="Calibri" w:hAnsi="Calibri" w:cs="Calibri"/>
                  <w:color w:val="0F0F0F"/>
                </w:rPr>
                <w:t>RGBZ (RSGB)</w:t>
              </w:r>
            </w:ins>
          </w:p>
        </w:tc>
        <w:tc>
          <w:tcPr>
            <w:tcW w:w="2160" w:type="dxa"/>
            <w:tcBorders>
              <w:top w:val="nil"/>
              <w:left w:val="nil"/>
              <w:bottom w:val="nil"/>
              <w:right w:val="nil"/>
            </w:tcBorders>
          </w:tcPr>
          <w:p w:rsidR="003E326F" w:rsidRDefault="003E326F" w:rsidP="008558E1">
            <w:pPr>
              <w:rPr>
                <w:ins w:id="706" w:author="Arjan" w:date="2014-06-10T21:50:00Z"/>
                <w:rFonts w:ascii="Calibri" w:hAnsi="Calibri" w:cs="Calibri"/>
                <w:color w:val="0F0F0F"/>
              </w:rPr>
            </w:pPr>
          </w:p>
        </w:tc>
        <w:tc>
          <w:tcPr>
            <w:tcW w:w="1350" w:type="dxa"/>
            <w:tcBorders>
              <w:top w:val="nil"/>
              <w:left w:val="nil"/>
              <w:bottom w:val="nil"/>
              <w:right w:val="nil"/>
            </w:tcBorders>
          </w:tcPr>
          <w:p w:rsidR="003E326F" w:rsidRDefault="0081663F" w:rsidP="008558E1">
            <w:pPr>
              <w:rPr>
                <w:ins w:id="707" w:author="Arjan" w:date="2014-06-10T21:50:00Z"/>
                <w:rFonts w:ascii="Calibri" w:hAnsi="Calibri" w:cs="Calibri"/>
                <w:color w:val="0F0F0F"/>
              </w:rPr>
            </w:pPr>
            <w:ins w:id="708" w:author="Arjan" w:date="2014-06-10T21:50:00Z">
              <w:r>
                <w:fldChar w:fldCharType="begin" w:fldLock="1"/>
              </w:r>
              <w:r w:rsidR="003E326F">
                <w:instrText xml:space="preserve">MERGEFIELD </w:instrText>
              </w:r>
              <w:r w:rsidR="003E326F">
                <w:rPr>
                  <w:rFonts w:ascii="Calibri" w:hAnsi="Calibri" w:cs="Calibri"/>
                  <w:color w:val="0F0F0F"/>
                </w:rPr>
                <w:instrText>Att.Alias</w:instrText>
              </w:r>
              <w:r>
                <w:fldChar w:fldCharType="end"/>
              </w:r>
            </w:ins>
          </w:p>
        </w:tc>
        <w:bookmarkEnd w:id="690"/>
      </w:tr>
    </w:tbl>
    <w:p w:rsidR="003E326F" w:rsidRDefault="003E326F" w:rsidP="003E326F">
      <w:pPr>
        <w:rPr>
          <w:ins w:id="709" w:author="Arjan" w:date="2014-06-10T21:50:00Z"/>
          <w:rFonts w:ascii="Calibri" w:hAnsi="Calibri" w:cs="Calibri"/>
        </w:rPr>
      </w:pPr>
    </w:p>
    <w:p w:rsidR="003E326F" w:rsidRPr="003E326F" w:rsidRDefault="003E326F" w:rsidP="003E326F">
      <w:pPr>
        <w:rPr>
          <w:ins w:id="710" w:author="Arjan" w:date="2014-06-10T21:50:00Z"/>
          <w:rFonts w:ascii="Calibri" w:hAnsi="Calibri" w:cs="Calibri"/>
          <w:b/>
          <w:bCs/>
          <w:color w:val="0F0F0F"/>
        </w:rPr>
      </w:pPr>
      <w:ins w:id="711" w:author="Arjan" w:date="2014-06-10T21:50:00Z">
        <w:r w:rsidRPr="003E326F">
          <w:rPr>
            <w:rFonts w:ascii="Calibri" w:hAnsi="Calibri" w:cs="Calibri"/>
            <w:b/>
            <w:bCs/>
            <w:color w:val="0F0F0F"/>
          </w:rPr>
          <w:t>Relaties</w:t>
        </w:r>
      </w:ins>
    </w:p>
    <w:tbl>
      <w:tblPr>
        <w:tblW w:w="0" w:type="auto"/>
        <w:tblInd w:w="60" w:type="dxa"/>
        <w:tblLayout w:type="fixed"/>
        <w:tblCellMar>
          <w:left w:w="60" w:type="dxa"/>
          <w:right w:w="60" w:type="dxa"/>
        </w:tblCellMar>
        <w:tblLook w:val="0000"/>
      </w:tblPr>
      <w:tblGrid>
        <w:gridCol w:w="2970"/>
        <w:gridCol w:w="6570"/>
        <w:gridCol w:w="1350"/>
        <w:gridCol w:w="2250"/>
      </w:tblGrid>
      <w:tr w:rsidR="003E326F" w:rsidTr="008558E1">
        <w:trPr>
          <w:trHeight w:val="271"/>
          <w:tblHeader/>
          <w:ins w:id="712" w:author="Arjan" w:date="2014-06-10T21:50:00Z"/>
        </w:trPr>
        <w:tc>
          <w:tcPr>
            <w:tcW w:w="2970" w:type="dxa"/>
            <w:tcBorders>
              <w:top w:val="nil"/>
              <w:left w:val="nil"/>
              <w:bottom w:val="nil"/>
              <w:right w:val="nil"/>
            </w:tcBorders>
          </w:tcPr>
          <w:p w:rsidR="003E326F" w:rsidRDefault="003E326F" w:rsidP="008558E1">
            <w:pPr>
              <w:rPr>
                <w:ins w:id="713" w:author="Arjan" w:date="2014-06-10T21:50:00Z"/>
                <w:rFonts w:ascii="Calibri" w:hAnsi="Calibri" w:cs="Calibri"/>
                <w:b/>
                <w:bCs/>
                <w:color w:val="0F0F0F"/>
              </w:rPr>
            </w:pPr>
            <w:ins w:id="714" w:author="Arjan" w:date="2014-06-10T21:50:00Z">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ins>
          </w:p>
        </w:tc>
        <w:tc>
          <w:tcPr>
            <w:tcW w:w="6570" w:type="dxa"/>
            <w:tcBorders>
              <w:top w:val="nil"/>
              <w:left w:val="nil"/>
              <w:bottom w:val="nil"/>
              <w:right w:val="nil"/>
            </w:tcBorders>
          </w:tcPr>
          <w:p w:rsidR="003E326F" w:rsidRDefault="003E326F" w:rsidP="008558E1">
            <w:pPr>
              <w:rPr>
                <w:ins w:id="715" w:author="Arjan" w:date="2014-06-10T21:50:00Z"/>
                <w:rFonts w:ascii="Calibri" w:hAnsi="Calibri" w:cs="Calibri"/>
                <w:b/>
                <w:bCs/>
                <w:color w:val="0F0F0F"/>
              </w:rPr>
            </w:pPr>
            <w:ins w:id="716" w:author="Arjan" w:date="2014-06-10T21:50:00Z">
              <w:r>
                <w:rPr>
                  <w:rFonts w:ascii="Calibri" w:hAnsi="Calibri" w:cs="Calibri"/>
                  <w:b/>
                  <w:bCs/>
                  <w:color w:val="0F0F0F"/>
                </w:rPr>
                <w:t>Definitie</w:t>
              </w:r>
            </w:ins>
          </w:p>
        </w:tc>
        <w:tc>
          <w:tcPr>
            <w:tcW w:w="1350" w:type="dxa"/>
            <w:tcBorders>
              <w:top w:val="nil"/>
              <w:left w:val="nil"/>
              <w:bottom w:val="nil"/>
              <w:right w:val="nil"/>
            </w:tcBorders>
          </w:tcPr>
          <w:p w:rsidR="003E326F" w:rsidRDefault="003E326F" w:rsidP="008558E1">
            <w:pPr>
              <w:rPr>
                <w:ins w:id="717" w:author="Arjan" w:date="2014-06-10T21:50:00Z"/>
                <w:rFonts w:ascii="Calibri" w:hAnsi="Calibri" w:cs="Calibri"/>
                <w:b/>
                <w:bCs/>
                <w:color w:val="0F0F0F"/>
              </w:rPr>
            </w:pPr>
            <w:ins w:id="718" w:author="Arjan" w:date="2014-06-10T21:50:00Z">
              <w:r>
                <w:rPr>
                  <w:rFonts w:ascii="Calibri" w:hAnsi="Calibri" w:cs="Calibri"/>
                  <w:b/>
                  <w:bCs/>
                  <w:color w:val="0F0F0F"/>
                </w:rPr>
                <w:t>Herkomst</w:t>
              </w:r>
            </w:ins>
          </w:p>
        </w:tc>
        <w:tc>
          <w:tcPr>
            <w:tcW w:w="2250" w:type="dxa"/>
            <w:tcBorders>
              <w:top w:val="nil"/>
              <w:left w:val="nil"/>
              <w:bottom w:val="nil"/>
              <w:right w:val="nil"/>
            </w:tcBorders>
          </w:tcPr>
          <w:p w:rsidR="003E326F" w:rsidRDefault="003E326F" w:rsidP="008558E1">
            <w:pPr>
              <w:rPr>
                <w:ins w:id="719" w:author="Arjan" w:date="2014-06-10T21:50:00Z"/>
                <w:rFonts w:ascii="Calibri" w:hAnsi="Calibri" w:cs="Calibri"/>
                <w:b/>
                <w:bCs/>
                <w:color w:val="0F0F0F"/>
              </w:rPr>
            </w:pPr>
            <w:proofErr w:type="spellStart"/>
            <w:ins w:id="720" w:author="Arjan" w:date="2014-06-10T21:50:00Z">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ins>
          </w:p>
        </w:tc>
      </w:tr>
      <w:tr w:rsidR="003E326F" w:rsidTr="008558E1">
        <w:trPr>
          <w:trHeight w:val="271"/>
          <w:tblHeader/>
          <w:ins w:id="721" w:author="Arjan" w:date="2014-06-10T21:50:00Z"/>
        </w:trPr>
        <w:tc>
          <w:tcPr>
            <w:tcW w:w="2970" w:type="dxa"/>
            <w:tcBorders>
              <w:top w:val="nil"/>
              <w:left w:val="nil"/>
              <w:bottom w:val="nil"/>
              <w:right w:val="nil"/>
            </w:tcBorders>
          </w:tcPr>
          <w:p w:rsidR="003E326F" w:rsidRDefault="0081663F" w:rsidP="008558E1">
            <w:pPr>
              <w:rPr>
                <w:ins w:id="722" w:author="Arjan" w:date="2014-06-10T21:50:00Z"/>
                <w:rFonts w:ascii="Calibri" w:hAnsi="Calibri" w:cs="Calibri"/>
              </w:rPr>
            </w:pPr>
            <w:ins w:id="723" w:author="Arjan" w:date="2014-06-10T21:50:00Z">
              <w:r>
                <w:fldChar w:fldCharType="begin" w:fldLock="1"/>
              </w:r>
              <w:r w:rsidR="003E326F">
                <w:instrText xml:space="preserve">MERGEFIELD </w:instrText>
              </w:r>
              <w:r w:rsidR="003E326F">
                <w:rPr>
                  <w:rFonts w:ascii="Calibri" w:hAnsi="Calibri" w:cs="Calibri"/>
                </w:rPr>
                <w:instrText>Element.Name</w:instrText>
              </w:r>
              <w:r>
                <w:fldChar w:fldCharType="separate"/>
              </w:r>
              <w:r w:rsidR="003E326F">
                <w:rPr>
                  <w:rFonts w:ascii="Calibri" w:hAnsi="Calibri" w:cs="Calibri"/>
                </w:rPr>
                <w:t>Verblijfsadres SUBJECT</w:t>
              </w:r>
              <w: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ConnSource.Cardinality</w:instrText>
              </w:r>
              <w:r>
                <w:rPr>
                  <w:rFonts w:ascii="Calibri" w:hAnsi="Calibri" w:cs="Calibri"/>
                </w:rPr>
                <w:fldChar w:fldCharType="end"/>
              </w:r>
              <w:r w:rsidR="003E326F">
                <w:rPr>
                  <w:rFonts w:ascii="Calibri" w:hAnsi="Calibri" w:cs="Calibri"/>
                </w:rPr>
                <w:t xml:space="preserve">] </w:t>
              </w:r>
            </w:ins>
          </w:p>
          <w:p w:rsidR="003E326F" w:rsidRDefault="003E326F" w:rsidP="008558E1">
            <w:pPr>
              <w:rPr>
                <w:ins w:id="724" w:author="Arjan" w:date="2014-06-10T21:50:00Z"/>
                <w:rFonts w:ascii="Calibri" w:hAnsi="Calibri" w:cs="Calibri"/>
                <w:b/>
                <w:bCs/>
                <w:color w:val="0F0F0F"/>
              </w:rPr>
            </w:pPr>
            <w:ins w:id="725" w:author="Arjan" w:date="2014-06-10T21:50:00Z">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end"/>
              </w:r>
            </w:ins>
          </w:p>
          <w:p w:rsidR="003E326F" w:rsidRDefault="0081663F" w:rsidP="008558E1">
            <w:pPr>
              <w:rPr>
                <w:ins w:id="726" w:author="Arjan" w:date="2014-06-10T21:50:00Z"/>
                <w:rFonts w:ascii="Calibri" w:hAnsi="Calibri" w:cs="Calibri"/>
                <w:b/>
                <w:bCs/>
                <w:color w:val="0F0F0F"/>
              </w:rPr>
            </w:pPr>
            <w:ins w:id="727" w:author="Arjan" w:date="2014-06-10T21:50:00Z">
              <w:r>
                <w:rPr>
                  <w:rFonts w:ascii="Calibri" w:hAnsi="Calibri" w:cs="Calibri"/>
                  <w:b/>
                  <w:bCs/>
                  <w:color w:val="0F0F0F"/>
                </w:rPr>
                <w:fldChar w:fldCharType="begin" w:fldLock="1"/>
              </w:r>
              <w:r w:rsidR="003E326F">
                <w:rPr>
                  <w:rFonts w:ascii="Calibri" w:hAnsi="Calibri" w:cs="Calibri"/>
                  <w:b/>
                  <w:bCs/>
                  <w:color w:val="0F0F0F"/>
                </w:rPr>
                <w:instrText xml:space="preserve">MERGEFIELD </w:instrText>
              </w:r>
              <w:r w:rsidR="003E326F">
                <w:rPr>
                  <w:rFonts w:ascii="Calibri" w:hAnsi="Calibri" w:cs="Calibri"/>
                </w:rPr>
                <w:instrText>Element.Name</w:instrText>
              </w:r>
              <w:r>
                <w:rPr>
                  <w:rFonts w:ascii="Calibri" w:hAnsi="Calibri" w:cs="Calibri"/>
                  <w:b/>
                  <w:bCs/>
                  <w:color w:val="0F0F0F"/>
                </w:rPr>
                <w:fldChar w:fldCharType="separate"/>
              </w:r>
              <w:r w:rsidR="003E326F">
                <w:rPr>
                  <w:rFonts w:ascii="Calibri" w:hAnsi="Calibri" w:cs="Calibri"/>
                </w:rPr>
                <w:t>VESTIGING</w:t>
              </w:r>
              <w:r>
                <w:rPr>
                  <w:rFonts w:ascii="Calibri" w:hAnsi="Calibri" w:cs="Calibri"/>
                  <w:b/>
                  <w:bCs/>
                  <w:color w:val="0F0F0F"/>
                </w:rP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ConnTarget.Cardinality</w:instrText>
              </w:r>
              <w:r>
                <w:rPr>
                  <w:rFonts w:ascii="Calibri" w:hAnsi="Calibri" w:cs="Calibri"/>
                </w:rPr>
                <w:fldChar w:fldCharType="end"/>
              </w:r>
              <w:r w:rsidR="003E326F">
                <w:rPr>
                  <w:rFonts w:ascii="Calibri" w:hAnsi="Calibri" w:cs="Calibri"/>
                </w:rPr>
                <w:t>]</w:t>
              </w:r>
            </w:ins>
          </w:p>
        </w:tc>
        <w:tc>
          <w:tcPr>
            <w:tcW w:w="6570" w:type="dxa"/>
            <w:tcBorders>
              <w:top w:val="nil"/>
              <w:left w:val="nil"/>
              <w:bottom w:val="nil"/>
              <w:right w:val="nil"/>
            </w:tcBorders>
          </w:tcPr>
          <w:p w:rsidR="003E326F" w:rsidRDefault="0081663F" w:rsidP="008558E1">
            <w:pPr>
              <w:rPr>
                <w:ins w:id="728" w:author="Arjan" w:date="2014-06-10T21:50:00Z"/>
                <w:rFonts w:ascii="Calibri" w:hAnsi="Calibri" w:cs="Calibri"/>
                <w:u w:color="000000"/>
              </w:rPr>
            </w:pPr>
            <w:ins w:id="729" w:author="Arjan" w:date="2014-06-10T21:50:00Z">
              <w:r>
                <w:fldChar w:fldCharType="begin" w:fldLock="1"/>
              </w:r>
              <w:r w:rsidR="003E326F">
                <w:instrText xml:space="preserve">MERGEFIELD </w:instrText>
              </w:r>
              <w:r w:rsidR="003E326F">
                <w:rPr>
                  <w:rFonts w:ascii="Calibri" w:hAnsi="Calibri" w:cs="Calibri"/>
                  <w:color w:val="0F0F0F"/>
                </w:rPr>
                <w:instrText>Connector.Notes</w:instrText>
              </w:r>
              <w:r>
                <w:fldChar w:fldCharType="end"/>
              </w:r>
            </w:ins>
          </w:p>
          <w:p w:rsidR="003E326F" w:rsidRDefault="003E326F" w:rsidP="008558E1">
            <w:pPr>
              <w:rPr>
                <w:ins w:id="730" w:author="Arjan" w:date="2014-06-10T21:50:00Z"/>
                <w:rFonts w:ascii="Calibri" w:hAnsi="Calibri" w:cs="Calibri"/>
                <w:u w:color="000000"/>
              </w:rPr>
            </w:pPr>
          </w:p>
          <w:p w:rsidR="003E326F" w:rsidRDefault="003E326F" w:rsidP="008558E1">
            <w:pPr>
              <w:rPr>
                <w:ins w:id="731" w:author="Arjan" w:date="2014-06-10T21:50:00Z"/>
                <w:rFonts w:ascii="Calibri" w:hAnsi="Calibri" w:cs="Calibri"/>
                <w:u w:color="000000"/>
              </w:rPr>
            </w:pPr>
            <w:ins w:id="732" w:author="Arjan" w:date="2014-06-10T21:50:00Z">
              <w:r>
                <w:rPr>
                  <w:rFonts w:ascii="Calibri" w:hAnsi="Calibri" w:cs="Calibri"/>
                  <w:u w:color="000000"/>
                </w:rPr>
                <w:t xml:space="preserve">Toelichting: </w:t>
              </w:r>
            </w:ins>
          </w:p>
        </w:tc>
        <w:tc>
          <w:tcPr>
            <w:tcW w:w="1350" w:type="dxa"/>
            <w:tcBorders>
              <w:top w:val="nil"/>
              <w:left w:val="nil"/>
              <w:bottom w:val="nil"/>
              <w:right w:val="nil"/>
            </w:tcBorders>
          </w:tcPr>
          <w:p w:rsidR="003E326F" w:rsidRDefault="003E326F" w:rsidP="008558E1">
            <w:pPr>
              <w:rPr>
                <w:ins w:id="733" w:author="Arjan" w:date="2014-06-10T21:50:00Z"/>
                <w:rFonts w:ascii="Calibri" w:hAnsi="Calibri" w:cs="Calibri"/>
              </w:rPr>
            </w:pPr>
          </w:p>
        </w:tc>
        <w:tc>
          <w:tcPr>
            <w:tcW w:w="2250" w:type="dxa"/>
            <w:tcBorders>
              <w:top w:val="nil"/>
              <w:left w:val="nil"/>
              <w:bottom w:val="nil"/>
              <w:right w:val="nil"/>
            </w:tcBorders>
          </w:tcPr>
          <w:p w:rsidR="003E326F" w:rsidRDefault="0081663F" w:rsidP="008558E1">
            <w:pPr>
              <w:rPr>
                <w:ins w:id="734" w:author="Arjan" w:date="2014-06-10T21:50:00Z"/>
                <w:rFonts w:ascii="Calibri" w:hAnsi="Calibri" w:cs="Calibri"/>
                <w:b/>
                <w:bCs/>
                <w:color w:val="0F0F0F"/>
              </w:rPr>
            </w:pPr>
            <w:ins w:id="735" w:author="Arjan" w:date="2014-06-10T21:50:00Z">
              <w:r>
                <w:fldChar w:fldCharType="begin" w:fldLock="1"/>
              </w:r>
              <w:r w:rsidR="003E326F">
                <w:instrText xml:space="preserve">MERGEFIELD </w:instrText>
              </w:r>
              <w:r w:rsidR="003E326F">
                <w:rPr>
                  <w:rFonts w:ascii="Calibri" w:hAnsi="Calibri" w:cs="Calibri"/>
                  <w:color w:val="0F0F0F"/>
                </w:rPr>
                <w:instrText>Connector.Alias</w:instrText>
              </w:r>
              <w:r>
                <w:fldChar w:fldCharType="end"/>
              </w:r>
            </w:ins>
          </w:p>
        </w:tc>
      </w:tr>
      <w:tr w:rsidR="003E326F" w:rsidTr="008558E1">
        <w:trPr>
          <w:trHeight w:val="271"/>
          <w:tblHeader/>
          <w:ins w:id="736" w:author="Arjan" w:date="2014-06-10T21:50:00Z"/>
        </w:trPr>
        <w:tc>
          <w:tcPr>
            <w:tcW w:w="2970" w:type="dxa"/>
            <w:tcBorders>
              <w:top w:val="nil"/>
              <w:left w:val="nil"/>
              <w:bottom w:val="nil"/>
              <w:right w:val="nil"/>
            </w:tcBorders>
          </w:tcPr>
          <w:p w:rsidR="003E326F" w:rsidRDefault="0081663F" w:rsidP="008558E1">
            <w:pPr>
              <w:rPr>
                <w:ins w:id="737" w:author="Arjan" w:date="2014-06-10T21:50:00Z"/>
                <w:rFonts w:ascii="Calibri" w:hAnsi="Calibri" w:cs="Calibri"/>
              </w:rPr>
            </w:pPr>
            <w:ins w:id="738" w:author="Arjan" w:date="2014-06-10T21:50:00Z">
              <w:r>
                <w:fldChar w:fldCharType="begin" w:fldLock="1"/>
              </w:r>
              <w:r w:rsidR="003E326F">
                <w:instrText xml:space="preserve">MERGEFIELD </w:instrText>
              </w:r>
              <w:r w:rsidR="003E326F">
                <w:rPr>
                  <w:rFonts w:ascii="Calibri" w:hAnsi="Calibri" w:cs="Calibri"/>
                </w:rPr>
                <w:instrText>Element.Name</w:instrText>
              </w:r>
              <w:r>
                <w:fldChar w:fldCharType="separate"/>
              </w:r>
              <w:r w:rsidR="003E326F">
                <w:rPr>
                  <w:rFonts w:ascii="Calibri" w:hAnsi="Calibri" w:cs="Calibri"/>
                </w:rPr>
                <w:t>BETROKKENE</w:t>
              </w:r>
              <w: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ConnSource.Cardinality</w:instrText>
              </w:r>
              <w:r>
                <w:rPr>
                  <w:rFonts w:ascii="Calibri" w:hAnsi="Calibri" w:cs="Calibri"/>
                </w:rPr>
                <w:fldChar w:fldCharType="separate"/>
              </w:r>
              <w:r w:rsidR="003E326F">
                <w:rPr>
                  <w:rFonts w:ascii="Calibri" w:hAnsi="Calibri" w:cs="Calibri"/>
                </w:rPr>
                <w:t>1</w:t>
              </w:r>
              <w:r>
                <w:rPr>
                  <w:rFonts w:ascii="Calibri" w:hAnsi="Calibri" w:cs="Calibri"/>
                </w:rPr>
                <w:fldChar w:fldCharType="end"/>
              </w:r>
              <w:r w:rsidR="003E326F">
                <w:rPr>
                  <w:rFonts w:ascii="Calibri" w:hAnsi="Calibri" w:cs="Calibri"/>
                </w:rPr>
                <w:t xml:space="preserve">] </w:t>
              </w:r>
            </w:ins>
          </w:p>
          <w:p w:rsidR="003E326F" w:rsidRDefault="003E326F" w:rsidP="008558E1">
            <w:pPr>
              <w:rPr>
                <w:ins w:id="739" w:author="Arjan" w:date="2014-06-10T21:50:00Z"/>
                <w:rFonts w:ascii="Calibri" w:hAnsi="Calibri" w:cs="Calibri"/>
                <w:b/>
                <w:bCs/>
                <w:color w:val="0F0F0F"/>
              </w:rPr>
            </w:pPr>
            <w:ins w:id="740" w:author="Arjan" w:date="2014-06-10T21:50:00Z">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een</w:t>
              </w:r>
              <w:r w:rsidR="0081663F">
                <w:rPr>
                  <w:rFonts w:ascii="Calibri" w:hAnsi="Calibri" w:cs="Calibri"/>
                </w:rPr>
                <w:fldChar w:fldCharType="end"/>
              </w:r>
            </w:ins>
          </w:p>
          <w:p w:rsidR="003E326F" w:rsidRDefault="0081663F" w:rsidP="008558E1">
            <w:pPr>
              <w:rPr>
                <w:ins w:id="741" w:author="Arjan" w:date="2014-06-10T21:50:00Z"/>
                <w:rFonts w:ascii="Calibri" w:hAnsi="Calibri" w:cs="Calibri"/>
                <w:b/>
                <w:bCs/>
                <w:color w:val="0F0F0F"/>
              </w:rPr>
            </w:pPr>
            <w:ins w:id="742" w:author="Arjan" w:date="2014-06-10T21:50:00Z">
              <w:r>
                <w:rPr>
                  <w:rFonts w:ascii="Calibri" w:hAnsi="Calibri" w:cs="Calibri"/>
                  <w:b/>
                  <w:bCs/>
                  <w:color w:val="0F0F0F"/>
                </w:rPr>
                <w:fldChar w:fldCharType="begin" w:fldLock="1"/>
              </w:r>
              <w:r w:rsidR="003E326F">
                <w:rPr>
                  <w:rFonts w:ascii="Calibri" w:hAnsi="Calibri" w:cs="Calibri"/>
                  <w:b/>
                  <w:bCs/>
                  <w:color w:val="0F0F0F"/>
                </w:rPr>
                <w:instrText xml:space="preserve">MERGEFIELD </w:instrText>
              </w:r>
              <w:r w:rsidR="003E326F">
                <w:rPr>
                  <w:rFonts w:ascii="Calibri" w:hAnsi="Calibri" w:cs="Calibri"/>
                </w:rPr>
                <w:instrText>Element.Name</w:instrText>
              </w:r>
              <w:r>
                <w:rPr>
                  <w:rFonts w:ascii="Calibri" w:hAnsi="Calibri" w:cs="Calibri"/>
                  <w:b/>
                  <w:bCs/>
                  <w:color w:val="0F0F0F"/>
                </w:rPr>
                <w:fldChar w:fldCharType="separate"/>
              </w:r>
              <w:r w:rsidR="003E326F">
                <w:rPr>
                  <w:rFonts w:ascii="Calibri" w:hAnsi="Calibri" w:cs="Calibri"/>
                </w:rPr>
                <w:t>VESTIGING</w:t>
              </w:r>
              <w:r>
                <w:rPr>
                  <w:rFonts w:ascii="Calibri" w:hAnsi="Calibri" w:cs="Calibri"/>
                  <w:b/>
                  <w:bCs/>
                  <w:color w:val="0F0F0F"/>
                </w:rP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ConnTarget.Cardinality</w:instrText>
              </w:r>
              <w:r>
                <w:rPr>
                  <w:rFonts w:ascii="Calibri" w:hAnsi="Calibri" w:cs="Calibri"/>
                </w:rPr>
                <w:fldChar w:fldCharType="separate"/>
              </w:r>
              <w:r w:rsidR="003E326F">
                <w:rPr>
                  <w:rFonts w:ascii="Calibri" w:hAnsi="Calibri" w:cs="Calibri"/>
                </w:rPr>
                <w:t>0..1</w:t>
              </w:r>
              <w:r>
                <w:rPr>
                  <w:rFonts w:ascii="Calibri" w:hAnsi="Calibri" w:cs="Calibri"/>
                </w:rPr>
                <w:fldChar w:fldCharType="end"/>
              </w:r>
              <w:r w:rsidR="003E326F">
                <w:rPr>
                  <w:rFonts w:ascii="Calibri" w:hAnsi="Calibri" w:cs="Calibri"/>
                </w:rPr>
                <w:t>]</w:t>
              </w:r>
            </w:ins>
          </w:p>
        </w:tc>
        <w:tc>
          <w:tcPr>
            <w:tcW w:w="6570" w:type="dxa"/>
            <w:tcBorders>
              <w:top w:val="nil"/>
              <w:left w:val="nil"/>
              <w:bottom w:val="nil"/>
              <w:right w:val="nil"/>
            </w:tcBorders>
          </w:tcPr>
          <w:p w:rsidR="003E326F" w:rsidRDefault="0081663F" w:rsidP="008558E1">
            <w:pPr>
              <w:rPr>
                <w:ins w:id="743" w:author="Arjan" w:date="2014-06-10T21:50:00Z"/>
                <w:rFonts w:ascii="Calibri" w:hAnsi="Calibri" w:cs="Calibri"/>
                <w:u w:color="000000"/>
              </w:rPr>
            </w:pPr>
            <w:ins w:id="744" w:author="Arjan" w:date="2014-06-10T21:50:00Z">
              <w:r>
                <w:fldChar w:fldCharType="begin" w:fldLock="1"/>
              </w:r>
              <w:r w:rsidR="003E326F">
                <w:instrText xml:space="preserve">MERGEFIELD </w:instrText>
              </w:r>
              <w:r w:rsidR="003E326F">
                <w:rPr>
                  <w:rFonts w:ascii="Calibri" w:hAnsi="Calibri" w:cs="Calibri"/>
                  <w:color w:val="0F0F0F"/>
                </w:rPr>
                <w:instrText>Connector.Notes</w:instrText>
              </w:r>
              <w:r>
                <w:fldChar w:fldCharType="end"/>
              </w:r>
            </w:ins>
          </w:p>
          <w:p w:rsidR="003E326F" w:rsidRDefault="003E326F" w:rsidP="008558E1">
            <w:pPr>
              <w:rPr>
                <w:ins w:id="745" w:author="Arjan" w:date="2014-06-10T21:50:00Z"/>
                <w:rFonts w:ascii="Calibri" w:hAnsi="Calibri" w:cs="Calibri"/>
                <w:u w:color="000000"/>
              </w:rPr>
            </w:pPr>
          </w:p>
          <w:p w:rsidR="003E326F" w:rsidRDefault="003E326F" w:rsidP="008558E1">
            <w:pPr>
              <w:rPr>
                <w:ins w:id="746" w:author="Arjan" w:date="2014-06-10T21:50:00Z"/>
                <w:rFonts w:ascii="Calibri" w:hAnsi="Calibri" w:cs="Calibri"/>
                <w:u w:color="000000"/>
              </w:rPr>
            </w:pPr>
            <w:ins w:id="747" w:author="Arjan" w:date="2014-06-10T21:50:00Z">
              <w:r>
                <w:rPr>
                  <w:rFonts w:ascii="Calibri" w:hAnsi="Calibri" w:cs="Calibri"/>
                  <w:u w:color="000000"/>
                </w:rPr>
                <w:t xml:space="preserve">Toelichting: </w:t>
              </w:r>
            </w:ins>
          </w:p>
        </w:tc>
        <w:tc>
          <w:tcPr>
            <w:tcW w:w="1350" w:type="dxa"/>
            <w:tcBorders>
              <w:top w:val="nil"/>
              <w:left w:val="nil"/>
              <w:bottom w:val="nil"/>
              <w:right w:val="nil"/>
            </w:tcBorders>
          </w:tcPr>
          <w:p w:rsidR="003E326F" w:rsidRDefault="003E326F" w:rsidP="008558E1">
            <w:pPr>
              <w:rPr>
                <w:ins w:id="748" w:author="Arjan" w:date="2014-06-10T21:50:00Z"/>
                <w:rFonts w:ascii="Calibri" w:hAnsi="Calibri" w:cs="Calibri"/>
              </w:rPr>
            </w:pPr>
            <w:ins w:id="749" w:author="Arjan" w:date="2014-06-10T21:50:00Z">
              <w:r>
                <w:rPr>
                  <w:rFonts w:ascii="Calibri" w:hAnsi="Calibri" w:cs="Calibri"/>
                </w:rPr>
                <w:t>RGBZ</w:t>
              </w:r>
            </w:ins>
          </w:p>
        </w:tc>
        <w:tc>
          <w:tcPr>
            <w:tcW w:w="2250" w:type="dxa"/>
            <w:tcBorders>
              <w:top w:val="nil"/>
              <w:left w:val="nil"/>
              <w:bottom w:val="nil"/>
              <w:right w:val="nil"/>
            </w:tcBorders>
          </w:tcPr>
          <w:p w:rsidR="003E326F" w:rsidRDefault="0081663F" w:rsidP="008558E1">
            <w:pPr>
              <w:rPr>
                <w:ins w:id="750" w:author="Arjan" w:date="2014-06-10T21:50:00Z"/>
                <w:rFonts w:ascii="Calibri" w:hAnsi="Calibri" w:cs="Calibri"/>
                <w:b/>
                <w:bCs/>
                <w:color w:val="0F0F0F"/>
              </w:rPr>
            </w:pPr>
            <w:ins w:id="751" w:author="Arjan" w:date="2014-06-10T21:50:00Z">
              <w:r>
                <w:fldChar w:fldCharType="begin" w:fldLock="1"/>
              </w:r>
              <w:r w:rsidR="003E326F">
                <w:instrText xml:space="preserve">MERGEFIELD </w:instrText>
              </w:r>
              <w:r w:rsidR="003E326F">
                <w:rPr>
                  <w:rFonts w:ascii="Calibri" w:hAnsi="Calibri" w:cs="Calibri"/>
                  <w:color w:val="0F0F0F"/>
                </w:rPr>
                <w:instrText>Connector.Alias</w:instrText>
              </w:r>
              <w:r>
                <w:fldChar w:fldCharType="end"/>
              </w:r>
            </w:ins>
          </w:p>
        </w:tc>
      </w:tr>
      <w:bookmarkEnd w:id="568"/>
    </w:tbl>
    <w:p w:rsidR="003E326F" w:rsidRDefault="003E326F" w:rsidP="003E326F">
      <w:pPr>
        <w:rPr>
          <w:ins w:id="752" w:author="Arjan" w:date="2014-06-10T21:50:00Z"/>
          <w:rFonts w:ascii="Calibri" w:hAnsi="Calibri" w:cs="Calibri"/>
        </w:rPr>
      </w:pPr>
    </w:p>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53" w:name="_Toc392157299"/>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ZAAK (RvdK)</w:t>
      </w:r>
      <w:bookmarkEnd w:id="753"/>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lastRenderedPageBreak/>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 xml:space="preserve">Een samenhangende hoeveelheid werk met een welgedefinieerde aanleiding en een </w:t>
            </w:r>
            <w:proofErr w:type="spellStart"/>
            <w:r w:rsidR="000A165E">
              <w:rPr>
                <w:rFonts w:ascii="Calibri" w:hAnsi="Calibri" w:cs="Calibri"/>
                <w:color w:val="610E6A"/>
              </w:rPr>
              <w:t>welgedefinieerd</w:t>
            </w:r>
            <w:proofErr w:type="spellEnd"/>
            <w:r w:rsidR="000A165E">
              <w:rPr>
                <w:rFonts w:ascii="Calibri" w:hAnsi="Calibri" w:cs="Calibri"/>
                <w:color w:val="610E6A"/>
              </w:rPr>
              <w:t xml:space="preserve"> eindresultaat, waarvan kwaliteit en doorlooptijd bewaakt moeten worden.</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ZAK</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Zaakidentificatie</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Het betreft hier de (gerelateerde) zaak bij de </w:t>
            </w:r>
            <w:proofErr w:type="spellStart"/>
            <w:r>
              <w:rPr>
                <w:rFonts w:ascii="Calibri" w:hAnsi="Calibri" w:cs="Calibri"/>
                <w:color w:val="0F0F0F"/>
              </w:rPr>
              <w:t>RvdK</w:t>
            </w:r>
            <w:proofErr w:type="spellEnd"/>
            <w:r>
              <w:rPr>
                <w:rFonts w:ascii="Calibri" w:hAnsi="Calibri" w:cs="Calibri"/>
                <w:color w:val="0F0F0F"/>
              </w:rPr>
              <w:t xml:space="preserve"> waarin het verzoek behandeld wordt.</w:t>
            </w: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754" w:name="BKM_0C12DC20_C18D_4e66_995E_108ECD97570B"/>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Zaakidentificatie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unieke identificatie van de zaak.</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Deze identificatie kan zowel intern als extern worden gebruikt om snel te kunnen refereren aan een bepaalde zaak.</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1e 4 posities: code van de organisatie die verantwoordelijk is voor de behandeling van de zaak, i.c. de </w:t>
            </w:r>
            <w:proofErr w:type="spellStart"/>
            <w:r>
              <w:rPr>
                <w:rFonts w:ascii="Calibri" w:hAnsi="Calibri" w:cs="Calibri"/>
                <w:color w:val="0F0F0F"/>
              </w:rPr>
              <w:t>RvdK</w:t>
            </w:r>
            <w:proofErr w:type="spellEnd"/>
            <w:r>
              <w:rPr>
                <w:rFonts w:ascii="Calibri" w:hAnsi="Calibri" w:cs="Calibri"/>
                <w:color w:val="0F0F0F"/>
              </w:rPr>
              <w:t xml:space="preserve"> (9500);</w:t>
            </w:r>
          </w:p>
          <w:p w:rsidR="000A165E" w:rsidRDefault="000A165E" w:rsidP="001F5BF5">
            <w:pPr>
              <w:rPr>
                <w:rFonts w:ascii="Calibri" w:hAnsi="Calibri" w:cs="Calibri"/>
                <w:color w:val="0F0F0F"/>
              </w:rPr>
            </w:pPr>
            <w:r>
              <w:rPr>
                <w:rFonts w:ascii="Calibri" w:hAnsi="Calibri" w:cs="Calibri"/>
                <w:color w:val="0F0F0F"/>
              </w:rPr>
              <w:t xml:space="preserve">pos. 5 – 40: alle alfanumerieke tekens m.u.v. </w:t>
            </w:r>
            <w:proofErr w:type="spellStart"/>
            <w:r>
              <w:rPr>
                <w:rFonts w:ascii="Calibri" w:hAnsi="Calibri" w:cs="Calibri"/>
                <w:color w:val="0F0F0F"/>
              </w:rPr>
              <w:t>diacrieten</w:t>
            </w:r>
            <w:proofErr w:type="spellEnd"/>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identificatie</w:t>
            </w:r>
            <w:r>
              <w:fldChar w:fldCharType="end"/>
            </w:r>
          </w:p>
        </w:tc>
        <w:bookmarkEnd w:id="754"/>
      </w:tr>
      <w:bookmarkStart w:id="755" w:name="BKM_245ACCE4_310C_47b7_9D0B_945CA1B307CE"/>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Zaaktype-omschrijving generiek</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 xml:space="preserve">Algemeen gehanteerde omschrijving van de aard van </w:t>
            </w:r>
            <w:proofErr w:type="spellStart"/>
            <w:r w:rsidR="000A165E">
              <w:rPr>
                <w:rFonts w:ascii="Calibri" w:hAnsi="Calibri" w:cs="Calibri"/>
                <w:color w:val="610E6A"/>
              </w:rPr>
              <w:t>ZAAKen</w:t>
            </w:r>
            <w:proofErr w:type="spellEnd"/>
            <w:r w:rsidR="000A165E">
              <w:rPr>
                <w:rFonts w:ascii="Calibri" w:hAnsi="Calibri" w:cs="Calibri"/>
                <w:color w:val="610E6A"/>
              </w:rPr>
              <w:t xml:space="preserve"> van het ZAAKTYPE</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Het gaat hier om een korte omschrijving van de aard van de zaak, ook wel zaaknaam genoemd, zoals deze landelijk wordt toegepast. Deze kan afwijken van de door de zaakbehandelende organisatie(s) gehanteerde naam, de </w:t>
            </w:r>
            <w:proofErr w:type="spellStart"/>
            <w:r>
              <w:rPr>
                <w:rFonts w:ascii="Calibri" w:hAnsi="Calibri" w:cs="Calibri"/>
                <w:color w:val="0F0F0F"/>
              </w:rPr>
              <w:t>Zaaktype-omschrijving</w:t>
            </w:r>
            <w:proofErr w:type="spellEnd"/>
            <w:r>
              <w:rPr>
                <w:rFonts w:ascii="Calibri" w:hAnsi="Calibri" w:cs="Calibri"/>
                <w:color w:val="0F0F0F"/>
              </w:rPr>
              <w:t>.</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"Uitvoeren onderzoek kinderbeschermingsmaatregel"</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zaaktype.omschrijvingGeneriek</w:t>
            </w:r>
            <w:r>
              <w:fldChar w:fldCharType="end"/>
            </w:r>
          </w:p>
        </w:tc>
        <w:bookmarkEnd w:id="755"/>
      </w:tr>
      <w:bookmarkStart w:id="756" w:name="BKM_8B8F3F08_3881_4f80_8A55_FA5268E51AC4"/>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Indicatie ambtshalve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Indicatie of een onderzoek op initiatief van de RvdK zelf wordt uitgevoerd</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Boolean</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0 (nee; wordt op verzoek uitgevoerd)</w:t>
            </w:r>
          </w:p>
          <w:p w:rsidR="000A165E" w:rsidRDefault="000A165E" w:rsidP="001F5BF5">
            <w:pPr>
              <w:rPr>
                <w:rFonts w:ascii="Calibri" w:hAnsi="Calibri" w:cs="Calibri"/>
                <w:color w:val="0F0F0F"/>
              </w:rPr>
            </w:pPr>
            <w:r>
              <w:rPr>
                <w:rFonts w:ascii="Calibri" w:hAnsi="Calibri" w:cs="Calibri"/>
                <w:color w:val="0F0F0F"/>
              </w:rPr>
              <w:t>1 (ja; wordt ambtshalve uitgevoerd)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indicatieAmbtshalve</w:t>
            </w:r>
            <w:r>
              <w:fldChar w:fldCharType="end"/>
            </w:r>
          </w:p>
        </w:tc>
        <w:bookmarkEnd w:id="756"/>
      </w:tr>
      <w:bookmarkStart w:id="757" w:name="BKM_BEFDC5E4_013C_401c_A505_F95A7C9C2188"/>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Datum status gezet</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datum waarop de zaak de status heeft verkregen.</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Het gaat hier telkens om de laatst bekende status.</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(JJJJMMDDUUMM)</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status.datumStatusGezet</w:t>
            </w:r>
            <w:r>
              <w:fldChar w:fldCharType="end"/>
            </w:r>
          </w:p>
        </w:tc>
        <w:bookmarkEnd w:id="757"/>
      </w:tr>
      <w:bookmarkStart w:id="758" w:name="BKM_7B922055_0F23_4906_99E2_DC9B9B2267B3"/>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Statustype-omschrijving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korte, voor de initiator van de zaak relevante, omschrijving van de aard van de STATUS van zaken van een ZAAKTYPE.</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Het gaat hier telkens om de laatst bekende status.</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"Intake afgerond" (bij notificatie BT-050002: Notificatie intake)</w:t>
            </w:r>
          </w:p>
          <w:p w:rsidR="000A165E" w:rsidRDefault="000A165E" w:rsidP="001F5BF5">
            <w:pPr>
              <w:rPr>
                <w:rFonts w:ascii="Calibri" w:hAnsi="Calibri" w:cs="Calibri"/>
                <w:color w:val="0F0F0F"/>
              </w:rPr>
            </w:pPr>
            <w:r>
              <w:rPr>
                <w:rFonts w:ascii="Calibri" w:hAnsi="Calibri" w:cs="Calibri"/>
                <w:color w:val="0F0F0F"/>
              </w:rPr>
              <w:t>- "Onderzoek afgerond" (bij notificatie BT-050003: Notificatie uitkomst onderzoek)</w:t>
            </w:r>
          </w:p>
          <w:p w:rsidR="000A165E" w:rsidRDefault="000A165E" w:rsidP="001F5BF5">
            <w:pPr>
              <w:rPr>
                <w:rFonts w:ascii="Calibri" w:hAnsi="Calibri" w:cs="Calibri"/>
                <w:color w:val="0F0F0F"/>
              </w:rPr>
            </w:pPr>
            <w:r>
              <w:rPr>
                <w:rFonts w:ascii="Calibri" w:hAnsi="Calibri" w:cs="Calibri"/>
                <w:color w:val="0F0F0F"/>
              </w:rPr>
              <w:t>- "Ambtshalve onderzoek gestart" (bij notificatie BT-050009: Notificatie ambtshalve onderzoek)</w:t>
            </w:r>
          </w:p>
          <w:p w:rsidR="000A165E" w:rsidRDefault="000A165E" w:rsidP="001F5BF5">
            <w:pPr>
              <w:rPr>
                <w:rFonts w:ascii="Calibri" w:hAnsi="Calibri" w:cs="Calibri"/>
                <w:color w:val="0F0F0F"/>
              </w:rPr>
            </w:pPr>
            <w:r>
              <w:rPr>
                <w:rFonts w:ascii="Calibri" w:hAnsi="Calibri" w:cs="Calibri"/>
                <w:color w:val="0F0F0F"/>
              </w:rPr>
              <w:t>- "Ambtshalve onderzoek afgerond" (bij notificatie BT-050010: Notificatie uitkomst ambtshalve onderzoek)</w:t>
            </w:r>
          </w:p>
          <w:p w:rsidR="000A165E" w:rsidRDefault="000A165E" w:rsidP="001F5BF5">
            <w:pPr>
              <w:rPr>
                <w:rFonts w:ascii="Calibri" w:hAnsi="Calibri" w:cs="Calibri"/>
                <w:color w:val="0F0F0F"/>
              </w:rPr>
            </w:pP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statustype.omschrijving</w:t>
            </w:r>
            <w:r>
              <w:fldChar w:fldCharType="end"/>
            </w:r>
          </w:p>
        </w:tc>
        <w:bookmarkEnd w:id="758"/>
      </w:tr>
      <w:bookmarkStart w:id="759" w:name="BKM_4B26E515_B085_4e2f_9F14_1F21131CC00D"/>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Resultaatomschrijving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korte omschrijving wat het resultaat van de zaak inhoudt.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“Verzoek tot onderzoek afgewezen” (evt. bij notificatie BT-050002: Notificatie intake)</w:t>
            </w:r>
          </w:p>
          <w:p w:rsidR="000A165E" w:rsidRDefault="000A165E" w:rsidP="001F5BF5">
            <w:pPr>
              <w:rPr>
                <w:rFonts w:ascii="Calibri" w:hAnsi="Calibri" w:cs="Calibri"/>
                <w:color w:val="0F0F0F"/>
              </w:rPr>
            </w:pPr>
            <w:r>
              <w:rPr>
                <w:rFonts w:ascii="Calibri" w:hAnsi="Calibri" w:cs="Calibri"/>
                <w:color w:val="0F0F0F"/>
              </w:rPr>
              <w:t xml:space="preserve">- ”Geen maatregel getroffen” (evt. bij notificatie BT-050003: Notificatie uitkomst onderzoek, of bij notificatie BT-050010: Notificatie uitkomst ambtshalve onderzoek) </w:t>
            </w:r>
          </w:p>
          <w:p w:rsidR="000A165E" w:rsidRDefault="000A165E" w:rsidP="001F5BF5">
            <w:pPr>
              <w:rPr>
                <w:rFonts w:ascii="Calibri" w:hAnsi="Calibri" w:cs="Calibri"/>
                <w:color w:val="0F0F0F"/>
              </w:rPr>
            </w:pPr>
            <w:r>
              <w:rPr>
                <w:rFonts w:ascii="Calibri" w:hAnsi="Calibri" w:cs="Calibri"/>
                <w:color w:val="0F0F0F"/>
              </w:rPr>
              <w:t xml:space="preserve">- “Maatregel opgelegd” (evt. bij notificatie BT-050003: Notificatie </w:t>
            </w:r>
            <w:r>
              <w:rPr>
                <w:rFonts w:ascii="Calibri" w:hAnsi="Calibri" w:cs="Calibri"/>
                <w:color w:val="0F0F0F"/>
              </w:rPr>
              <w:lastRenderedPageBreak/>
              <w:t>uitkomst onderzoek, of bij notificatie BT-050010: Notificatie uitkomst ambtshalve onderzoek)</w:t>
            </w:r>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resultaat/omschrijving</w:t>
            </w:r>
            <w:r>
              <w:fldChar w:fldCharType="end"/>
            </w:r>
          </w:p>
        </w:tc>
        <w:bookmarkEnd w:id="759"/>
      </w:tr>
      <w:bookmarkStart w:id="760" w:name="BKM_5AB8E42B_0705_48fd_896A_2BE41B906F2B"/>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Instantie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specifieke rechtbank of RvdK die de zaak behandelt</w: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String</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Code uit de tabel TINSTANT van loket referentiegegevens.</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instantie</w:t>
            </w:r>
            <w:r>
              <w:fldChar w:fldCharType="end"/>
            </w:r>
          </w:p>
        </w:tc>
        <w:bookmarkEnd w:id="760"/>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(RvdK)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betreft</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p w:rsidR="000A165E" w:rsidRDefault="000A165E" w:rsidP="001F5BF5">
            <w:pPr>
              <w:rPr>
                <w:rFonts w:ascii="Calibri" w:hAnsi="Calibri" w:cs="Calibri"/>
                <w:u w:color="000000"/>
              </w:rPr>
            </w:pP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(RvdK)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gerelateerd aan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BESLUIT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uitko</w:t>
            </w:r>
            <w:r w:rsidR="00BB0006">
              <w:rPr>
                <w:rFonts w:ascii="Calibri" w:hAnsi="Calibri" w:cs="Calibri"/>
                <w:color w:val="0F0F0F"/>
              </w:rPr>
              <w:t>m</w:t>
            </w:r>
            <w:r>
              <w:rPr>
                <w:rFonts w:ascii="Calibri" w:hAnsi="Calibri" w:cs="Calibri"/>
                <w:color w:val="0F0F0F"/>
              </w:rPr>
              <w:t>st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(RvdK)</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Aanduiding van de ZAAK waarbinnen het BESLUIT genomen is.</w:t>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569"/>
    </w:tbl>
    <w:p w:rsidR="000A165E" w:rsidRDefault="000A165E" w:rsidP="000A165E">
      <w:pPr>
        <w:rPr>
          <w:rFonts w:ascii="Calibri" w:hAnsi="Calibri" w:cs="Calibri"/>
        </w:rPr>
      </w:pPr>
    </w:p>
    <w:bookmarkStart w:id="761" w:name="BKM_34E858AE_FF13_4c55_A200_F62FC5F0BBBD"/>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62" w:name="_Toc392157300"/>
      <w:r w:rsidR="000A165E">
        <w:rPr>
          <w:rFonts w:ascii="Calibri" w:eastAsia="Times New Roman" w:hAnsi="Calibri" w:cs="Calibri"/>
          <w:color w:val="0F0F0F"/>
          <w:sz w:val="28"/>
          <w:szCs w:val="28"/>
        </w:rPr>
        <w:t>«Objecttype»</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sidRPr="0081663F">
        <w:fldChar w:fldCharType="begin" w:fldLock="1"/>
      </w:r>
      <w:r w:rsidR="000A165E" w:rsidRPr="00D049DA">
        <w:instrText>MERGEFIELD Element.Name</w:instrText>
      </w:r>
      <w:r w:rsidRPr="0081663F">
        <w:fldChar w:fldCharType="separate"/>
      </w:r>
      <w:r w:rsidR="000A165E" w:rsidRPr="00D049DA">
        <w:t>ZAAK</w:t>
      </w:r>
      <w:r w:rsidR="000A165E">
        <w:rPr>
          <w:rFonts w:ascii="Calibri" w:eastAsia="Times New Roman" w:hAnsi="Calibri" w:cs="Calibri"/>
          <w:color w:val="0F0F0F"/>
          <w:sz w:val="28"/>
          <w:szCs w:val="28"/>
        </w:rPr>
        <w:t xml:space="preserve"> (gemeente)</w:t>
      </w:r>
      <w:bookmarkEnd w:id="762"/>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 xml:space="preserve">Een samenhangende hoeveelheid werk met een welgedefinieerde aanleiding en een </w:t>
            </w:r>
            <w:proofErr w:type="spellStart"/>
            <w:r w:rsidR="000A165E">
              <w:rPr>
                <w:rFonts w:ascii="Calibri" w:hAnsi="Calibri" w:cs="Calibri"/>
                <w:color w:val="610E6A"/>
              </w:rPr>
              <w:t>welgedefinieerd</w:t>
            </w:r>
            <w:proofErr w:type="spellEnd"/>
            <w:r w:rsidR="000A165E">
              <w:rPr>
                <w:rFonts w:ascii="Calibri" w:hAnsi="Calibri" w:cs="Calibri"/>
                <w:color w:val="610E6A"/>
              </w:rPr>
              <w:t xml:space="preserve"> eindresultaat, waarvan kwaliteit en doorlooptijd bewaakt moeten worden.</w:t>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ZAK</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Zaakidentificatie</w:t>
            </w: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Het betreft de zaak bij gemeente waarin het verzoek tot onderzoek overwogen wordt.</w:t>
            </w:r>
          </w:p>
        </w:tc>
      </w:tr>
    </w:tbl>
    <w:p w:rsidR="000A165E" w:rsidRDefault="000A165E" w:rsidP="000A165E">
      <w:pPr>
        <w:rPr>
          <w:rFonts w:ascii="Calibri" w:hAnsi="Calibri" w:cs="Calibri"/>
          <w:b/>
          <w:bCs/>
          <w:color w:val="0F0F0F"/>
        </w:rPr>
      </w:pPr>
    </w:p>
    <w:p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 </w:t>
            </w:r>
            <w:bookmarkStart w:id="763" w:name="BKM_DD4F5167_9219_4ea6_981D_31F87D4941F7"/>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Zaakidentificatie</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unieke identificatie van de zaak.</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Toelichting: Deze identificatie kan zowel intern als extern worden gebruikt om snel te kunnen refereren aan een bepaalde zaak.</w:t>
            </w:r>
          </w:p>
        </w:tc>
        <w:tc>
          <w:tcPr>
            <w:tcW w:w="99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xml:space="preserve">1e 4 posities: </w:t>
            </w:r>
            <w:r>
              <w:rPr>
                <w:rFonts w:ascii="Calibri" w:hAnsi="Calibri" w:cs="Calibri"/>
                <w:color w:val="0F0F0F"/>
              </w:rPr>
              <w:lastRenderedPageBreak/>
              <w:t>gemeentecode van de gemeente die verantwoordelijk is voor de behandeling van de zaak;</w:t>
            </w:r>
          </w:p>
          <w:p w:rsidR="000A165E" w:rsidRDefault="000A165E" w:rsidP="001F5BF5">
            <w:pPr>
              <w:rPr>
                <w:rFonts w:ascii="Calibri" w:hAnsi="Calibri" w:cs="Calibri"/>
                <w:color w:val="0F0F0F"/>
              </w:rPr>
            </w:pPr>
            <w:r>
              <w:rPr>
                <w:rFonts w:ascii="Calibri" w:hAnsi="Calibri" w:cs="Calibri"/>
                <w:color w:val="0F0F0F"/>
              </w:rPr>
              <w:t xml:space="preserve">pos. 5 – 40: alle alfanumerieke tekens m.u.v. </w:t>
            </w:r>
            <w:proofErr w:type="spellStart"/>
            <w:r>
              <w:rPr>
                <w:rFonts w:ascii="Calibri" w:hAnsi="Calibri" w:cs="Calibri"/>
                <w:color w:val="0F0F0F"/>
              </w:rPr>
              <w:t>diacrieten</w:t>
            </w:r>
            <w:proofErr w:type="spellEnd"/>
          </w:p>
        </w:tc>
        <w:tc>
          <w:tcPr>
            <w:tcW w:w="135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identificatie</w:t>
            </w:r>
            <w:r>
              <w:fldChar w:fldCharType="end"/>
            </w:r>
          </w:p>
        </w:tc>
        <w:bookmarkEnd w:id="763"/>
      </w:tr>
      <w:bookmarkStart w:id="764" w:name="BKM_B0585B99_4DE7_46a5_86CD_AD906687ACE6"/>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korte omschrijving van de zaak.</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764"/>
      </w:tr>
      <w:bookmarkStart w:id="765" w:name="BKM_4FFDC756_979C_4f4a_B1F2_19CA8B704836"/>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Registratiedatum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datum waarop de zaakbehandelende organisatie de ZAAK heeft geregistreerd</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registratiedatum</w:t>
            </w:r>
            <w:r>
              <w:fldChar w:fldCharType="end"/>
            </w:r>
          </w:p>
        </w:tc>
        <w:bookmarkEnd w:id="765"/>
      </w:tr>
      <w:bookmarkStart w:id="766" w:name="BKM_0502DE0D_D8A3_4d63_8277_C92392903F7F"/>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Startdatum</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datum waarop met de uitvoering van de zaak is gestart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 (JJJJMMDD)</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Alle geldige datums gelegen op, voor of na de huidige datum en tijd</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startdatum</w:t>
            </w:r>
            <w:r>
              <w:fldChar w:fldCharType="end"/>
            </w:r>
          </w:p>
        </w:tc>
        <w:bookmarkEnd w:id="766"/>
      </w:tr>
      <w:tr w:rsidR="00772F2A" w:rsidTr="001F5BF5">
        <w:tc>
          <w:tcPr>
            <w:tcW w:w="1710" w:type="dxa"/>
            <w:tcBorders>
              <w:top w:val="nil"/>
              <w:left w:val="nil"/>
              <w:bottom w:val="nil"/>
              <w:right w:val="nil"/>
            </w:tcBorders>
          </w:tcPr>
          <w:p w:rsidR="00772F2A" w:rsidRDefault="0081663F" w:rsidP="001F5BF5">
            <w:ins w:id="767" w:author="Arjan" w:date="2014-06-10T17:54:00Z">
              <w:r>
                <w:fldChar w:fldCharType="begin" w:fldLock="1"/>
              </w:r>
              <w:r w:rsidR="00772F2A">
                <w:instrText xml:space="preserve">MERGEFIELD </w:instrText>
              </w:r>
              <w:r w:rsidR="00772F2A">
                <w:rPr>
                  <w:rFonts w:ascii="Calibri" w:hAnsi="Calibri" w:cs="Calibri"/>
                  <w:color w:val="0F0F0F"/>
                </w:rPr>
                <w:instrText>Att.Name</w:instrText>
              </w:r>
              <w:r>
                <w:fldChar w:fldCharType="separate"/>
              </w:r>
              <w:r w:rsidR="00772F2A">
                <w:rPr>
                  <w:rFonts w:ascii="Calibri" w:hAnsi="Calibri" w:cs="Calibri"/>
                  <w:color w:val="0F0F0F"/>
                </w:rPr>
                <w:t>Kenmerken</w:t>
              </w:r>
              <w:r>
                <w:fldChar w:fldCharType="end"/>
              </w:r>
            </w:ins>
          </w:p>
        </w:tc>
        <w:tc>
          <w:tcPr>
            <w:tcW w:w="4050" w:type="dxa"/>
            <w:tcBorders>
              <w:top w:val="nil"/>
              <w:left w:val="nil"/>
              <w:bottom w:val="nil"/>
              <w:right w:val="nil"/>
            </w:tcBorders>
          </w:tcPr>
          <w:p w:rsidR="00772F2A" w:rsidRDefault="00772F2A" w:rsidP="008558E1">
            <w:pPr>
              <w:rPr>
                <w:ins w:id="768" w:author="Arjan" w:date="2014-06-10T17:54:00Z"/>
                <w:rFonts w:ascii="Calibri" w:hAnsi="Calibri" w:cs="Calibri"/>
                <w:color w:val="0F0F0F"/>
              </w:rPr>
            </w:pPr>
            <w:proofErr w:type="spellStart"/>
            <w:ins w:id="769" w:author="Arjan" w:date="2014-06-10T17:56:00Z">
              <w:r w:rsidRPr="00772F2A">
                <w:rPr>
                  <w:rFonts w:ascii="Calibri" w:hAnsi="Calibri" w:cs="Calibri"/>
                  <w:color w:val="0F0F0F"/>
                </w:rPr>
                <w:t>Identificatie-gegevens</w:t>
              </w:r>
              <w:proofErr w:type="spellEnd"/>
              <w:r w:rsidRPr="00772F2A">
                <w:rPr>
                  <w:rFonts w:ascii="Calibri" w:hAnsi="Calibri" w:cs="Calibri"/>
                  <w:color w:val="0F0F0F"/>
                </w:rPr>
                <w:t xml:space="preserve"> over de zaak in andere administraties</w:t>
              </w:r>
            </w:ins>
            <w:ins w:id="770" w:author="Arjan" w:date="2014-06-10T17:54:00Z">
              <w:r w:rsidR="0081663F" w:rsidRPr="00772F2A">
                <w:rPr>
                  <w:rFonts w:ascii="Calibri" w:hAnsi="Calibri" w:cs="Calibri"/>
                  <w:color w:val="0F0F0F"/>
                </w:rPr>
                <w:fldChar w:fldCharType="begin" w:fldLock="1"/>
              </w:r>
              <w:r w:rsidRPr="00772F2A">
                <w:rPr>
                  <w:rFonts w:ascii="Calibri" w:hAnsi="Calibri" w:cs="Calibri"/>
                  <w:color w:val="0F0F0F"/>
                </w:rPr>
                <w:instrText xml:space="preserve">MERGEFIELD </w:instrText>
              </w:r>
              <w:r>
                <w:rPr>
                  <w:rFonts w:ascii="Calibri" w:hAnsi="Calibri" w:cs="Calibri"/>
                  <w:color w:val="0F0F0F"/>
                </w:rPr>
                <w:instrText>Att.Notes</w:instrText>
              </w:r>
              <w:r w:rsidR="0081663F" w:rsidRPr="00772F2A">
                <w:rPr>
                  <w:rFonts w:ascii="Calibri" w:hAnsi="Calibri" w:cs="Calibri"/>
                  <w:color w:val="0F0F0F"/>
                </w:rPr>
                <w:fldChar w:fldCharType="end"/>
              </w:r>
            </w:ins>
          </w:p>
          <w:p w:rsidR="00772F2A" w:rsidRDefault="00DF4C80" w:rsidP="008558E1">
            <w:pPr>
              <w:rPr>
                <w:ins w:id="771" w:author="Arjan" w:date="2014-06-10T18:06:00Z"/>
                <w:rFonts w:ascii="Calibri" w:hAnsi="Calibri" w:cs="Calibri"/>
                <w:color w:val="0F0F0F"/>
              </w:rPr>
            </w:pPr>
            <w:ins w:id="772" w:author="Arjan" w:date="2014-06-10T18:06:00Z">
              <w:r w:rsidRPr="00DF4C80">
                <w:rPr>
                  <w:rFonts w:ascii="Calibri" w:hAnsi="Calibri" w:cs="Calibri"/>
                  <w:i/>
                  <w:color w:val="0F0F0F"/>
                </w:rPr>
                <w:t>Regels</w:t>
              </w:r>
              <w:r>
                <w:rPr>
                  <w:rFonts w:ascii="Calibri" w:hAnsi="Calibri" w:cs="Calibri"/>
                  <w:color w:val="0F0F0F"/>
                </w:rPr>
                <w:t>:</w:t>
              </w:r>
            </w:ins>
          </w:p>
          <w:p w:rsidR="00DF4C80" w:rsidRDefault="00DF4C80" w:rsidP="00DF4C80">
            <w:pPr>
              <w:spacing w:line="240" w:lineRule="auto"/>
              <w:rPr>
                <w:ins w:id="773" w:author="Arjan" w:date="2014-06-12T15:46:00Z"/>
                <w:rFonts w:ascii="Calibri" w:hAnsi="Calibri" w:cs="Calibri"/>
                <w:color w:val="0F0F0F"/>
              </w:rPr>
            </w:pPr>
            <w:ins w:id="774" w:author="Arjan" w:date="2014-06-10T18:07:00Z">
              <w:r w:rsidRPr="00DF4C80">
                <w:rPr>
                  <w:rFonts w:ascii="Calibri" w:hAnsi="Calibri" w:cs="Calibri"/>
                  <w:color w:val="0F0F0F"/>
                </w:rPr>
                <w:t>Indien het een zaak van het type "Signaal behandelen" betreft met 'Signaaltype' = "Jeugdzorgmelding', dan moet Kenmerken gevuld zijn met de referentie naar de melding van het signaal (bijvoorbeeld het registratienummer van het zorgformulier van de politie).</w:t>
              </w:r>
            </w:ins>
          </w:p>
          <w:p w:rsidR="008558E1" w:rsidRDefault="008558E1" w:rsidP="00DF4C80">
            <w:pPr>
              <w:spacing w:line="240" w:lineRule="auto"/>
              <w:rPr>
                <w:ins w:id="775" w:author="Arjan" w:date="2014-06-10T17:54:00Z"/>
                <w:rFonts w:ascii="Calibri" w:hAnsi="Calibri" w:cs="Calibri"/>
                <w:color w:val="0F0F0F"/>
              </w:rPr>
            </w:pPr>
          </w:p>
          <w:p w:rsidR="00772F2A" w:rsidRPr="00772F2A" w:rsidRDefault="00772F2A" w:rsidP="00772F2A">
            <w:pPr>
              <w:spacing w:line="240" w:lineRule="auto"/>
              <w:rPr>
                <w:ins w:id="776" w:author="Arjan" w:date="2014-06-10T18:02:00Z"/>
                <w:rFonts w:ascii="Calibri" w:hAnsi="Calibri" w:cs="Calibri"/>
                <w:color w:val="0F0F0F"/>
              </w:rPr>
            </w:pPr>
            <w:ins w:id="777" w:author="Arjan" w:date="2014-06-10T17:54:00Z">
              <w:r w:rsidRPr="00DF4C80">
                <w:rPr>
                  <w:rFonts w:ascii="Calibri" w:hAnsi="Calibri" w:cs="Calibri"/>
                  <w:i/>
                  <w:color w:val="0F0F0F"/>
                </w:rPr>
                <w:t>Toelichting</w:t>
              </w:r>
              <w:r>
                <w:rPr>
                  <w:rFonts w:ascii="Calibri" w:hAnsi="Calibri" w:cs="Calibri"/>
                  <w:color w:val="0F0F0F"/>
                </w:rPr>
                <w:t xml:space="preserve">: </w:t>
              </w:r>
            </w:ins>
            <w:ins w:id="778" w:author="Arjan" w:date="2014-06-10T18:02:00Z">
              <w:r>
                <w:rPr>
                  <w:rFonts w:ascii="Calibri" w:hAnsi="Calibri" w:cs="Calibri"/>
                  <w:color w:val="0F0F0F"/>
                </w:rPr>
                <w:br/>
              </w:r>
              <w:r w:rsidRPr="00772F2A">
                <w:rPr>
                  <w:rFonts w:ascii="Calibri" w:hAnsi="Calibri" w:cs="Calibri"/>
                  <w:color w:val="0F0F0F"/>
                </w:rPr>
                <w:t>Dit groepsattribuut beschrijft identificerende gegevens waaronder de zaak in andere administraties is opgenomen. Aangezien de zaak in meerdere andere administraties kan voorkomen, kan deze gegevensgroep meerdere malen voorkomen.</w:t>
              </w:r>
            </w:ins>
          </w:p>
          <w:p w:rsidR="00772F2A" w:rsidRPr="00772F2A" w:rsidRDefault="00772F2A" w:rsidP="00772F2A">
            <w:pPr>
              <w:spacing w:line="240" w:lineRule="auto"/>
              <w:rPr>
                <w:ins w:id="779" w:author="Arjan" w:date="2014-06-10T18:02:00Z"/>
                <w:rFonts w:ascii="Calibri" w:hAnsi="Calibri" w:cs="Calibri"/>
                <w:color w:val="0F0F0F"/>
              </w:rPr>
            </w:pPr>
            <w:ins w:id="780" w:author="Arjan" w:date="2014-06-10T18:02:00Z">
              <w:r w:rsidRPr="00772F2A">
                <w:rPr>
                  <w:rFonts w:ascii="Calibri" w:hAnsi="Calibri" w:cs="Calibri"/>
                  <w:color w:val="0F0F0F"/>
                </w:rPr>
                <w:t xml:space="preserve">Het betreft een </w:t>
              </w:r>
              <w:proofErr w:type="spellStart"/>
              <w:r w:rsidRPr="00772F2A">
                <w:rPr>
                  <w:rFonts w:ascii="Calibri" w:hAnsi="Calibri" w:cs="Calibri"/>
                  <w:color w:val="0F0F0F"/>
                </w:rPr>
                <w:t>groepattribuutsoort</w:t>
              </w:r>
              <w:proofErr w:type="spellEnd"/>
              <w:r w:rsidRPr="00772F2A">
                <w:rPr>
                  <w:rFonts w:ascii="Calibri" w:hAnsi="Calibri" w:cs="Calibri"/>
                  <w:color w:val="0F0F0F"/>
                </w:rPr>
                <w:t xml:space="preserve"> dat bestaat uit de volgende attribuutsoorten:</w:t>
              </w:r>
            </w:ins>
          </w:p>
          <w:p w:rsidR="00772F2A" w:rsidRPr="00772F2A" w:rsidRDefault="00772F2A" w:rsidP="00772F2A">
            <w:pPr>
              <w:spacing w:line="240" w:lineRule="auto"/>
              <w:rPr>
                <w:ins w:id="781" w:author="Arjan" w:date="2014-06-10T18:02:00Z"/>
                <w:rFonts w:ascii="Calibri" w:hAnsi="Calibri" w:cs="Calibri"/>
                <w:color w:val="0F0F0F"/>
              </w:rPr>
            </w:pPr>
            <w:ins w:id="782" w:author="Arjan" w:date="2014-06-10T18:02:00Z">
              <w:r w:rsidRPr="00772F2A">
                <w:rPr>
                  <w:rFonts w:ascii="Calibri" w:hAnsi="Calibri" w:cs="Calibri"/>
                  <w:color w:val="0F0F0F"/>
                </w:rPr>
                <w:lastRenderedPageBreak/>
                <w:t>- Kenmerk</w:t>
              </w:r>
            </w:ins>
          </w:p>
          <w:p w:rsidR="00772F2A" w:rsidRDefault="00772F2A" w:rsidP="00772F2A">
            <w:pPr>
              <w:spacing w:line="240" w:lineRule="auto"/>
              <w:rPr>
                <w:ins w:id="783" w:author="Arjan" w:date="2014-06-10T18:03:00Z"/>
                <w:rFonts w:ascii="Calibri" w:hAnsi="Calibri" w:cs="Calibri"/>
                <w:color w:val="0F0F0F"/>
              </w:rPr>
            </w:pPr>
            <w:ins w:id="784" w:author="Arjan" w:date="2014-06-10T18:02:00Z">
              <w:r w:rsidRPr="00772F2A">
                <w:rPr>
                  <w:rFonts w:ascii="Calibri" w:hAnsi="Calibri" w:cs="Calibri"/>
                  <w:color w:val="0F0F0F"/>
                </w:rPr>
                <w:t>- Kenmerk bron</w:t>
              </w:r>
            </w:ins>
          </w:p>
          <w:p w:rsidR="00772F2A" w:rsidRDefault="00772F2A" w:rsidP="00772F2A">
            <w:pPr>
              <w:spacing w:line="240" w:lineRule="auto"/>
            </w:pPr>
            <w:ins w:id="785" w:author="Arjan" w:date="2014-06-10T18:03:00Z">
              <w:r>
                <w:rPr>
                  <w:rFonts w:ascii="Calibri" w:hAnsi="Calibri" w:cs="Calibri"/>
                  <w:color w:val="0F0F0F"/>
                </w:rPr>
                <w:t xml:space="preserve">Het wordt in deze context gebruikt om </w:t>
              </w:r>
            </w:ins>
            <w:ins w:id="786" w:author="Arjan" w:date="2014-06-10T18:04:00Z">
              <w:r w:rsidR="00DF4C80">
                <w:rPr>
                  <w:rFonts w:ascii="Calibri" w:hAnsi="Calibri" w:cs="Calibri"/>
                  <w:color w:val="0F0F0F"/>
                </w:rPr>
                <w:t>de referentie van zorgmeldingen van de Politie vast te leggen.</w:t>
              </w:r>
            </w:ins>
          </w:p>
        </w:tc>
        <w:tc>
          <w:tcPr>
            <w:tcW w:w="990" w:type="dxa"/>
            <w:tcBorders>
              <w:top w:val="nil"/>
              <w:left w:val="nil"/>
              <w:bottom w:val="nil"/>
              <w:right w:val="nil"/>
            </w:tcBorders>
          </w:tcPr>
          <w:p w:rsidR="00772F2A" w:rsidRDefault="0081663F" w:rsidP="001F5BF5">
            <w:ins w:id="787" w:author="Arjan" w:date="2014-06-10T17:54:00Z">
              <w:r>
                <w:lastRenderedPageBreak/>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Kenmerken ZAAK</w:t>
              </w:r>
              <w:r>
                <w:fldChar w:fldCharType="end"/>
              </w:r>
            </w:ins>
          </w:p>
        </w:tc>
        <w:tc>
          <w:tcPr>
            <w:tcW w:w="1260" w:type="dxa"/>
            <w:tcBorders>
              <w:top w:val="nil"/>
              <w:left w:val="nil"/>
              <w:bottom w:val="nil"/>
              <w:right w:val="nil"/>
            </w:tcBorders>
          </w:tcPr>
          <w:p w:rsidR="00772F2A" w:rsidRDefault="0081663F" w:rsidP="001F5BF5">
            <w:ins w:id="788" w:author="Arjan" w:date="2014-06-10T17:54:00Z">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0</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N</w:t>
              </w:r>
              <w:r>
                <w:rPr>
                  <w:rFonts w:ascii="Calibri" w:hAnsi="Calibri" w:cs="Calibri"/>
                  <w:color w:val="0F0F0F"/>
                </w:rPr>
                <w:fldChar w:fldCharType="end"/>
              </w:r>
            </w:ins>
          </w:p>
        </w:tc>
        <w:tc>
          <w:tcPr>
            <w:tcW w:w="1620" w:type="dxa"/>
            <w:tcBorders>
              <w:top w:val="nil"/>
              <w:left w:val="nil"/>
              <w:bottom w:val="nil"/>
              <w:right w:val="nil"/>
            </w:tcBorders>
          </w:tcPr>
          <w:p w:rsidR="00772F2A" w:rsidRDefault="00772F2A" w:rsidP="001F5BF5">
            <w:pPr>
              <w:rPr>
                <w:rFonts w:ascii="Calibri" w:hAnsi="Calibri" w:cs="Calibri"/>
                <w:color w:val="0F0F0F"/>
              </w:rPr>
            </w:pPr>
            <w:ins w:id="789" w:author="Arjan" w:date="2014-06-10T17:54:00Z">
              <w:r>
                <w:rPr>
                  <w:rFonts w:ascii="Calibri" w:hAnsi="Calibri" w:cs="Calibri"/>
                  <w:color w:val="0F0F0F"/>
                </w:rPr>
                <w:t>RGBZ</w:t>
              </w:r>
            </w:ins>
          </w:p>
        </w:tc>
        <w:tc>
          <w:tcPr>
            <w:tcW w:w="2160" w:type="dxa"/>
            <w:tcBorders>
              <w:top w:val="nil"/>
              <w:left w:val="nil"/>
              <w:bottom w:val="nil"/>
              <w:right w:val="nil"/>
            </w:tcBorders>
          </w:tcPr>
          <w:p w:rsidR="00772F2A" w:rsidRDefault="00772F2A" w:rsidP="001F5BF5">
            <w:pPr>
              <w:rPr>
                <w:rFonts w:ascii="Calibri" w:hAnsi="Calibri" w:cs="Calibri"/>
                <w:color w:val="0F0F0F"/>
              </w:rPr>
            </w:pPr>
          </w:p>
        </w:tc>
        <w:tc>
          <w:tcPr>
            <w:tcW w:w="1350" w:type="dxa"/>
            <w:tcBorders>
              <w:top w:val="nil"/>
              <w:left w:val="nil"/>
              <w:bottom w:val="nil"/>
              <w:right w:val="nil"/>
            </w:tcBorders>
          </w:tcPr>
          <w:p w:rsidR="00772F2A" w:rsidRDefault="00772F2A" w:rsidP="001F5BF5">
            <w:ins w:id="790" w:author="Arjan" w:date="2014-06-10T18:00:00Z">
              <w:r w:rsidRPr="00772F2A">
                <w:rPr>
                  <w:rFonts w:ascii="Calibri" w:hAnsi="Calibri" w:cs="Calibri"/>
                  <w:color w:val="0F0F0F"/>
                </w:rPr>
                <w:t>kenmerk</w:t>
              </w:r>
            </w:ins>
          </w:p>
        </w:tc>
      </w:tr>
      <w:tr w:rsidR="00772F2A" w:rsidTr="001F5BF5">
        <w:tc>
          <w:tcPr>
            <w:tcW w:w="1710" w:type="dxa"/>
            <w:tcBorders>
              <w:top w:val="nil"/>
              <w:left w:val="nil"/>
              <w:bottom w:val="nil"/>
              <w:right w:val="nil"/>
            </w:tcBorders>
          </w:tcPr>
          <w:p w:rsidR="00772F2A" w:rsidRDefault="00772F2A" w:rsidP="001F5BF5">
            <w:ins w:id="791" w:author="Arjan" w:date="2014-06-10T17:59:00Z">
              <w:r>
                <w:lastRenderedPageBreak/>
                <w:t xml:space="preserve">- </w:t>
              </w:r>
              <w:r w:rsidR="0081663F">
                <w:fldChar w:fldCharType="begin" w:fldLock="1"/>
              </w:r>
              <w:r>
                <w:instrText xml:space="preserve">MERGEFIELD </w:instrText>
              </w:r>
              <w:r>
                <w:rPr>
                  <w:rFonts w:ascii="Calibri" w:hAnsi="Calibri" w:cs="Calibri"/>
                  <w:color w:val="0F0F0F"/>
                </w:rPr>
                <w:instrText>Att.Name</w:instrText>
              </w:r>
              <w:r w:rsidR="0081663F">
                <w:fldChar w:fldCharType="separate"/>
              </w:r>
              <w:r>
                <w:rPr>
                  <w:rFonts w:ascii="Calibri" w:hAnsi="Calibri" w:cs="Calibri"/>
                  <w:color w:val="0F0F0F"/>
                </w:rPr>
                <w:t>Kenmerk bron</w:t>
              </w:r>
              <w:r w:rsidR="0081663F">
                <w:fldChar w:fldCharType="end"/>
              </w:r>
            </w:ins>
          </w:p>
        </w:tc>
        <w:tc>
          <w:tcPr>
            <w:tcW w:w="4050" w:type="dxa"/>
            <w:tcBorders>
              <w:top w:val="nil"/>
              <w:left w:val="nil"/>
              <w:bottom w:val="nil"/>
              <w:right w:val="nil"/>
            </w:tcBorders>
          </w:tcPr>
          <w:p w:rsidR="00772F2A" w:rsidRDefault="0081663F" w:rsidP="008558E1">
            <w:pPr>
              <w:rPr>
                <w:ins w:id="792" w:author="Arjan" w:date="2014-06-10T17:59:00Z"/>
                <w:rFonts w:ascii="Calibri" w:hAnsi="Calibri" w:cs="Calibri"/>
                <w:color w:val="0F0F0F"/>
              </w:rPr>
            </w:pPr>
            <w:ins w:id="793" w:author="Arjan" w:date="2014-06-10T17:59:00Z">
              <w:r>
                <w:fldChar w:fldCharType="begin" w:fldLock="1"/>
              </w:r>
              <w:r w:rsidR="00772F2A">
                <w:instrText xml:space="preserve">MERGEFIELD </w:instrText>
              </w:r>
              <w:r w:rsidR="00772F2A">
                <w:rPr>
                  <w:rFonts w:ascii="Calibri" w:hAnsi="Calibri" w:cs="Calibri"/>
                  <w:color w:val="0F0F0F"/>
                </w:rPr>
                <w:instrText>Att.Notes</w:instrText>
              </w:r>
              <w:r>
                <w:fldChar w:fldCharType="end"/>
              </w:r>
              <w:r w:rsidR="00772F2A">
                <w:rPr>
                  <w:rFonts w:ascii="Calibri" w:hAnsi="Calibri" w:cs="Calibri"/>
                  <w:color w:val="610E6A"/>
                </w:rPr>
                <w:t>De aanduiding van de administratie waar het kenmerk op slaat.</w:t>
              </w:r>
            </w:ins>
          </w:p>
          <w:p w:rsidR="00772F2A" w:rsidRDefault="00772F2A" w:rsidP="008558E1">
            <w:pPr>
              <w:rPr>
                <w:ins w:id="794" w:author="Arjan" w:date="2014-06-10T17:59:00Z"/>
                <w:rFonts w:ascii="Calibri" w:hAnsi="Calibri" w:cs="Calibri"/>
                <w:color w:val="0F0F0F"/>
              </w:rPr>
            </w:pPr>
          </w:p>
          <w:p w:rsidR="00772F2A" w:rsidRPr="00772F2A" w:rsidRDefault="00772F2A" w:rsidP="008558E1">
            <w:pPr>
              <w:rPr>
                <w:rFonts w:ascii="Calibri" w:hAnsi="Calibri" w:cs="Calibri"/>
                <w:color w:val="0F0F0F"/>
              </w:rPr>
            </w:pPr>
            <w:ins w:id="795" w:author="Arjan" w:date="2014-06-10T17:59:00Z">
              <w:r>
                <w:rPr>
                  <w:rFonts w:ascii="Calibri" w:hAnsi="Calibri" w:cs="Calibri"/>
                  <w:color w:val="0F0F0F"/>
                </w:rPr>
                <w:t xml:space="preserve">Toelichting: </w:t>
              </w:r>
            </w:ins>
          </w:p>
        </w:tc>
        <w:tc>
          <w:tcPr>
            <w:tcW w:w="990" w:type="dxa"/>
            <w:tcBorders>
              <w:top w:val="nil"/>
              <w:left w:val="nil"/>
              <w:bottom w:val="nil"/>
              <w:right w:val="nil"/>
            </w:tcBorders>
          </w:tcPr>
          <w:p w:rsidR="00772F2A" w:rsidRDefault="0081663F" w:rsidP="001F5BF5">
            <w:ins w:id="796" w:author="Arjan" w:date="2014-06-10T17:59:00Z">
              <w:r>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AN40</w:t>
              </w:r>
              <w:r>
                <w:fldChar w:fldCharType="end"/>
              </w:r>
            </w:ins>
          </w:p>
        </w:tc>
        <w:tc>
          <w:tcPr>
            <w:tcW w:w="1260" w:type="dxa"/>
            <w:tcBorders>
              <w:top w:val="nil"/>
              <w:left w:val="nil"/>
              <w:bottom w:val="nil"/>
              <w:right w:val="nil"/>
            </w:tcBorders>
          </w:tcPr>
          <w:p w:rsidR="00772F2A" w:rsidRDefault="0081663F" w:rsidP="001F5BF5">
            <w:ins w:id="797" w:author="Arjan" w:date="2014-06-10T17:59:00Z">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1</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772F2A" w:rsidRDefault="00772F2A" w:rsidP="001F5BF5">
            <w:pPr>
              <w:rPr>
                <w:rFonts w:ascii="Calibri" w:hAnsi="Calibri" w:cs="Calibri"/>
                <w:color w:val="0F0F0F"/>
              </w:rPr>
            </w:pPr>
            <w:ins w:id="798" w:author="Arjan" w:date="2014-06-10T18:00:00Z">
              <w:r>
                <w:rPr>
                  <w:rFonts w:ascii="Calibri" w:hAnsi="Calibri" w:cs="Calibri"/>
                  <w:color w:val="0F0F0F"/>
                </w:rPr>
                <w:t>RGBZ</w:t>
              </w:r>
            </w:ins>
          </w:p>
        </w:tc>
        <w:tc>
          <w:tcPr>
            <w:tcW w:w="2160" w:type="dxa"/>
            <w:tcBorders>
              <w:top w:val="nil"/>
              <w:left w:val="nil"/>
              <w:bottom w:val="nil"/>
              <w:right w:val="nil"/>
            </w:tcBorders>
          </w:tcPr>
          <w:p w:rsidR="00772F2A" w:rsidRDefault="00DF4C80" w:rsidP="001F5BF5">
            <w:pPr>
              <w:rPr>
                <w:rFonts w:ascii="Calibri" w:hAnsi="Calibri" w:cs="Calibri"/>
                <w:color w:val="0F0F0F"/>
              </w:rPr>
            </w:pPr>
            <w:ins w:id="799" w:author="Arjan" w:date="2014-06-10T18:05:00Z">
              <w:r>
                <w:rPr>
                  <w:rFonts w:ascii="Calibri" w:hAnsi="Calibri" w:cs="Calibri"/>
                  <w:color w:val="0F0F0F"/>
                </w:rPr>
                <w:t>“Politie zorgformulier”</w:t>
              </w:r>
            </w:ins>
          </w:p>
        </w:tc>
        <w:tc>
          <w:tcPr>
            <w:tcW w:w="1350" w:type="dxa"/>
            <w:tcBorders>
              <w:top w:val="nil"/>
              <w:left w:val="nil"/>
              <w:bottom w:val="nil"/>
              <w:right w:val="nil"/>
            </w:tcBorders>
          </w:tcPr>
          <w:p w:rsidR="00772F2A" w:rsidRDefault="0081663F" w:rsidP="00772F2A">
            <w:ins w:id="800" w:author="Arjan" w:date="2014-06-10T17:59:00Z">
              <w:r>
                <w:fldChar w:fldCharType="begin" w:fldLock="1"/>
              </w:r>
              <w:r w:rsidR="00772F2A">
                <w:instrText xml:space="preserve">MERGEFIELD </w:instrText>
              </w:r>
              <w:r w:rsidR="00772F2A">
                <w:rPr>
                  <w:rFonts w:ascii="Calibri" w:hAnsi="Calibri" w:cs="Calibri"/>
                  <w:color w:val="0F0F0F"/>
                </w:rPr>
                <w:instrText>Att.Alias</w:instrText>
              </w:r>
              <w:r>
                <w:fldChar w:fldCharType="separate"/>
              </w:r>
              <w:r w:rsidR="00772F2A">
                <w:rPr>
                  <w:rFonts w:ascii="Calibri" w:hAnsi="Calibri" w:cs="Calibri"/>
                  <w:color w:val="0F0F0F"/>
                </w:rPr>
                <w:t>bron</w:t>
              </w:r>
              <w:r>
                <w:fldChar w:fldCharType="end"/>
              </w:r>
            </w:ins>
          </w:p>
        </w:tc>
      </w:tr>
      <w:tr w:rsidR="00772F2A" w:rsidTr="001F5BF5">
        <w:tc>
          <w:tcPr>
            <w:tcW w:w="1710" w:type="dxa"/>
            <w:tcBorders>
              <w:top w:val="nil"/>
              <w:left w:val="nil"/>
              <w:bottom w:val="nil"/>
              <w:right w:val="nil"/>
            </w:tcBorders>
          </w:tcPr>
          <w:p w:rsidR="00772F2A" w:rsidRDefault="00772F2A" w:rsidP="001F5BF5">
            <w:ins w:id="801" w:author="Arjan" w:date="2014-06-10T18:01:00Z">
              <w:r>
                <w:t xml:space="preserve">- </w:t>
              </w:r>
            </w:ins>
            <w:ins w:id="802" w:author="Arjan" w:date="2014-06-10T17:59:00Z">
              <w:r w:rsidR="0081663F">
                <w:fldChar w:fldCharType="begin" w:fldLock="1"/>
              </w:r>
              <w:r>
                <w:instrText xml:space="preserve">MERGEFIELD </w:instrText>
              </w:r>
              <w:r>
                <w:rPr>
                  <w:rFonts w:ascii="Calibri" w:hAnsi="Calibri" w:cs="Calibri"/>
                  <w:color w:val="0F0F0F"/>
                </w:rPr>
                <w:instrText>Att.Name</w:instrText>
              </w:r>
              <w:r w:rsidR="0081663F">
                <w:fldChar w:fldCharType="separate"/>
              </w:r>
              <w:r>
                <w:rPr>
                  <w:rFonts w:ascii="Calibri" w:hAnsi="Calibri" w:cs="Calibri"/>
                  <w:color w:val="0F0F0F"/>
                </w:rPr>
                <w:t>Kenmerk</w:t>
              </w:r>
              <w:r w:rsidR="0081663F">
                <w:fldChar w:fldCharType="end"/>
              </w:r>
            </w:ins>
          </w:p>
        </w:tc>
        <w:tc>
          <w:tcPr>
            <w:tcW w:w="4050" w:type="dxa"/>
            <w:tcBorders>
              <w:top w:val="nil"/>
              <w:left w:val="nil"/>
              <w:bottom w:val="nil"/>
              <w:right w:val="nil"/>
            </w:tcBorders>
          </w:tcPr>
          <w:p w:rsidR="00772F2A" w:rsidRDefault="0081663F" w:rsidP="008558E1">
            <w:pPr>
              <w:rPr>
                <w:ins w:id="803" w:author="Arjan" w:date="2014-06-10T17:59:00Z"/>
                <w:rFonts w:ascii="Calibri" w:hAnsi="Calibri" w:cs="Calibri"/>
                <w:color w:val="0F0F0F"/>
              </w:rPr>
            </w:pPr>
            <w:ins w:id="804" w:author="Arjan" w:date="2014-06-10T17:59:00Z">
              <w:r>
                <w:fldChar w:fldCharType="begin" w:fldLock="1"/>
              </w:r>
              <w:r w:rsidR="00772F2A">
                <w:instrText xml:space="preserve">MERGEFIELD </w:instrText>
              </w:r>
              <w:r w:rsidR="00772F2A">
                <w:rPr>
                  <w:rFonts w:ascii="Calibri" w:hAnsi="Calibri" w:cs="Calibri"/>
                  <w:color w:val="0F0F0F"/>
                </w:rPr>
                <w:instrText>Att.Notes</w:instrText>
              </w:r>
              <w:r>
                <w:fldChar w:fldCharType="end"/>
              </w:r>
              <w:r w:rsidR="00772F2A">
                <w:rPr>
                  <w:rFonts w:ascii="Calibri" w:hAnsi="Calibri" w:cs="Calibri"/>
                  <w:color w:val="610E6A"/>
                </w:rPr>
                <w:t>Identificeert uniek de zaak in een andere administratie.</w:t>
              </w:r>
            </w:ins>
          </w:p>
          <w:p w:rsidR="00772F2A" w:rsidRDefault="00772F2A" w:rsidP="008558E1">
            <w:pPr>
              <w:rPr>
                <w:ins w:id="805" w:author="Arjan" w:date="2014-06-10T17:59:00Z"/>
                <w:rFonts w:ascii="Calibri" w:hAnsi="Calibri" w:cs="Calibri"/>
                <w:color w:val="0F0F0F"/>
              </w:rPr>
            </w:pPr>
          </w:p>
          <w:p w:rsidR="00772F2A" w:rsidRPr="00772F2A" w:rsidRDefault="00772F2A" w:rsidP="008558E1">
            <w:pPr>
              <w:rPr>
                <w:rFonts w:ascii="Calibri" w:hAnsi="Calibri" w:cs="Calibri"/>
                <w:color w:val="0F0F0F"/>
              </w:rPr>
            </w:pPr>
            <w:ins w:id="806" w:author="Arjan" w:date="2014-06-10T17:59:00Z">
              <w:r>
                <w:rPr>
                  <w:rFonts w:ascii="Calibri" w:hAnsi="Calibri" w:cs="Calibri"/>
                  <w:color w:val="0F0F0F"/>
                </w:rPr>
                <w:t xml:space="preserve">Toelichting: </w:t>
              </w:r>
            </w:ins>
          </w:p>
        </w:tc>
        <w:tc>
          <w:tcPr>
            <w:tcW w:w="990" w:type="dxa"/>
            <w:tcBorders>
              <w:top w:val="nil"/>
              <w:left w:val="nil"/>
              <w:bottom w:val="nil"/>
              <w:right w:val="nil"/>
            </w:tcBorders>
          </w:tcPr>
          <w:p w:rsidR="00772F2A" w:rsidRDefault="0081663F" w:rsidP="001F5BF5">
            <w:ins w:id="807" w:author="Arjan" w:date="2014-06-10T17:59:00Z">
              <w:r>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AN40</w:t>
              </w:r>
              <w:r>
                <w:fldChar w:fldCharType="end"/>
              </w:r>
            </w:ins>
          </w:p>
        </w:tc>
        <w:tc>
          <w:tcPr>
            <w:tcW w:w="1260" w:type="dxa"/>
            <w:tcBorders>
              <w:top w:val="nil"/>
              <w:left w:val="nil"/>
              <w:bottom w:val="nil"/>
              <w:right w:val="nil"/>
            </w:tcBorders>
          </w:tcPr>
          <w:p w:rsidR="00772F2A" w:rsidRDefault="0081663F" w:rsidP="001F5BF5">
            <w:ins w:id="808" w:author="Arjan" w:date="2014-06-10T17:59:00Z">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1</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772F2A" w:rsidRDefault="00772F2A" w:rsidP="001F5BF5">
            <w:pPr>
              <w:rPr>
                <w:rFonts w:ascii="Calibri" w:hAnsi="Calibri" w:cs="Calibri"/>
                <w:color w:val="0F0F0F"/>
              </w:rPr>
            </w:pPr>
            <w:ins w:id="809" w:author="Arjan" w:date="2014-06-10T18:00:00Z">
              <w:r>
                <w:rPr>
                  <w:rFonts w:ascii="Calibri" w:hAnsi="Calibri" w:cs="Calibri"/>
                  <w:color w:val="0F0F0F"/>
                </w:rPr>
                <w:t>RGBZ</w:t>
              </w:r>
            </w:ins>
          </w:p>
        </w:tc>
        <w:tc>
          <w:tcPr>
            <w:tcW w:w="2160" w:type="dxa"/>
            <w:tcBorders>
              <w:top w:val="nil"/>
              <w:left w:val="nil"/>
              <w:bottom w:val="nil"/>
              <w:right w:val="nil"/>
            </w:tcBorders>
          </w:tcPr>
          <w:p w:rsidR="00772F2A" w:rsidRDefault="00772F2A" w:rsidP="001F5BF5">
            <w:pPr>
              <w:rPr>
                <w:rFonts w:ascii="Calibri" w:hAnsi="Calibri" w:cs="Calibri"/>
                <w:color w:val="0F0F0F"/>
              </w:rPr>
            </w:pPr>
          </w:p>
        </w:tc>
        <w:tc>
          <w:tcPr>
            <w:tcW w:w="1350" w:type="dxa"/>
            <w:tcBorders>
              <w:top w:val="nil"/>
              <w:left w:val="nil"/>
              <w:bottom w:val="nil"/>
              <w:right w:val="nil"/>
            </w:tcBorders>
          </w:tcPr>
          <w:p w:rsidR="00772F2A" w:rsidRDefault="0081663F" w:rsidP="00772F2A">
            <w:ins w:id="810" w:author="Arjan" w:date="2014-06-10T17:59:00Z">
              <w:r>
                <w:fldChar w:fldCharType="begin" w:fldLock="1"/>
              </w:r>
              <w:r w:rsidR="00772F2A">
                <w:instrText xml:space="preserve">MERGEFIELD </w:instrText>
              </w:r>
              <w:r w:rsidR="00772F2A">
                <w:rPr>
                  <w:rFonts w:ascii="Calibri" w:hAnsi="Calibri" w:cs="Calibri"/>
                  <w:color w:val="0F0F0F"/>
                </w:rPr>
                <w:instrText>Att.Alias</w:instrText>
              </w:r>
              <w:r>
                <w:fldChar w:fldCharType="separate"/>
              </w:r>
              <w:r w:rsidR="00772F2A">
                <w:rPr>
                  <w:rFonts w:ascii="Calibri" w:hAnsi="Calibri" w:cs="Calibri"/>
                  <w:color w:val="0F0F0F"/>
                </w:rPr>
                <w:t>kenmerk</w:t>
              </w:r>
              <w:r>
                <w:fldChar w:fldCharType="end"/>
              </w:r>
            </w:ins>
          </w:p>
        </w:tc>
      </w:tr>
      <w:tr w:rsidR="00F91EC3" w:rsidTr="001F5BF5">
        <w:tc>
          <w:tcPr>
            <w:tcW w:w="1710" w:type="dxa"/>
            <w:tcBorders>
              <w:top w:val="nil"/>
              <w:left w:val="nil"/>
              <w:bottom w:val="nil"/>
              <w:right w:val="nil"/>
            </w:tcBorders>
          </w:tcPr>
          <w:p w:rsidR="00F91EC3" w:rsidRDefault="0081663F" w:rsidP="00E75408">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Att.Name</w:instrText>
            </w:r>
            <w:r>
              <w:fldChar w:fldCharType="separate"/>
            </w:r>
            <w:r w:rsidR="00F91EC3">
              <w:rPr>
                <w:rFonts w:ascii="Calibri" w:hAnsi="Calibri" w:cs="Calibri"/>
                <w:color w:val="0F0F0F"/>
              </w:rPr>
              <w:t>Gezinsgeschiedenis</w:t>
            </w:r>
            <w:r>
              <w:fldChar w:fldCharType="end"/>
            </w:r>
          </w:p>
        </w:tc>
        <w:tc>
          <w:tcPr>
            <w:tcW w:w="4050" w:type="dxa"/>
            <w:tcBorders>
              <w:top w:val="nil"/>
              <w:left w:val="nil"/>
              <w:bottom w:val="nil"/>
              <w:right w:val="nil"/>
            </w:tcBorders>
          </w:tcPr>
          <w:p w:rsidR="00F91EC3" w:rsidRDefault="0081663F" w:rsidP="00E75408">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Att.Notes</w:instrText>
            </w:r>
            <w:r>
              <w:fldChar w:fldCharType="separate"/>
            </w:r>
            <w:r w:rsidR="00F91EC3">
              <w:rPr>
                <w:rFonts w:ascii="Calibri" w:hAnsi="Calibri" w:cs="Calibri"/>
                <w:color w:val="0F0F0F"/>
              </w:rPr>
              <w:t>Een beknopte beschrijving van de gezinsgeschiedenis met een tijdlijn</w:t>
            </w:r>
            <w:r>
              <w:fldChar w:fldCharType="end"/>
            </w:r>
          </w:p>
          <w:p w:rsidR="00F91EC3" w:rsidRDefault="00F91EC3" w:rsidP="00E75408">
            <w:pPr>
              <w:rPr>
                <w:rFonts w:ascii="Calibri" w:hAnsi="Calibri" w:cs="Calibri"/>
                <w:color w:val="0F0F0F"/>
              </w:rPr>
            </w:pPr>
          </w:p>
          <w:p w:rsidR="00F91EC3" w:rsidRDefault="00F91EC3" w:rsidP="00E75408">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F91EC3" w:rsidRDefault="0081663F" w:rsidP="00E75408">
            <w:pPr>
              <w:rPr>
                <w:rFonts w:ascii="Calibri" w:hAnsi="Calibri" w:cs="Calibri"/>
              </w:rPr>
            </w:pPr>
            <w:r>
              <w:fldChar w:fldCharType="begin" w:fldLock="1"/>
            </w:r>
            <w:r w:rsidR="00F91EC3">
              <w:instrText xml:space="preserve">MERGEFIELD </w:instrText>
            </w:r>
            <w:r w:rsidR="00F91EC3">
              <w:rPr>
                <w:rFonts w:ascii="Calibri" w:hAnsi="Calibri" w:cs="Calibri"/>
              </w:rPr>
              <w:instrText>Att.Type</w:instrText>
            </w:r>
            <w:r>
              <w:fldChar w:fldCharType="separate"/>
            </w:r>
            <w:r w:rsidR="00F91EC3">
              <w:rPr>
                <w:rFonts w:ascii="Calibri" w:hAnsi="Calibri" w:cs="Calibri"/>
              </w:rPr>
              <w:t>String</w:t>
            </w:r>
            <w:r>
              <w:fldChar w:fldCharType="end"/>
            </w:r>
          </w:p>
        </w:tc>
        <w:tc>
          <w:tcPr>
            <w:tcW w:w="1260" w:type="dxa"/>
            <w:tcBorders>
              <w:top w:val="nil"/>
              <w:left w:val="nil"/>
              <w:bottom w:val="nil"/>
              <w:right w:val="nil"/>
            </w:tcBorders>
          </w:tcPr>
          <w:p w:rsidR="00F91EC3" w:rsidRDefault="0081663F" w:rsidP="00E75408">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Att.LowerBound</w:instrText>
            </w:r>
            <w:r>
              <w:fldChar w:fldCharType="separate"/>
            </w:r>
            <w:r w:rsidR="00F91EC3">
              <w:rPr>
                <w:rFonts w:ascii="Calibri" w:hAnsi="Calibri" w:cs="Calibri"/>
                <w:color w:val="0F0F0F"/>
              </w:rPr>
              <w:t>0</w:t>
            </w:r>
            <w:r>
              <w:fldChar w:fldCharType="end"/>
            </w:r>
            <w:r w:rsidR="00F91EC3">
              <w:rPr>
                <w:rFonts w:ascii="Calibri" w:hAnsi="Calibri" w:cs="Calibri"/>
                <w:color w:val="0F0F0F"/>
              </w:rPr>
              <w:t xml:space="preserve"> - </w:t>
            </w:r>
            <w:r>
              <w:rPr>
                <w:rFonts w:ascii="Calibri" w:hAnsi="Calibri" w:cs="Calibri"/>
                <w:color w:val="0F0F0F"/>
              </w:rPr>
              <w:fldChar w:fldCharType="begin" w:fldLock="1"/>
            </w:r>
            <w:r w:rsidR="00F91EC3">
              <w:rPr>
                <w:rFonts w:ascii="Calibri" w:hAnsi="Calibri" w:cs="Calibri"/>
                <w:color w:val="0F0F0F"/>
              </w:rPr>
              <w:instrText>MERGEFIELD Att.UpperBound</w:instrText>
            </w:r>
            <w:r>
              <w:rPr>
                <w:rFonts w:ascii="Calibri" w:hAnsi="Calibri" w:cs="Calibri"/>
                <w:color w:val="0F0F0F"/>
              </w:rPr>
              <w:fldChar w:fldCharType="separate"/>
            </w:r>
            <w:r w:rsidR="00F91EC3">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F91EC3" w:rsidRDefault="00F91EC3" w:rsidP="00E75408">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rsidR="00F91EC3" w:rsidRDefault="00F91EC3" w:rsidP="00E75408">
            <w:pPr>
              <w:rPr>
                <w:rFonts w:ascii="Calibri" w:hAnsi="Calibri" w:cs="Calibri"/>
                <w:color w:val="0F0F0F"/>
              </w:rPr>
            </w:pPr>
          </w:p>
        </w:tc>
        <w:tc>
          <w:tcPr>
            <w:tcW w:w="1350" w:type="dxa"/>
            <w:tcBorders>
              <w:top w:val="nil"/>
              <w:left w:val="nil"/>
              <w:bottom w:val="nil"/>
              <w:right w:val="nil"/>
            </w:tcBorders>
          </w:tcPr>
          <w:p w:rsidR="00F91EC3" w:rsidRDefault="0081663F" w:rsidP="00E75408">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Att.Alias</w:instrText>
            </w:r>
            <w:r>
              <w:fldChar w:fldCharType="separate"/>
            </w:r>
            <w:r w:rsidR="00F91EC3">
              <w:rPr>
                <w:rFonts w:ascii="Calibri" w:hAnsi="Calibri" w:cs="Calibri"/>
                <w:color w:val="0F0F0F"/>
              </w:rPr>
              <w:t>gezinsGeschiedenis</w:t>
            </w:r>
            <w:r>
              <w:fldChar w:fldCharType="end"/>
            </w:r>
          </w:p>
        </w:tc>
      </w:tr>
      <w:tr w:rsidR="00F91EC3" w:rsidTr="001F5BF5">
        <w:tc>
          <w:tcPr>
            <w:tcW w:w="1710" w:type="dxa"/>
            <w:tcBorders>
              <w:top w:val="nil"/>
              <w:left w:val="nil"/>
              <w:bottom w:val="nil"/>
              <w:right w:val="nil"/>
            </w:tcBorders>
          </w:tcPr>
          <w:p w:rsidR="00F91EC3" w:rsidRDefault="0081663F" w:rsidP="00E75408">
            <w:ins w:id="811" w:author="Arjan" w:date="2014-06-13T12:24:00Z">
              <w:r>
                <w:fldChar w:fldCharType="begin" w:fldLock="1"/>
              </w:r>
              <w:r w:rsidR="00F91EC3">
                <w:instrText xml:space="preserve">MERGEFIELD </w:instrText>
              </w:r>
              <w:r w:rsidR="00F91EC3">
                <w:rPr>
                  <w:rFonts w:ascii="Calibri" w:hAnsi="Calibri" w:cs="Calibri"/>
                  <w:color w:val="0F0F0F"/>
                </w:rPr>
                <w:instrText>Att.Name</w:instrText>
              </w:r>
              <w:r>
                <w:fldChar w:fldCharType="separate"/>
              </w:r>
              <w:r w:rsidR="00F91EC3">
                <w:rPr>
                  <w:rFonts w:ascii="Calibri" w:hAnsi="Calibri" w:cs="Calibri"/>
                  <w:color w:val="0F0F0F"/>
                </w:rPr>
                <w:t>Signaaltype</w:t>
              </w:r>
              <w:r>
                <w:fldChar w:fldCharType="end"/>
              </w:r>
            </w:ins>
          </w:p>
        </w:tc>
        <w:tc>
          <w:tcPr>
            <w:tcW w:w="4050" w:type="dxa"/>
            <w:tcBorders>
              <w:top w:val="nil"/>
              <w:left w:val="nil"/>
              <w:bottom w:val="nil"/>
              <w:right w:val="nil"/>
            </w:tcBorders>
          </w:tcPr>
          <w:p w:rsidR="00F91EC3" w:rsidRDefault="0081663F" w:rsidP="00E75408">
            <w:pPr>
              <w:rPr>
                <w:ins w:id="812" w:author="Arjan" w:date="2014-06-13T12:24:00Z"/>
                <w:rFonts w:ascii="Calibri" w:hAnsi="Calibri" w:cs="Calibri"/>
                <w:color w:val="0F0F0F"/>
              </w:rPr>
            </w:pPr>
            <w:ins w:id="813" w:author="Arjan" w:date="2014-06-13T12:24:00Z">
              <w:r>
                <w:fldChar w:fldCharType="begin" w:fldLock="1"/>
              </w:r>
              <w:r w:rsidR="00F91EC3">
                <w:instrText xml:space="preserve">MERGEFIELD </w:instrText>
              </w:r>
              <w:r w:rsidR="00F91EC3">
                <w:rPr>
                  <w:rFonts w:ascii="Calibri" w:hAnsi="Calibri" w:cs="Calibri"/>
                  <w:color w:val="0F0F0F"/>
                </w:rPr>
                <w:instrText>Att.Notes</w:instrText>
              </w:r>
              <w:r>
                <w:fldChar w:fldCharType="separate"/>
              </w:r>
              <w:r w:rsidR="00F91EC3">
                <w:rPr>
                  <w:rFonts w:ascii="Calibri" w:hAnsi="Calibri" w:cs="Calibri"/>
                  <w:color w:val="0F0F0F"/>
                </w:rPr>
                <w:t xml:space="preserve">Het type van het signaal waaruit een zorg spreekt ten aanzien van een persoon of gezin </w:t>
              </w:r>
              <w:r>
                <w:fldChar w:fldCharType="end"/>
              </w:r>
            </w:ins>
          </w:p>
          <w:p w:rsidR="00F91EC3" w:rsidRDefault="00F91EC3" w:rsidP="00E75408">
            <w:pPr>
              <w:rPr>
                <w:ins w:id="814" w:author="Arjan" w:date="2014-06-13T12:24:00Z"/>
                <w:rFonts w:ascii="Calibri" w:hAnsi="Calibri" w:cs="Calibri"/>
                <w:color w:val="0F0F0F"/>
              </w:rPr>
            </w:pPr>
          </w:p>
          <w:p w:rsidR="00F91EC3" w:rsidRDefault="00F91EC3" w:rsidP="00E75408">
            <w:pPr>
              <w:rPr>
                <w:ins w:id="815" w:author="Arjan" w:date="2014-06-13T12:24:00Z"/>
                <w:rFonts w:ascii="Calibri" w:hAnsi="Calibri" w:cs="Calibri"/>
                <w:color w:val="0F0F0F"/>
              </w:rPr>
            </w:pPr>
            <w:ins w:id="816" w:author="Arjan" w:date="2014-06-13T12:24:00Z">
              <w:r>
                <w:rPr>
                  <w:rFonts w:ascii="Calibri" w:hAnsi="Calibri" w:cs="Calibri"/>
                  <w:i/>
                  <w:iCs/>
                  <w:color w:val="0F0F0F"/>
                </w:rPr>
                <w:t>Regels</w:t>
              </w:r>
              <w:r>
                <w:rPr>
                  <w:rFonts w:ascii="Calibri" w:hAnsi="Calibri" w:cs="Calibri"/>
                  <w:color w:val="0F0F0F"/>
                </w:rPr>
                <w:t>:</w:t>
              </w:r>
              <w:r>
                <w:rPr>
                  <w:rFonts w:ascii="Calibri" w:hAnsi="Calibri" w:cs="Calibri"/>
                  <w:color w:val="0F0F0F"/>
                </w:rPr>
                <w:br/>
                <w:t>Het attribuutsoort moet van een waarde voorzien zijn indien de zaak een generiek zaaktype "Signaal behandelen" betreft.</w:t>
              </w:r>
            </w:ins>
          </w:p>
          <w:p w:rsidR="00F91EC3" w:rsidRDefault="00F91EC3" w:rsidP="00E75408">
            <w:pPr>
              <w:rPr>
                <w:ins w:id="817" w:author="Arjan" w:date="2014-06-13T12:24:00Z"/>
                <w:rFonts w:ascii="Calibri" w:hAnsi="Calibri" w:cs="Calibri"/>
                <w:color w:val="0F0F0F"/>
              </w:rPr>
            </w:pPr>
          </w:p>
          <w:p w:rsidR="00F91EC3" w:rsidRDefault="00F91EC3" w:rsidP="00E75408">
            <w:pPr>
              <w:rPr>
                <w:ins w:id="818" w:author="Arjan" w:date="2014-06-13T12:24:00Z"/>
                <w:rFonts w:ascii="Calibri" w:hAnsi="Calibri" w:cs="Calibri"/>
                <w:color w:val="0F0F0F"/>
              </w:rPr>
            </w:pPr>
            <w:ins w:id="819" w:author="Arjan" w:date="2014-06-13T12:24:00Z">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t xml:space="preserve">Een signaal is een melding vanuit de samenleving, een zorgverlener of een andere betrokkene dat er mogelijkerwijs 'iets aan de hand is' met een persoon of gezin dat aandacht behoeft vanuit het </w:t>
              </w:r>
              <w:proofErr w:type="spellStart"/>
              <w:r>
                <w:rPr>
                  <w:rFonts w:ascii="Calibri" w:hAnsi="Calibri" w:cs="Calibri"/>
                  <w:color w:val="0F0F0F"/>
                </w:rPr>
                <w:t>perspecttief</w:t>
              </w:r>
              <w:proofErr w:type="spellEnd"/>
              <w:r>
                <w:rPr>
                  <w:rFonts w:ascii="Calibri" w:hAnsi="Calibri" w:cs="Calibri"/>
                  <w:color w:val="0F0F0F"/>
                </w:rPr>
                <w:t xml:space="preserve"> van de zorg door de overheid voor haar burgers. De typering van het signaal maakt het mogelijk een signaal </w:t>
              </w:r>
              <w:proofErr w:type="spellStart"/>
              <w:r>
                <w:rPr>
                  <w:rFonts w:ascii="Calibri" w:hAnsi="Calibri" w:cs="Calibri"/>
                  <w:color w:val="0F0F0F"/>
                </w:rPr>
                <w:t>cq</w:t>
              </w:r>
              <w:proofErr w:type="spellEnd"/>
              <w:r>
                <w:rPr>
                  <w:rFonts w:ascii="Calibri" w:hAnsi="Calibri" w:cs="Calibri"/>
                  <w:color w:val="0F0F0F"/>
                </w:rPr>
                <w:t xml:space="preserve">. melding gericht te behandelen. </w:t>
              </w:r>
            </w:ins>
          </w:p>
          <w:p w:rsidR="00F91EC3" w:rsidRDefault="00F91EC3" w:rsidP="00E75408">
            <w:ins w:id="820" w:author="Arjan" w:date="2014-06-13T12:24:00Z">
              <w:r>
                <w:rPr>
                  <w:rFonts w:ascii="Calibri" w:hAnsi="Calibri" w:cs="Calibri"/>
                  <w:color w:val="0F0F0F"/>
                </w:rPr>
                <w:t xml:space="preserve">In deze context (Jeugdzorg) is dit vooralsnog beperkt </w:t>
              </w:r>
              <w:r>
                <w:rPr>
                  <w:rFonts w:ascii="Calibri" w:hAnsi="Calibri" w:cs="Calibri"/>
                  <w:color w:val="0F0F0F"/>
                </w:rPr>
                <w:lastRenderedPageBreak/>
                <w:t>tot de zorgmelding door de Politie.</w:t>
              </w:r>
            </w:ins>
          </w:p>
        </w:tc>
        <w:tc>
          <w:tcPr>
            <w:tcW w:w="990" w:type="dxa"/>
            <w:tcBorders>
              <w:top w:val="nil"/>
              <w:left w:val="nil"/>
              <w:bottom w:val="nil"/>
              <w:right w:val="nil"/>
            </w:tcBorders>
          </w:tcPr>
          <w:p w:rsidR="00F91EC3" w:rsidRDefault="0081663F" w:rsidP="00E75408">
            <w:ins w:id="821" w:author="Arjan" w:date="2014-06-13T12:24:00Z">
              <w:r>
                <w:lastRenderedPageBreak/>
                <w:fldChar w:fldCharType="begin" w:fldLock="1"/>
              </w:r>
              <w:r w:rsidR="00F91EC3">
                <w:instrText xml:space="preserve">MERGEFIELD </w:instrText>
              </w:r>
              <w:r w:rsidR="00F91EC3">
                <w:rPr>
                  <w:rFonts w:ascii="Calibri" w:hAnsi="Calibri" w:cs="Calibri"/>
                </w:rPr>
                <w:instrText>Att.Type</w:instrText>
              </w:r>
              <w:r>
                <w:fldChar w:fldCharType="separate"/>
              </w:r>
              <w:r w:rsidR="00F91EC3">
                <w:rPr>
                  <w:rFonts w:ascii="Calibri" w:hAnsi="Calibri" w:cs="Calibri"/>
                </w:rPr>
                <w:t>AN40</w:t>
              </w:r>
              <w:r>
                <w:fldChar w:fldCharType="end"/>
              </w:r>
            </w:ins>
          </w:p>
        </w:tc>
        <w:tc>
          <w:tcPr>
            <w:tcW w:w="1260" w:type="dxa"/>
            <w:tcBorders>
              <w:top w:val="nil"/>
              <w:left w:val="nil"/>
              <w:bottom w:val="nil"/>
              <w:right w:val="nil"/>
            </w:tcBorders>
          </w:tcPr>
          <w:p w:rsidR="00F91EC3" w:rsidRDefault="0081663F" w:rsidP="00E75408">
            <w:ins w:id="822" w:author="Arjan" w:date="2014-06-13T12:24:00Z">
              <w:r>
                <w:fldChar w:fldCharType="begin" w:fldLock="1"/>
              </w:r>
              <w:r w:rsidR="00F91EC3">
                <w:instrText xml:space="preserve">MERGEFIELD </w:instrText>
              </w:r>
              <w:r w:rsidR="00F91EC3">
                <w:rPr>
                  <w:rFonts w:ascii="Calibri" w:hAnsi="Calibri" w:cs="Calibri"/>
                  <w:color w:val="0F0F0F"/>
                </w:rPr>
                <w:instrText>Att.LowerBound</w:instrText>
              </w:r>
              <w:r>
                <w:fldChar w:fldCharType="separate"/>
              </w:r>
              <w:r w:rsidR="00F91EC3">
                <w:rPr>
                  <w:rFonts w:ascii="Calibri" w:hAnsi="Calibri" w:cs="Calibri"/>
                  <w:color w:val="0F0F0F"/>
                </w:rPr>
                <w:t>0</w:t>
              </w:r>
              <w:r>
                <w:fldChar w:fldCharType="end"/>
              </w:r>
              <w:r w:rsidR="00F91EC3">
                <w:rPr>
                  <w:rFonts w:ascii="Calibri" w:hAnsi="Calibri" w:cs="Calibri"/>
                  <w:color w:val="0F0F0F"/>
                </w:rPr>
                <w:t xml:space="preserve"> - </w:t>
              </w:r>
              <w:r>
                <w:rPr>
                  <w:rFonts w:ascii="Calibri" w:hAnsi="Calibri" w:cs="Calibri"/>
                  <w:color w:val="0F0F0F"/>
                </w:rPr>
                <w:fldChar w:fldCharType="begin" w:fldLock="1"/>
              </w:r>
              <w:r w:rsidR="00F91EC3">
                <w:rPr>
                  <w:rFonts w:ascii="Calibri" w:hAnsi="Calibri" w:cs="Calibri"/>
                  <w:color w:val="0F0F0F"/>
                </w:rPr>
                <w:instrText>MERGEFIELD Att.UpperBound</w:instrText>
              </w:r>
              <w:r>
                <w:rPr>
                  <w:rFonts w:ascii="Calibri" w:hAnsi="Calibri" w:cs="Calibri"/>
                  <w:color w:val="0F0F0F"/>
                </w:rPr>
                <w:fldChar w:fldCharType="separate"/>
              </w:r>
              <w:r w:rsidR="00F91EC3">
                <w:rPr>
                  <w:rFonts w:ascii="Calibri" w:hAnsi="Calibri" w:cs="Calibri"/>
                  <w:color w:val="0F0F0F"/>
                </w:rPr>
                <w:t>1</w:t>
              </w:r>
              <w:r>
                <w:rPr>
                  <w:rFonts w:ascii="Calibri" w:hAnsi="Calibri" w:cs="Calibri"/>
                  <w:color w:val="0F0F0F"/>
                </w:rPr>
                <w:fldChar w:fldCharType="end"/>
              </w:r>
            </w:ins>
          </w:p>
        </w:tc>
        <w:tc>
          <w:tcPr>
            <w:tcW w:w="1620" w:type="dxa"/>
            <w:tcBorders>
              <w:top w:val="nil"/>
              <w:left w:val="nil"/>
              <w:bottom w:val="nil"/>
              <w:right w:val="nil"/>
            </w:tcBorders>
          </w:tcPr>
          <w:p w:rsidR="00F91EC3" w:rsidRDefault="00F91EC3" w:rsidP="00E75408">
            <w:pPr>
              <w:rPr>
                <w:rFonts w:ascii="Calibri" w:hAnsi="Calibri" w:cs="Calibri"/>
                <w:color w:val="0F0F0F"/>
              </w:rPr>
            </w:pPr>
            <w:ins w:id="823" w:author="Arjan" w:date="2014-06-13T12:24:00Z">
              <w:r>
                <w:rPr>
                  <w:rFonts w:ascii="Calibri" w:hAnsi="Calibri" w:cs="Calibri"/>
                  <w:color w:val="0F0F0F"/>
                </w:rPr>
                <w:t>KING (CORV)</w:t>
              </w:r>
            </w:ins>
          </w:p>
        </w:tc>
        <w:tc>
          <w:tcPr>
            <w:tcW w:w="2160" w:type="dxa"/>
            <w:tcBorders>
              <w:top w:val="nil"/>
              <w:left w:val="nil"/>
              <w:bottom w:val="nil"/>
              <w:right w:val="nil"/>
            </w:tcBorders>
          </w:tcPr>
          <w:p w:rsidR="00F91EC3" w:rsidRDefault="00F91EC3" w:rsidP="00E75408">
            <w:pPr>
              <w:rPr>
                <w:rFonts w:ascii="Calibri" w:hAnsi="Calibri" w:cs="Calibri"/>
                <w:color w:val="0F0F0F"/>
              </w:rPr>
            </w:pPr>
            <w:ins w:id="824" w:author="Arjan" w:date="2014-06-13T12:24:00Z">
              <w:r>
                <w:rPr>
                  <w:rFonts w:ascii="Calibri" w:hAnsi="Calibri" w:cs="Calibri"/>
                  <w:color w:val="0F0F0F"/>
                </w:rPr>
                <w:t>- “Jeugdzorgmelding”</w:t>
              </w:r>
            </w:ins>
          </w:p>
        </w:tc>
        <w:tc>
          <w:tcPr>
            <w:tcW w:w="1350" w:type="dxa"/>
            <w:tcBorders>
              <w:top w:val="nil"/>
              <w:left w:val="nil"/>
              <w:bottom w:val="nil"/>
              <w:right w:val="nil"/>
            </w:tcBorders>
          </w:tcPr>
          <w:p w:rsidR="00F91EC3" w:rsidRDefault="0081663F" w:rsidP="00E75408">
            <w:ins w:id="825" w:author="Arjan" w:date="2014-06-13T12:24:00Z">
              <w:r>
                <w:fldChar w:fldCharType="begin" w:fldLock="1"/>
              </w:r>
              <w:r w:rsidR="00F91EC3">
                <w:instrText xml:space="preserve">MERGEFIELD </w:instrText>
              </w:r>
              <w:r w:rsidR="00F91EC3">
                <w:rPr>
                  <w:rFonts w:ascii="Calibri" w:hAnsi="Calibri" w:cs="Calibri"/>
                  <w:color w:val="0F0F0F"/>
                </w:rPr>
                <w:instrText>Att.Alias</w:instrText>
              </w:r>
              <w:r>
                <w:fldChar w:fldCharType="separate"/>
              </w:r>
              <w:r w:rsidR="00F91EC3">
                <w:rPr>
                  <w:rFonts w:ascii="Calibri" w:hAnsi="Calibri" w:cs="Calibri"/>
                  <w:color w:val="0F0F0F"/>
                </w:rPr>
                <w:t>signaalType</w:t>
              </w:r>
              <w:r>
                <w:fldChar w:fldCharType="end"/>
              </w:r>
            </w:ins>
          </w:p>
        </w:tc>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betreft</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Toelichting: Default: &lt;memo&gt;</w:t>
            </w:r>
          </w:p>
          <w:p w:rsidR="000A165E" w:rsidRDefault="000A165E" w:rsidP="001F5BF5">
            <w:pPr>
              <w:rPr>
                <w:rFonts w:ascii="Calibri" w:hAnsi="Calibri" w:cs="Calibri"/>
                <w:u w:color="000000"/>
              </w:rPr>
            </w:pP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sidR="007B6529">
              <w:rPr>
                <w:rFonts w:ascii="Calibri" w:hAnsi="Calibri" w:cs="Calibri"/>
              </w:rPr>
              <w:t>2</w:t>
            </w:r>
            <w:r w:rsidR="00DF0007">
              <w:rPr>
                <w:rFonts w:ascii="Calibri" w:hAnsi="Calibri" w:cs="Calibri"/>
              </w:rPr>
              <w:t>..*</w:t>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heeft rol in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color w:val="610E6A"/>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 xml:space="preserve">De </w:t>
            </w:r>
            <w:proofErr w:type="spellStart"/>
            <w:r w:rsidR="000A165E">
              <w:rPr>
                <w:rFonts w:ascii="Calibri" w:hAnsi="Calibri" w:cs="Calibri"/>
                <w:color w:val="610E6A"/>
              </w:rPr>
              <w:t>ROLlen</w:t>
            </w:r>
            <w:proofErr w:type="spellEnd"/>
            <w:r w:rsidR="000A165E">
              <w:rPr>
                <w:rFonts w:ascii="Calibri" w:hAnsi="Calibri" w:cs="Calibri"/>
                <w:color w:val="610E6A"/>
              </w:rPr>
              <w:t xml:space="preserve"> die BETROKKENE heeft in de zaken waarin BETROKKENE een ROL speelt.</w:t>
            </w:r>
          </w:p>
          <w:p w:rsidR="00D16CF0" w:rsidRDefault="00D16CF0" w:rsidP="001F5BF5">
            <w:pPr>
              <w:rPr>
                <w:rFonts w:ascii="Calibri" w:hAnsi="Calibri" w:cs="Calibri"/>
                <w:u w:color="000000"/>
              </w:rPr>
            </w:pPr>
          </w:p>
          <w:p w:rsidR="00AC0286" w:rsidRDefault="00DF0007" w:rsidP="001F5BF5">
            <w:pPr>
              <w:rPr>
                <w:rFonts w:ascii="Calibri" w:hAnsi="Calibri" w:cs="Calibri"/>
                <w:u w:color="000000"/>
              </w:rPr>
            </w:pPr>
            <w:r w:rsidRPr="00DF0007">
              <w:rPr>
                <w:rFonts w:ascii="Calibri" w:hAnsi="Calibri" w:cs="Calibri"/>
                <w:i/>
                <w:u w:color="000000"/>
              </w:rPr>
              <w:t>Regels</w:t>
            </w:r>
            <w:r>
              <w:rPr>
                <w:rFonts w:ascii="Calibri" w:hAnsi="Calibri" w:cs="Calibri"/>
                <w:u w:color="000000"/>
              </w:rPr>
              <w:t xml:space="preserve">: </w:t>
            </w:r>
          </w:p>
          <w:p w:rsidR="000A165E" w:rsidRDefault="00AC0286" w:rsidP="001F5BF5">
            <w:pPr>
              <w:rPr>
                <w:rFonts w:ascii="Calibri" w:hAnsi="Calibri" w:cs="Calibri"/>
                <w:u w:color="000000"/>
              </w:rPr>
            </w:pPr>
            <w:r>
              <w:rPr>
                <w:rFonts w:ascii="Calibri" w:hAnsi="Calibri" w:cs="Calibri"/>
                <w:u w:color="000000"/>
              </w:rPr>
              <w:t xml:space="preserve">(1) </w:t>
            </w:r>
            <w:r w:rsidR="00DF0007">
              <w:rPr>
                <w:rFonts w:ascii="Calibri" w:hAnsi="Calibri" w:cs="Calibri"/>
                <w:u w:color="000000"/>
              </w:rPr>
              <w:t xml:space="preserve">Bij een ZAAK (gemeente) </w:t>
            </w:r>
            <w:ins w:id="826" w:author="Arjan" w:date="2014-06-13T12:52:00Z">
              <w:r w:rsidR="00D16CF0">
                <w:rPr>
                  <w:rFonts w:ascii="Calibri" w:hAnsi="Calibri" w:cs="Calibri"/>
                  <w:u w:color="000000"/>
                </w:rPr>
                <w:t xml:space="preserve">van het generieke type “Overwegen kinderbeschermingsmaatregel” </w:t>
              </w:r>
            </w:ins>
            <w:r w:rsidR="00DF0007">
              <w:rPr>
                <w:rFonts w:ascii="Calibri" w:hAnsi="Calibri" w:cs="Calibri"/>
                <w:u w:color="000000"/>
              </w:rPr>
              <w:t>moet minimaal één BETROKKENE zijn met een ‘Rolomschrijving generiek’ gelijk “</w:t>
            </w:r>
            <w:r w:rsidR="00A96F50">
              <w:rPr>
                <w:rFonts w:ascii="Calibri" w:hAnsi="Calibri" w:cs="Calibri"/>
                <w:u w:color="000000"/>
              </w:rPr>
              <w:t>Uitvoerder</w:t>
            </w:r>
            <w:r w:rsidR="00DF0007">
              <w:rPr>
                <w:rFonts w:ascii="Calibri" w:hAnsi="Calibri" w:cs="Calibri"/>
                <w:u w:color="000000"/>
              </w:rPr>
              <w:t>”</w:t>
            </w:r>
            <w:r w:rsidR="007B6529">
              <w:rPr>
                <w:rFonts w:ascii="Calibri" w:hAnsi="Calibri" w:cs="Calibri"/>
                <w:u w:color="000000"/>
              </w:rPr>
              <w:t xml:space="preserve"> en één BETROKKENE met een ‘Rolomschrijving generiek’ gelijk “Belanghebbende”</w:t>
            </w:r>
            <w:ins w:id="827" w:author="Arjan" w:date="2014-06-10T18:53:00Z">
              <w:r w:rsidR="005B02CE">
                <w:rPr>
                  <w:rFonts w:ascii="Calibri" w:hAnsi="Calibri" w:cs="Calibri"/>
                  <w:u w:color="000000"/>
                </w:rPr>
                <w:t xml:space="preserve"> dan wel “Initiator”</w:t>
              </w:r>
            </w:ins>
            <w:r w:rsidR="00DF0007">
              <w:rPr>
                <w:rFonts w:ascii="Calibri" w:hAnsi="Calibri" w:cs="Calibri"/>
                <w:u w:color="000000"/>
              </w:rPr>
              <w:t xml:space="preserve">. </w:t>
            </w:r>
          </w:p>
          <w:p w:rsidR="00D16CF0" w:rsidRDefault="00D16CF0" w:rsidP="001F5BF5">
            <w:pPr>
              <w:rPr>
                <w:rFonts w:ascii="Calibri" w:hAnsi="Calibri" w:cs="Calibri"/>
                <w:u w:color="000000"/>
              </w:rPr>
            </w:pPr>
          </w:p>
          <w:p w:rsidR="00A318ED" w:rsidRDefault="000A165E" w:rsidP="001F5BF5">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rsidR="000A165E" w:rsidRDefault="00A96F50" w:rsidP="005B02CE">
            <w:pPr>
              <w:rPr>
                <w:rFonts w:ascii="Calibri" w:hAnsi="Calibri" w:cs="Calibri"/>
                <w:u w:color="000000"/>
              </w:rPr>
            </w:pPr>
            <w:r>
              <w:rPr>
                <w:rFonts w:ascii="Calibri" w:hAnsi="Calibri" w:cs="Calibri"/>
                <w:u w:color="000000"/>
              </w:rPr>
              <w:t xml:space="preserve">Elke zaak heeft minimaal één behandelend </w:t>
            </w:r>
            <w:proofErr w:type="spellStart"/>
            <w:r>
              <w:rPr>
                <w:rFonts w:ascii="Calibri" w:hAnsi="Calibri" w:cs="Calibri"/>
                <w:u w:color="000000"/>
              </w:rPr>
              <w:t>cq</w:t>
            </w:r>
            <w:proofErr w:type="spellEnd"/>
            <w:r>
              <w:rPr>
                <w:rFonts w:ascii="Calibri" w:hAnsi="Calibri" w:cs="Calibri"/>
                <w:u w:color="000000"/>
              </w:rPr>
              <w:t xml:space="preserve">. uitvoerend medewerker: degene die contactpersoon is voor het verzoek tot onderzoek. Daarnaast heeft </w:t>
            </w:r>
            <w:del w:id="828" w:author="Arjan" w:date="2014-06-10T18:54:00Z">
              <w:r w:rsidDel="005B02CE">
                <w:rPr>
                  <w:rFonts w:ascii="Calibri" w:hAnsi="Calibri" w:cs="Calibri"/>
                  <w:u w:color="000000"/>
                </w:rPr>
                <w:delText xml:space="preserve">elke </w:delText>
              </w:r>
            </w:del>
            <w:ins w:id="829" w:author="Arjan" w:date="2014-06-10T18:54:00Z">
              <w:r w:rsidR="005B02CE">
                <w:rPr>
                  <w:rFonts w:ascii="Calibri" w:hAnsi="Calibri" w:cs="Calibri"/>
                  <w:u w:color="000000"/>
                </w:rPr>
                <w:t>een ‘onderzoek</w:t>
              </w:r>
            </w:ins>
            <w:r>
              <w:rPr>
                <w:rFonts w:ascii="Calibri" w:hAnsi="Calibri" w:cs="Calibri"/>
                <w:u w:color="000000"/>
              </w:rPr>
              <w:t>zaak</w:t>
            </w:r>
            <w:ins w:id="830" w:author="Arjan" w:date="2014-06-10T18:54:00Z">
              <w:r w:rsidR="005B02CE">
                <w:rPr>
                  <w:rFonts w:ascii="Calibri" w:hAnsi="Calibri" w:cs="Calibri"/>
                  <w:u w:color="000000"/>
                </w:rPr>
                <w:t>’</w:t>
              </w:r>
            </w:ins>
            <w:r>
              <w:rPr>
                <w:rFonts w:ascii="Calibri" w:hAnsi="Calibri" w:cs="Calibri"/>
                <w:u w:color="000000"/>
              </w:rPr>
              <w:t xml:space="preserve"> minimaal één belanghebbende zijnde gezaghebbende over het desbetreffende kind </w:t>
            </w:r>
            <w:proofErr w:type="spellStart"/>
            <w:r>
              <w:rPr>
                <w:rFonts w:ascii="Calibri" w:hAnsi="Calibri" w:cs="Calibri"/>
                <w:u w:color="000000"/>
              </w:rPr>
              <w:t>cq</w:t>
            </w:r>
            <w:proofErr w:type="spellEnd"/>
            <w:r>
              <w:rPr>
                <w:rFonts w:ascii="Calibri" w:hAnsi="Calibri" w:cs="Calibri"/>
                <w:u w:color="000000"/>
              </w:rPr>
              <w:t>. de kinderen. Per kind moet er minimaal één gezaghebbende zijn (zie de relatie ‘ROL als gezaghebbende over OBJECT (</w:t>
            </w:r>
            <w:proofErr w:type="spellStart"/>
            <w:r>
              <w:rPr>
                <w:rFonts w:ascii="Calibri" w:hAnsi="Calibri" w:cs="Calibri"/>
                <w:u w:color="000000"/>
              </w:rPr>
              <w:t>Client</w:t>
            </w:r>
            <w:proofErr w:type="spellEnd"/>
            <w:r>
              <w:rPr>
                <w:rFonts w:ascii="Calibri" w:hAnsi="Calibri" w:cs="Calibri"/>
                <w:u w:color="000000"/>
              </w:rPr>
              <w:t>)’).</w:t>
            </w:r>
            <w:ins w:id="831" w:author="Arjan" w:date="2014-06-10T18:54:00Z">
              <w:r w:rsidR="005B02CE">
                <w:rPr>
                  <w:rFonts w:ascii="Calibri" w:hAnsi="Calibri" w:cs="Calibri"/>
                  <w:u w:color="000000"/>
                </w:rPr>
                <w:t xml:space="preserve"> Een ‘signaalzaak’ heeft altijd een initiator (degene die het signaal indient). </w:t>
              </w:r>
            </w:ins>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(RvdK)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gerelateerd aan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kent</w:t>
            </w:r>
            <w:r w:rsidR="0081663F">
              <w:rPr>
                <w:rFonts w:ascii="Calibri" w:hAnsi="Calibri" w:cs="Calibri"/>
              </w:rPr>
              <w:fldChar w:fldCharType="end"/>
            </w:r>
          </w:p>
          <w:p w:rsidR="000A165E" w:rsidRDefault="0081663F" w:rsidP="00EB52B2">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8A0D31">
              <w:rPr>
                <w:rFonts w:ascii="Calibri" w:hAnsi="Calibri" w:cs="Calibri"/>
              </w:rPr>
              <w:t>1</w:t>
            </w:r>
            <w:r w:rsidR="000A165E">
              <w:rPr>
                <w:rFonts w:ascii="Calibri" w:hAnsi="Calibri" w:cs="Calibri"/>
              </w:rPr>
              <w:t>..</w:t>
            </w:r>
            <w:r>
              <w:rPr>
                <w:rFonts w:ascii="Calibri" w:hAnsi="Calibri" w:cs="Calibri"/>
              </w:rPr>
              <w:fldChar w:fldCharType="end"/>
            </w:r>
            <w:r w:rsidR="00EB52B2">
              <w:rPr>
                <w:rFonts w:ascii="Calibri" w:hAnsi="Calibri" w:cs="Calibri"/>
              </w:rPr>
              <w:t>10</w:t>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EB52B2" w:rsidRDefault="007B6529" w:rsidP="001F5BF5">
            <w:pPr>
              <w:rPr>
                <w:rFonts w:ascii="Calibri" w:hAnsi="Calibri" w:cs="Calibri"/>
                <w:u w:color="000000"/>
              </w:rPr>
            </w:pPr>
            <w:r w:rsidRPr="007B6529">
              <w:rPr>
                <w:rFonts w:ascii="Calibri" w:hAnsi="Calibri" w:cs="Calibri"/>
                <w:i/>
                <w:u w:color="000000"/>
              </w:rPr>
              <w:t>Regels</w:t>
            </w:r>
            <w:r>
              <w:rPr>
                <w:rFonts w:ascii="Calibri" w:hAnsi="Calibri" w:cs="Calibri"/>
                <w:u w:color="000000"/>
              </w:rPr>
              <w:t xml:space="preserve">: </w:t>
            </w:r>
          </w:p>
          <w:p w:rsidR="000A165E" w:rsidRDefault="00EB52B2" w:rsidP="001F5BF5">
            <w:pPr>
              <w:rPr>
                <w:rFonts w:ascii="Calibri" w:hAnsi="Calibri" w:cs="Calibri"/>
                <w:u w:color="000000"/>
              </w:rPr>
            </w:pPr>
            <w:r>
              <w:rPr>
                <w:rFonts w:ascii="Calibri" w:hAnsi="Calibri" w:cs="Calibri"/>
                <w:u w:color="000000"/>
              </w:rPr>
              <w:t xml:space="preserve">(1) </w:t>
            </w:r>
            <w:r w:rsidR="007B6529">
              <w:rPr>
                <w:rFonts w:ascii="Calibri" w:hAnsi="Calibri" w:cs="Calibri"/>
                <w:u w:color="000000"/>
              </w:rPr>
              <w:t xml:space="preserve">Bij een ZAAK </w:t>
            </w:r>
            <w:r w:rsidR="007B6529" w:rsidRPr="007B6529">
              <w:rPr>
                <w:rFonts w:ascii="Calibri" w:hAnsi="Calibri" w:cs="Calibri"/>
                <w:u w:color="000000"/>
              </w:rPr>
              <w:t xml:space="preserve">(gemeente) </w:t>
            </w:r>
            <w:ins w:id="832" w:author="Arjan" w:date="2014-06-13T12:48:00Z">
              <w:r w:rsidR="00C200E9">
                <w:rPr>
                  <w:rFonts w:ascii="Calibri" w:hAnsi="Calibri" w:cs="Calibri"/>
                  <w:u w:color="000000"/>
                </w:rPr>
                <w:t xml:space="preserve">van het generieke zaaktype “Overwegen kinderbeschermingsmaatregel” </w:t>
              </w:r>
            </w:ins>
            <w:r w:rsidR="007B6529" w:rsidRPr="007B6529">
              <w:rPr>
                <w:rFonts w:ascii="Calibri" w:hAnsi="Calibri" w:cs="Calibri"/>
                <w:u w:color="000000"/>
              </w:rPr>
              <w:t xml:space="preserve">is, naast eventuele andere </w:t>
            </w:r>
            <w:proofErr w:type="spellStart"/>
            <w:r w:rsidR="007B6529" w:rsidRPr="007B6529">
              <w:rPr>
                <w:rFonts w:ascii="Calibri" w:hAnsi="Calibri" w:cs="Calibri"/>
                <w:u w:color="000000"/>
              </w:rPr>
              <w:t>DOCUMENTen</w:t>
            </w:r>
            <w:proofErr w:type="spellEnd"/>
            <w:r w:rsidR="007B6529" w:rsidRPr="007B6529">
              <w:rPr>
                <w:rFonts w:ascii="Calibri" w:hAnsi="Calibri" w:cs="Calibri"/>
                <w:u w:color="000000"/>
              </w:rPr>
              <w:t>, precies één DOCUMENT aanwezig met ‘</w:t>
            </w:r>
            <w:proofErr w:type="spellStart"/>
            <w:r w:rsidR="007B6529" w:rsidRPr="007B6529">
              <w:rPr>
                <w:rFonts w:ascii="Calibri" w:hAnsi="Calibri" w:cs="Calibri"/>
                <w:u w:color="000000"/>
              </w:rPr>
              <w:t>DOCUMENTTYPE.Documenttype-omschrijving</w:t>
            </w:r>
            <w:proofErr w:type="spellEnd"/>
            <w:r w:rsidR="007B6529" w:rsidRPr="007B6529">
              <w:rPr>
                <w:rFonts w:ascii="Calibri" w:hAnsi="Calibri" w:cs="Calibri"/>
                <w:u w:color="000000"/>
              </w:rPr>
              <w:t xml:space="preserve">’ gelijk aan “Verzoek tot onderzoek </w:t>
            </w:r>
            <w:proofErr w:type="spellStart"/>
            <w:r w:rsidR="007B6529" w:rsidRPr="007B6529">
              <w:rPr>
                <w:rFonts w:ascii="Calibri" w:hAnsi="Calibri" w:cs="Calibri"/>
                <w:u w:color="000000"/>
              </w:rPr>
              <w:t>RvdK</w:t>
            </w:r>
            <w:proofErr w:type="spellEnd"/>
            <w:r w:rsidR="007B6529" w:rsidRPr="007B6529">
              <w:rPr>
                <w:rFonts w:ascii="Calibri" w:hAnsi="Calibri" w:cs="Calibri"/>
                <w:u w:color="000000"/>
              </w:rPr>
              <w:t>”.</w:t>
            </w:r>
          </w:p>
          <w:p w:rsidR="00EB52B2" w:rsidRDefault="00EB52B2" w:rsidP="001F5BF5">
            <w:pPr>
              <w:rPr>
                <w:rFonts w:ascii="Calibri" w:hAnsi="Calibri" w:cs="Calibri"/>
                <w:u w:color="000000"/>
              </w:rPr>
            </w:pPr>
            <w:r>
              <w:rPr>
                <w:rFonts w:ascii="Calibri" w:hAnsi="Calibri" w:cs="Calibri"/>
                <w:u w:color="000000"/>
              </w:rPr>
              <w:t>(2) De bij een ZAAK (Gemeente) aanwezige DOCUMENTEN hebben gezamenlijk een omvang (bestandsgrootte) van maximaal 10 Mb.</w:t>
            </w:r>
          </w:p>
          <w:p w:rsidR="000A165E" w:rsidRDefault="000A165E" w:rsidP="001F5BF5">
            <w:pPr>
              <w:rPr>
                <w:rFonts w:ascii="Calibri" w:hAnsi="Calibri" w:cs="Calibri"/>
                <w:u w:color="000000"/>
              </w:rPr>
            </w:pPr>
            <w:r>
              <w:rPr>
                <w:rFonts w:ascii="Calibri" w:hAnsi="Calibri" w:cs="Calibri"/>
                <w:u w:color="000000"/>
              </w:rPr>
              <w:t xml:space="preserve">Toelichting: </w:t>
            </w:r>
          </w:p>
          <w:p w:rsidR="000A165E" w:rsidRDefault="000A165E" w:rsidP="001F5BF5">
            <w:pPr>
              <w:rPr>
                <w:rFonts w:ascii="Calibri" w:hAnsi="Calibri" w:cs="Calibri"/>
                <w:u w:color="000000"/>
              </w:rPr>
            </w:pPr>
          </w:p>
        </w:tc>
        <w:tc>
          <w:tcPr>
            <w:tcW w:w="1350" w:type="dxa"/>
            <w:tcBorders>
              <w:top w:val="nil"/>
              <w:left w:val="nil"/>
              <w:bottom w:val="nil"/>
              <w:right w:val="nil"/>
            </w:tcBorders>
          </w:tcPr>
          <w:p w:rsidR="000A165E" w:rsidRDefault="000A165E" w:rsidP="001F5BF5">
            <w:pPr>
              <w:rPr>
                <w:rFonts w:ascii="Calibri" w:hAnsi="Calibri" w:cs="Calibri"/>
              </w:rPr>
            </w:pP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VERZOEK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wordt gedaan in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761"/>
    </w:tbl>
    <w:p w:rsidR="000A165E" w:rsidRDefault="000A165E" w:rsidP="000A165E">
      <w:pPr>
        <w:rPr>
          <w:rFonts w:ascii="Calibri" w:hAnsi="Calibri" w:cs="Calibri"/>
        </w:rPr>
      </w:pPr>
    </w:p>
    <w:bookmarkStart w:id="833" w:name="BKM_374F45A6_CCFB_44fa_BFA3_F134210FD5E4"/>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834" w:name="_Toc392157301"/>
      <w:r w:rsidR="000A165E">
        <w:rPr>
          <w:rFonts w:ascii="Calibri" w:eastAsia="Times New Roman" w:hAnsi="Calibri" w:cs="Calibri"/>
          <w:color w:val="0F0F0F"/>
          <w:sz w:val="28"/>
          <w:szCs w:val="28"/>
        </w:rPr>
        <w:t>«</w:t>
      </w:r>
      <w:r w:rsidR="000A165E" w:rsidRPr="00D049DA">
        <w:t>Relatieklasse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ZAAKOBJECT</w:t>
      </w:r>
      <w:bookmarkEnd w:id="834"/>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3661B9" w:rsidP="001F5BF5">
            <w:pPr>
              <w:rPr>
                <w:rFonts w:ascii="Calibri" w:hAnsi="Calibri" w:cs="Calibri"/>
                <w:color w:val="0F0F0F"/>
              </w:rPr>
            </w:pPr>
            <w:r w:rsidRPr="003661B9">
              <w:rPr>
                <w:rFonts w:ascii="Calibri" w:hAnsi="Calibri" w:cs="Calibri"/>
                <w:color w:val="0F0F0F"/>
              </w:rPr>
              <w:t>Een OBJECT waarop de ZAAK betrekking heeft</w:t>
            </w:r>
            <w:r w:rsidRPr="003661B9">
              <w:t xml:space="preserve"> </w:t>
            </w:r>
            <w:r w:rsidR="0081663F">
              <w:fldChar w:fldCharType="begin" w:fldLock="1"/>
            </w:r>
            <w:r w:rsidR="000A165E">
              <w:instrText xml:space="preserve">MERGEFIELD </w:instrText>
            </w:r>
            <w:r w:rsidR="000A165E">
              <w:rPr>
                <w:rFonts w:ascii="Calibri" w:hAnsi="Calibri" w:cs="Calibri"/>
                <w:color w:val="0F0F0F"/>
              </w:rPr>
              <w:instrText>Element.Notes</w:instrText>
            </w:r>
            <w:r w:rsidR="0081663F">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3661B9" w:rsidP="001F5BF5">
            <w:pPr>
              <w:rPr>
                <w:rFonts w:ascii="Calibri" w:hAnsi="Calibri" w:cs="Calibri"/>
                <w:color w:val="0F0F0F"/>
              </w:rPr>
            </w:pPr>
            <w:r>
              <w:rPr>
                <w:rFonts w:ascii="Calibri" w:hAnsi="Calibri" w:cs="Calibri"/>
                <w:color w:val="0F0F0F"/>
              </w:rPr>
              <w:t>KING</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rsidRPr="003661B9">
              <w:rPr>
                <w:rFonts w:ascii="Calibri" w:hAnsi="Calibri" w:cs="Calibri"/>
                <w:color w:val="0F0F0F"/>
              </w:rPr>
              <w:fldChar w:fldCharType="begin" w:fldLock="1"/>
            </w:r>
            <w:r w:rsidR="000A165E" w:rsidRPr="003661B9">
              <w:rPr>
                <w:rFonts w:ascii="Calibri" w:hAnsi="Calibri" w:cs="Calibri"/>
                <w:color w:val="0F0F0F"/>
              </w:rPr>
              <w:instrText xml:space="preserve">MERGEFIELD </w:instrText>
            </w:r>
            <w:r w:rsidR="000A165E">
              <w:rPr>
                <w:rFonts w:ascii="Calibri" w:hAnsi="Calibri" w:cs="Calibri"/>
                <w:color w:val="0F0F0F"/>
              </w:rPr>
              <w:instrText>Element.Alias</w:instrText>
            </w:r>
            <w:r w:rsidRPr="003661B9">
              <w:rPr>
                <w:rFonts w:ascii="Calibri" w:hAnsi="Calibri" w:cs="Calibri"/>
                <w:color w:val="0F0F0F"/>
              </w:rPr>
              <w:fldChar w:fldCharType="separate"/>
            </w:r>
            <w:r w:rsidR="000A165E">
              <w:rPr>
                <w:rFonts w:ascii="Calibri" w:hAnsi="Calibri" w:cs="Calibri"/>
                <w:color w:val="0F0F0F"/>
              </w:rPr>
              <w:t>ZOB</w:t>
            </w:r>
            <w:r w:rsidRPr="003661B9">
              <w:rPr>
                <w:rFonts w:ascii="Calibri" w:hAnsi="Calibri" w:cs="Calibri"/>
                <w:color w:val="0F0F0F"/>
              </w:rP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3661B9" w:rsidP="003661B9">
            <w:pPr>
              <w:rPr>
                <w:rFonts w:ascii="Calibri" w:hAnsi="Calibri" w:cs="Calibri"/>
                <w:color w:val="0F0F0F"/>
              </w:rPr>
            </w:pPr>
            <w:r>
              <w:rPr>
                <w:rFonts w:ascii="Calibri" w:hAnsi="Calibri" w:cs="Calibri"/>
                <w:color w:val="0F0F0F"/>
              </w:rPr>
              <w:t xml:space="preserve">Betreft in dit geval de kenmerken van het (ongeboren of geboren) kind in relatie tot de zaak </w:t>
            </w:r>
            <w:proofErr w:type="spellStart"/>
            <w:r>
              <w:rPr>
                <w:rFonts w:ascii="Calibri" w:hAnsi="Calibri" w:cs="Calibri"/>
                <w:color w:val="0F0F0F"/>
              </w:rPr>
              <w:t>cq</w:t>
            </w:r>
            <w:proofErr w:type="spellEnd"/>
            <w:r>
              <w:rPr>
                <w:rFonts w:ascii="Calibri" w:hAnsi="Calibri" w:cs="Calibri"/>
                <w:color w:val="0F0F0F"/>
              </w:rPr>
              <w:t xml:space="preserve">. het onderzoek. </w:t>
            </w: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835" w:name="BKM_E3D54BB8_EB9E_4fe5_9204_368D6A735B66"/>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Relatie-omschrijving</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Omschrijving van de betrekking tussen de ZAAK en het OBJECT</w:t>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753C3D" w:rsidP="001F5BF5">
            <w:pPr>
              <w:rPr>
                <w:rFonts w:ascii="Calibri" w:hAnsi="Calibri" w:cs="Calibri"/>
                <w:color w:val="0F0F0F"/>
              </w:rPr>
            </w:pPr>
            <w:r w:rsidRPr="00753C3D">
              <w:rPr>
                <w:rFonts w:ascii="Calibri" w:hAnsi="Calibri" w:cs="Calibri"/>
                <w:color w:val="0F0F0F"/>
              </w:rPr>
              <w:t>1</w:t>
            </w:r>
            <w:r>
              <w:rPr>
                <w:rFonts w:ascii="Calibri" w:hAnsi="Calibri" w:cs="Calibri"/>
                <w:color w:val="0F0F0F"/>
              </w:rPr>
              <w:t xml:space="preserve"> </w:t>
            </w:r>
            <w:r w:rsidR="000A165E">
              <w:rPr>
                <w:rFonts w:ascii="Calibri" w:hAnsi="Calibri" w:cs="Calibri"/>
                <w:color w:val="0F0F0F"/>
              </w:rPr>
              <w:t xml:space="preserve">- </w:t>
            </w:r>
            <w:r w:rsidR="0081663F">
              <w:rPr>
                <w:rFonts w:ascii="Calibri" w:hAnsi="Calibri" w:cs="Calibri"/>
                <w:color w:val="0F0F0F"/>
              </w:rPr>
              <w:fldChar w:fldCharType="begin" w:fldLock="1"/>
            </w:r>
            <w:r w:rsidR="000A165E">
              <w:rPr>
                <w:rFonts w:ascii="Calibri" w:hAnsi="Calibri" w:cs="Calibri"/>
                <w:color w:val="0F0F0F"/>
              </w:rPr>
              <w:instrText>MERGEFIELD Att.UpperBound</w:instrText>
            </w:r>
            <w:r w:rsidR="0081663F">
              <w:rPr>
                <w:rFonts w:ascii="Calibri" w:hAnsi="Calibri" w:cs="Calibri"/>
                <w:color w:val="0F0F0F"/>
              </w:rPr>
              <w:fldChar w:fldCharType="separate"/>
            </w:r>
            <w:r w:rsidR="000A165E">
              <w:rPr>
                <w:rFonts w:ascii="Calibri" w:hAnsi="Calibri" w:cs="Calibri"/>
                <w:color w:val="0F0F0F"/>
              </w:rPr>
              <w:t>1</w:t>
            </w:r>
            <w:r w:rsidR="0081663F">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 "</w:t>
            </w:r>
            <w:proofErr w:type="spellStart"/>
            <w:r>
              <w:rPr>
                <w:rFonts w:ascii="Calibri" w:hAnsi="Calibri" w:cs="Calibri"/>
                <w:color w:val="0F0F0F"/>
              </w:rPr>
              <w:t>Client</w:t>
            </w:r>
            <w:proofErr w:type="spellEnd"/>
            <w:r>
              <w:rPr>
                <w:rFonts w:ascii="Calibri" w:hAnsi="Calibri" w:cs="Calibri"/>
                <w:color w:val="0F0F0F"/>
              </w:rPr>
              <w:t xml:space="preserve"> (kind)" (de </w:t>
            </w:r>
            <w:proofErr w:type="spellStart"/>
            <w:r>
              <w:rPr>
                <w:rFonts w:ascii="Calibri" w:hAnsi="Calibri" w:cs="Calibri"/>
                <w:color w:val="0F0F0F"/>
              </w:rPr>
              <w:t>client</w:t>
            </w:r>
            <w:proofErr w:type="spellEnd"/>
            <w:r>
              <w:rPr>
                <w:rFonts w:ascii="Calibri" w:hAnsi="Calibri" w:cs="Calibri"/>
                <w:color w:val="0F0F0F"/>
              </w:rPr>
              <w:t xml:space="preserve"> betreft het (geboren) kind waarop het verzoek tot onderzoek betrekking heeft)</w:t>
            </w:r>
          </w:p>
          <w:p w:rsidR="000A165E" w:rsidRDefault="000A165E" w:rsidP="001F5BF5">
            <w:pPr>
              <w:rPr>
                <w:rFonts w:ascii="Calibri" w:hAnsi="Calibri" w:cs="Calibri"/>
                <w:color w:val="0F0F0F"/>
              </w:rPr>
            </w:pPr>
            <w:r>
              <w:rPr>
                <w:rFonts w:ascii="Calibri" w:hAnsi="Calibri" w:cs="Calibri"/>
                <w:color w:val="0F0F0F"/>
              </w:rPr>
              <w:t xml:space="preserve">- "Client (ongeboren kind)" (de </w:t>
            </w:r>
            <w:proofErr w:type="spellStart"/>
            <w:r>
              <w:rPr>
                <w:rFonts w:ascii="Calibri" w:hAnsi="Calibri" w:cs="Calibri"/>
                <w:color w:val="0F0F0F"/>
              </w:rPr>
              <w:t>client</w:t>
            </w:r>
            <w:proofErr w:type="spellEnd"/>
            <w:r>
              <w:rPr>
                <w:rFonts w:ascii="Calibri" w:hAnsi="Calibri" w:cs="Calibri"/>
                <w:color w:val="0F0F0F"/>
              </w:rPr>
              <w:t xml:space="preserve"> betreft het nog ongeboren kind waarop het verzoek tot onderzoek betrekking heeft)</w:t>
            </w:r>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835"/>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bookmarkEnd w:id="833"/>
      <w:tr w:rsidR="003661B9" w:rsidTr="003661B9">
        <w:trPr>
          <w:trHeight w:val="271"/>
          <w:tblHeader/>
        </w:trPr>
        <w:tc>
          <w:tcPr>
            <w:tcW w:w="2970" w:type="dxa"/>
            <w:tcBorders>
              <w:top w:val="nil"/>
              <w:left w:val="nil"/>
              <w:bottom w:val="nil"/>
              <w:right w:val="nil"/>
            </w:tcBorders>
          </w:tcPr>
          <w:p w:rsidR="003661B9" w:rsidRPr="003661B9" w:rsidRDefault="0081663F"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Element.Name</w:instrText>
            </w:r>
            <w:r w:rsidRPr="003661B9">
              <w:rPr>
                <w:rFonts w:ascii="Calibri" w:hAnsi="Calibri" w:cs="Calibri"/>
                <w:color w:val="0F0F0F"/>
              </w:rPr>
              <w:fldChar w:fldCharType="separate"/>
            </w:r>
            <w:r w:rsidR="003661B9" w:rsidRPr="003661B9">
              <w:rPr>
                <w:rFonts w:ascii="Calibri" w:hAnsi="Calibri" w:cs="Calibri"/>
                <w:color w:val="0F0F0F"/>
              </w:rPr>
              <w:t>ROL</w:t>
            </w:r>
            <w:r w:rsidRPr="003661B9">
              <w:rPr>
                <w:rFonts w:ascii="Calibri" w:hAnsi="Calibri" w:cs="Calibri"/>
                <w:color w:val="0F0F0F"/>
              </w:rPr>
              <w:fldChar w:fldCharType="end"/>
            </w:r>
            <w:r w:rsidR="003661B9" w:rsidRPr="003661B9">
              <w:rPr>
                <w:rFonts w:ascii="Calibri" w:hAnsi="Calibri" w:cs="Calibri"/>
                <w:color w:val="0F0F0F"/>
              </w:rPr>
              <w:t xml:space="preserve"> [</w:t>
            </w:r>
            <w:r w:rsidRPr="003661B9">
              <w:rPr>
                <w:rFonts w:ascii="Calibri" w:hAnsi="Calibri" w:cs="Calibri"/>
                <w:color w:val="0F0F0F"/>
              </w:rPr>
              <w:fldChar w:fldCharType="begin" w:fldLock="1"/>
            </w:r>
            <w:r w:rsidR="003661B9" w:rsidRPr="003661B9">
              <w:rPr>
                <w:rFonts w:ascii="Calibri" w:hAnsi="Calibri" w:cs="Calibri"/>
                <w:color w:val="0F0F0F"/>
              </w:rPr>
              <w:instrText>MERGEFIELD ConnSource.Cardinality</w:instrText>
            </w:r>
            <w:r w:rsidRPr="003661B9">
              <w:rPr>
                <w:rFonts w:ascii="Calibri" w:hAnsi="Calibri" w:cs="Calibri"/>
                <w:color w:val="0F0F0F"/>
              </w:rPr>
              <w:fldChar w:fldCharType="separate"/>
            </w:r>
            <w:r w:rsidR="003661B9" w:rsidRPr="003661B9">
              <w:rPr>
                <w:rFonts w:ascii="Calibri" w:hAnsi="Calibri" w:cs="Calibri"/>
                <w:color w:val="0F0F0F"/>
              </w:rPr>
              <w:t>1..*</w:t>
            </w:r>
            <w:r w:rsidRPr="003661B9">
              <w:rPr>
                <w:rFonts w:ascii="Calibri" w:hAnsi="Calibri" w:cs="Calibri"/>
                <w:color w:val="0F0F0F"/>
              </w:rPr>
              <w:fldChar w:fldCharType="end"/>
            </w:r>
            <w:r w:rsidR="003661B9" w:rsidRPr="003661B9">
              <w:rPr>
                <w:rFonts w:ascii="Calibri" w:hAnsi="Calibri" w:cs="Calibri"/>
                <w:color w:val="0F0F0F"/>
              </w:rPr>
              <w:t xml:space="preserve">] </w:t>
            </w:r>
          </w:p>
          <w:p w:rsidR="003661B9" w:rsidRPr="003661B9" w:rsidRDefault="003661B9" w:rsidP="001F3F01">
            <w:pPr>
              <w:rPr>
                <w:rFonts w:ascii="Calibri" w:hAnsi="Calibri" w:cs="Calibri"/>
                <w:color w:val="0F0F0F"/>
              </w:rPr>
            </w:pPr>
            <w:r w:rsidRPr="003661B9">
              <w:rPr>
                <w:rFonts w:ascii="Calibri" w:hAnsi="Calibri" w:cs="Calibri"/>
                <w:color w:val="0F0F0F"/>
              </w:rPr>
              <w:t xml:space="preserve"> </w:t>
            </w:r>
            <w:r w:rsidR="0081663F" w:rsidRPr="003661B9">
              <w:rPr>
                <w:rFonts w:ascii="Calibri" w:hAnsi="Calibri" w:cs="Calibri"/>
                <w:color w:val="0F0F0F"/>
              </w:rPr>
              <w:fldChar w:fldCharType="begin" w:fldLock="1"/>
            </w:r>
            <w:r w:rsidRPr="003661B9">
              <w:rPr>
                <w:rFonts w:ascii="Calibri" w:hAnsi="Calibri" w:cs="Calibri"/>
                <w:color w:val="0F0F0F"/>
              </w:rPr>
              <w:instrText>MERGEFIELD Connector.Name</w:instrText>
            </w:r>
            <w:r w:rsidR="0081663F" w:rsidRPr="003661B9">
              <w:rPr>
                <w:rFonts w:ascii="Calibri" w:hAnsi="Calibri" w:cs="Calibri"/>
                <w:color w:val="0F0F0F"/>
              </w:rPr>
              <w:fldChar w:fldCharType="separate"/>
            </w:r>
            <w:r w:rsidRPr="003661B9">
              <w:rPr>
                <w:rFonts w:ascii="Calibri" w:hAnsi="Calibri" w:cs="Calibri"/>
                <w:color w:val="0F0F0F"/>
              </w:rPr>
              <w:t>als gezaghebbende over</w:t>
            </w:r>
            <w:r w:rsidR="0081663F" w:rsidRPr="003661B9">
              <w:rPr>
                <w:rFonts w:ascii="Calibri" w:hAnsi="Calibri" w:cs="Calibri"/>
                <w:color w:val="0F0F0F"/>
              </w:rPr>
              <w:fldChar w:fldCharType="end"/>
            </w:r>
          </w:p>
          <w:p w:rsidR="003661B9" w:rsidRPr="003661B9" w:rsidRDefault="0081663F"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Element.Name</w:instrText>
            </w:r>
            <w:r w:rsidRPr="003661B9">
              <w:rPr>
                <w:rFonts w:ascii="Calibri" w:hAnsi="Calibri" w:cs="Calibri"/>
                <w:color w:val="0F0F0F"/>
              </w:rPr>
              <w:fldChar w:fldCharType="separate"/>
            </w:r>
            <w:r w:rsidR="003661B9" w:rsidRPr="003661B9">
              <w:rPr>
                <w:rFonts w:ascii="Calibri" w:hAnsi="Calibri" w:cs="Calibri"/>
                <w:color w:val="0F0F0F"/>
              </w:rPr>
              <w:t>ZAAKOBJECT</w:t>
            </w:r>
            <w:r w:rsidRPr="003661B9">
              <w:rPr>
                <w:rFonts w:ascii="Calibri" w:hAnsi="Calibri" w:cs="Calibri"/>
                <w:color w:val="0F0F0F"/>
              </w:rPr>
              <w:fldChar w:fldCharType="end"/>
            </w:r>
            <w:r w:rsidR="003661B9" w:rsidRPr="003661B9">
              <w:rPr>
                <w:rFonts w:ascii="Calibri" w:hAnsi="Calibri" w:cs="Calibri"/>
                <w:color w:val="0F0F0F"/>
              </w:rPr>
              <w:t xml:space="preserve"> [</w:t>
            </w:r>
            <w:r w:rsidRPr="003661B9">
              <w:rPr>
                <w:rFonts w:ascii="Calibri" w:hAnsi="Calibri" w:cs="Calibri"/>
                <w:color w:val="0F0F0F"/>
              </w:rPr>
              <w:fldChar w:fldCharType="begin" w:fldLock="1"/>
            </w:r>
            <w:r w:rsidR="003661B9" w:rsidRPr="003661B9">
              <w:rPr>
                <w:rFonts w:ascii="Calibri" w:hAnsi="Calibri" w:cs="Calibri"/>
                <w:color w:val="0F0F0F"/>
              </w:rPr>
              <w:instrText>MERGEFIELD ConnTarget.Cardinality</w:instrText>
            </w:r>
            <w:r w:rsidRPr="003661B9">
              <w:rPr>
                <w:rFonts w:ascii="Calibri" w:hAnsi="Calibri" w:cs="Calibri"/>
                <w:color w:val="0F0F0F"/>
              </w:rPr>
              <w:fldChar w:fldCharType="separate"/>
            </w:r>
            <w:r w:rsidR="003661B9" w:rsidRPr="003661B9">
              <w:rPr>
                <w:rFonts w:ascii="Calibri" w:hAnsi="Calibri" w:cs="Calibri"/>
                <w:color w:val="0F0F0F"/>
              </w:rPr>
              <w:t>0..*</w:t>
            </w:r>
            <w:r w:rsidRPr="003661B9">
              <w:rPr>
                <w:rFonts w:ascii="Calibri" w:hAnsi="Calibri" w:cs="Calibri"/>
                <w:color w:val="0F0F0F"/>
              </w:rPr>
              <w:fldChar w:fldCharType="end"/>
            </w:r>
            <w:r w:rsidR="003661B9" w:rsidRPr="003661B9">
              <w:rPr>
                <w:rFonts w:ascii="Calibri" w:hAnsi="Calibri" w:cs="Calibri"/>
                <w:color w:val="0F0F0F"/>
              </w:rPr>
              <w:t>]</w:t>
            </w:r>
          </w:p>
        </w:tc>
        <w:tc>
          <w:tcPr>
            <w:tcW w:w="6570" w:type="dxa"/>
            <w:tcBorders>
              <w:top w:val="nil"/>
              <w:left w:val="nil"/>
              <w:bottom w:val="nil"/>
              <w:right w:val="nil"/>
            </w:tcBorders>
          </w:tcPr>
          <w:p w:rsidR="003661B9" w:rsidRPr="003661B9" w:rsidRDefault="0081663F"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Connector.Notes</w:instrText>
            </w:r>
            <w:r w:rsidRPr="003661B9">
              <w:rPr>
                <w:rFonts w:ascii="Calibri" w:hAnsi="Calibri" w:cs="Calibri"/>
                <w:color w:val="0F0F0F"/>
              </w:rPr>
              <w:fldChar w:fldCharType="separate"/>
            </w:r>
            <w:r w:rsidR="003661B9" w:rsidRPr="003661B9">
              <w:rPr>
                <w:rFonts w:ascii="Calibri" w:hAnsi="Calibri" w:cs="Calibri"/>
                <w:color w:val="0F0F0F"/>
              </w:rPr>
              <w:t>Het kind waarover betrokkene gezaghebbende is.</w:t>
            </w:r>
            <w:r w:rsidRPr="003661B9">
              <w:rPr>
                <w:rFonts w:ascii="Calibri" w:hAnsi="Calibri" w:cs="Calibri"/>
                <w:color w:val="0F0F0F"/>
              </w:rPr>
              <w:fldChar w:fldCharType="end"/>
            </w:r>
          </w:p>
          <w:p w:rsidR="00A318ED" w:rsidRDefault="00A318ED" w:rsidP="00A318ED">
            <w:pPr>
              <w:rPr>
                <w:rFonts w:ascii="Calibri" w:hAnsi="Calibri" w:cs="Calibri"/>
                <w:u w:color="000000"/>
              </w:rPr>
            </w:pPr>
            <w:r w:rsidRPr="00DD00F4">
              <w:rPr>
                <w:rFonts w:ascii="Calibri" w:hAnsi="Calibri" w:cs="Calibri"/>
                <w:i/>
                <w:u w:color="000000"/>
              </w:rPr>
              <w:t>Regels</w:t>
            </w:r>
            <w:r>
              <w:rPr>
                <w:rFonts w:ascii="Calibri" w:hAnsi="Calibri" w:cs="Calibri"/>
                <w:u w:color="000000"/>
              </w:rPr>
              <w:t xml:space="preserve">: </w:t>
            </w:r>
          </w:p>
          <w:p w:rsidR="00CD74D5" w:rsidRDefault="00CD74D5" w:rsidP="00CD74D5">
            <w:pPr>
              <w:rPr>
                <w:rFonts w:ascii="Calibri" w:hAnsi="Calibri" w:cs="Calibri"/>
                <w:u w:color="000000"/>
              </w:rPr>
            </w:pPr>
            <w:r>
              <w:rPr>
                <w:rFonts w:ascii="Calibri" w:hAnsi="Calibri" w:cs="Calibri"/>
                <w:u w:color="000000"/>
              </w:rPr>
              <w:t xml:space="preserve">(1) Een BETROKKENE bij een ZAAK (Gemeente) </w:t>
            </w:r>
            <w:ins w:id="836" w:author="Arjan" w:date="2014-06-10T22:08:00Z">
              <w:r>
                <w:rPr>
                  <w:rFonts w:ascii="Calibri" w:hAnsi="Calibri" w:cs="Calibri"/>
                  <w:u w:color="000000"/>
                </w:rPr>
                <w:t xml:space="preserve">van het generieke zaaktype `Overwegen kinderbeschermingsmaatregel` </w:t>
              </w:r>
            </w:ins>
            <w:r>
              <w:rPr>
                <w:rFonts w:ascii="Calibri" w:hAnsi="Calibri" w:cs="Calibri"/>
                <w:u w:color="000000"/>
              </w:rPr>
              <w:t>in de (generieke) rol van “belanghebbende” heeft minimaal één gerelateerd ZAAKOBJECT (d.w.z. een gezaghebbende voert het gezag over minimaal één kind).</w:t>
            </w:r>
          </w:p>
          <w:p w:rsidR="00CD74D5" w:rsidRDefault="00CD74D5" w:rsidP="00CD74D5">
            <w:pPr>
              <w:rPr>
                <w:rFonts w:ascii="Calibri" w:hAnsi="Calibri" w:cs="Calibri"/>
                <w:u w:color="000000"/>
              </w:rPr>
            </w:pPr>
            <w:r>
              <w:rPr>
                <w:rFonts w:ascii="Calibri" w:hAnsi="Calibri" w:cs="Calibri"/>
                <w:u w:color="000000"/>
              </w:rPr>
              <w:t>(2) Een BETROKKENE bij een ZAAK (Gemeente) in een (generieke) rol ongelijk “belanghebbende” heeft geen gerelateerd ZAAKOBJECT (d.w.z. alleen gezaghebbende kennen relaties naar één of meer kinderen).</w:t>
            </w:r>
          </w:p>
          <w:p w:rsidR="00A318ED" w:rsidRDefault="00CD74D5" w:rsidP="00CD74D5">
            <w:pPr>
              <w:rPr>
                <w:rFonts w:ascii="Calibri" w:hAnsi="Calibri" w:cs="Calibri"/>
                <w:u w:color="000000"/>
              </w:rPr>
            </w:pPr>
            <w:r>
              <w:rPr>
                <w:rFonts w:ascii="Calibri" w:hAnsi="Calibri" w:cs="Calibri"/>
                <w:u w:color="000000"/>
              </w:rPr>
              <w:t xml:space="preserve">(3) Een ZAAKOBJECT bij een ZAAK (Gemeente) </w:t>
            </w:r>
            <w:ins w:id="837" w:author="Arjan" w:date="2014-06-10T22:13:00Z">
              <w:r>
                <w:rPr>
                  <w:rFonts w:ascii="Calibri" w:hAnsi="Calibri" w:cs="Calibri"/>
                  <w:u w:color="000000"/>
                </w:rPr>
                <w:t xml:space="preserve">(van het generieke zaaktype `Overwegen kinderbeschermingsmaatregel`) </w:t>
              </w:r>
            </w:ins>
            <w:r>
              <w:rPr>
                <w:rFonts w:ascii="Calibri" w:hAnsi="Calibri" w:cs="Calibri"/>
                <w:u w:color="000000"/>
              </w:rPr>
              <w:t>met een ‘</w:t>
            </w:r>
            <w:proofErr w:type="spellStart"/>
            <w:r>
              <w:rPr>
                <w:rFonts w:ascii="Calibri" w:hAnsi="Calibri" w:cs="Calibri"/>
                <w:u w:color="000000"/>
              </w:rPr>
              <w:t>Relatie-omschrijving</w:t>
            </w:r>
            <w:proofErr w:type="spellEnd"/>
            <w:r>
              <w:rPr>
                <w:rFonts w:ascii="Calibri" w:hAnsi="Calibri" w:cs="Calibri"/>
                <w:u w:color="000000"/>
              </w:rPr>
              <w:t>’ gelijk “</w:t>
            </w:r>
            <w:proofErr w:type="spellStart"/>
            <w:r>
              <w:rPr>
                <w:rFonts w:ascii="Calibri" w:hAnsi="Calibri" w:cs="Calibri"/>
                <w:u w:color="000000"/>
              </w:rPr>
              <w:t>Client</w:t>
            </w:r>
            <w:proofErr w:type="spellEnd"/>
            <w:r>
              <w:rPr>
                <w:rFonts w:ascii="Calibri" w:hAnsi="Calibri" w:cs="Calibri"/>
                <w:u w:color="000000"/>
              </w:rPr>
              <w:t xml:space="preserve"> (ongeboren kind)” heeft slechts één relatie naar een BETROKKENE bij dezelfde ZAAK (Gemeente) in de (generieke) rol van “belanghebbende” en deze heeft als ‘Rolomschrijving’: “moeder” (d.w.z. bij een </w:t>
            </w:r>
            <w:proofErr w:type="spellStart"/>
            <w:r>
              <w:rPr>
                <w:rFonts w:ascii="Calibri" w:hAnsi="Calibri" w:cs="Calibri"/>
                <w:u w:color="000000"/>
              </w:rPr>
              <w:t>client</w:t>
            </w:r>
            <w:proofErr w:type="spellEnd"/>
            <w:r>
              <w:rPr>
                <w:rFonts w:ascii="Calibri" w:hAnsi="Calibri" w:cs="Calibri"/>
                <w:u w:color="000000"/>
              </w:rPr>
              <w:t xml:space="preserve"> zijnde een ongeboren kind is er maar één gezaghebbende: de moeder).</w:t>
            </w:r>
            <w:r w:rsidR="00A318ED">
              <w:rPr>
                <w:rFonts w:ascii="Calibri" w:hAnsi="Calibri" w:cs="Calibri"/>
                <w:u w:color="000000"/>
              </w:rPr>
              <w:t xml:space="preserve">   </w:t>
            </w:r>
          </w:p>
          <w:p w:rsidR="00A318ED" w:rsidRDefault="00A318ED" w:rsidP="00A318ED">
            <w:pPr>
              <w:rPr>
                <w:rFonts w:ascii="Calibri" w:hAnsi="Calibri" w:cs="Calibri"/>
                <w:u w:color="000000"/>
              </w:rPr>
            </w:pPr>
            <w:r w:rsidRPr="00DD00F4">
              <w:rPr>
                <w:rFonts w:ascii="Calibri" w:hAnsi="Calibri" w:cs="Calibri"/>
                <w:i/>
                <w:u w:color="000000"/>
              </w:rPr>
              <w:t>Toelichting</w:t>
            </w:r>
            <w:r>
              <w:rPr>
                <w:rFonts w:ascii="Calibri" w:hAnsi="Calibri" w:cs="Calibri"/>
                <w:u w:color="000000"/>
              </w:rPr>
              <w:t xml:space="preserve">: </w:t>
            </w:r>
          </w:p>
          <w:p w:rsidR="003661B9" w:rsidRPr="003661B9" w:rsidRDefault="00A318ED" w:rsidP="00A318ED">
            <w:pPr>
              <w:rPr>
                <w:rFonts w:ascii="Calibri" w:hAnsi="Calibri" w:cs="Calibri"/>
                <w:color w:val="0F0F0F"/>
              </w:rPr>
            </w:pPr>
            <w:r>
              <w:rPr>
                <w:rFonts w:ascii="Calibri" w:hAnsi="Calibri" w:cs="Calibri"/>
                <w:u w:color="000000"/>
              </w:rPr>
              <w:t>Met deze relatie wordt voor elke gezaghebbende (als belanghebbende bij de ‘gemeentelijke onderzoekszaak’) geduid voor welke kinderen (waarop het onderzoek betrekking heeft) het gezag geldt.  Per gezaghebbende per kind wordt, met de relatieklasse INFORMERING, geduid of de desbetreffende gezaghebbende geïnformeerd is over het doen van een verzoek tot onderzoek voor het desbetreffende kind.</w:t>
            </w:r>
          </w:p>
        </w:tc>
        <w:tc>
          <w:tcPr>
            <w:tcW w:w="1350" w:type="dxa"/>
            <w:tcBorders>
              <w:top w:val="nil"/>
              <w:left w:val="nil"/>
              <w:bottom w:val="nil"/>
              <w:right w:val="nil"/>
            </w:tcBorders>
          </w:tcPr>
          <w:p w:rsidR="003661B9" w:rsidRPr="003661B9" w:rsidRDefault="003661B9" w:rsidP="001F3F01">
            <w:pPr>
              <w:rPr>
                <w:rFonts w:ascii="Calibri" w:hAnsi="Calibri" w:cs="Calibri"/>
                <w:color w:val="0F0F0F"/>
              </w:rPr>
            </w:pPr>
            <w:r w:rsidRPr="003661B9">
              <w:rPr>
                <w:rFonts w:ascii="Calibri" w:hAnsi="Calibri" w:cs="Calibri"/>
                <w:color w:val="0F0F0F"/>
              </w:rPr>
              <w:t>KING (CORV)</w:t>
            </w:r>
          </w:p>
        </w:tc>
        <w:tc>
          <w:tcPr>
            <w:tcW w:w="2250" w:type="dxa"/>
            <w:tcBorders>
              <w:top w:val="nil"/>
              <w:left w:val="nil"/>
              <w:bottom w:val="nil"/>
              <w:right w:val="nil"/>
            </w:tcBorders>
          </w:tcPr>
          <w:p w:rsidR="003661B9" w:rsidRPr="003661B9" w:rsidRDefault="0081663F"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Connector.Alias</w:instrText>
            </w:r>
            <w:r w:rsidRPr="003661B9">
              <w:rPr>
                <w:rFonts w:ascii="Calibri" w:hAnsi="Calibri" w:cs="Calibri"/>
                <w:color w:val="0F0F0F"/>
              </w:rPr>
              <w:fldChar w:fldCharType="end"/>
            </w:r>
          </w:p>
        </w:tc>
      </w:tr>
    </w:tbl>
    <w:p w:rsidR="000A165E" w:rsidRDefault="000A165E" w:rsidP="000A165E">
      <w:pPr>
        <w:rPr>
          <w:rFonts w:ascii="Calibri" w:hAnsi="Calibri" w:cs="Calibri"/>
        </w:rPr>
      </w:pPr>
    </w:p>
    <w:bookmarkStart w:id="838" w:name="BKM_0B311F91_B967_46d0_BAE5_6C3795F99A89"/>
    <w:p w:rsidR="000A165E" w:rsidRDefault="0081663F"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839" w:name="_Toc392157302"/>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ZAAKTYPE</w:t>
      </w:r>
      <w:bookmarkEnd w:id="839"/>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tblPr>
      <w:tblGrid>
        <w:gridCol w:w="1260"/>
        <w:gridCol w:w="2610"/>
        <w:gridCol w:w="1260"/>
        <w:gridCol w:w="1170"/>
        <w:gridCol w:w="1800"/>
        <w:gridCol w:w="5040"/>
      </w:tblGrid>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rsidTr="001F5BF5">
        <w:tc>
          <w:tcPr>
            <w:tcW w:w="126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rsidR="000A165E" w:rsidRDefault="000A165E" w:rsidP="001F5BF5">
            <w:pPr>
              <w:rPr>
                <w:rFonts w:ascii="Calibri" w:hAnsi="Calibri" w:cs="Calibri"/>
                <w:color w:val="0F0F0F"/>
              </w:rPr>
            </w:pPr>
            <w:proofErr w:type="spellStart"/>
            <w:r>
              <w:rPr>
                <w:rFonts w:ascii="Calibri" w:hAnsi="Calibri" w:cs="Calibri"/>
                <w:b/>
                <w:bCs/>
                <w:color w:val="0F0F0F"/>
              </w:rPr>
              <w:t>Mnemonic</w:t>
            </w:r>
            <w:proofErr w:type="spellEnd"/>
            <w:r>
              <w:rPr>
                <w:rFonts w:ascii="Calibri" w:hAnsi="Calibri" w:cs="Calibri"/>
                <w:b/>
                <w:bCs/>
                <w:color w:val="0F0F0F"/>
              </w:rPr>
              <w:t>:</w:t>
            </w:r>
          </w:p>
        </w:tc>
        <w:tc>
          <w:tcPr>
            <w:tcW w:w="11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ZKT</w:t>
            </w:r>
            <w:r>
              <w:fldChar w:fldCharType="end"/>
            </w:r>
          </w:p>
        </w:tc>
        <w:tc>
          <w:tcPr>
            <w:tcW w:w="180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rsidR="000A165E" w:rsidRDefault="000A165E" w:rsidP="001F5BF5">
            <w:pPr>
              <w:rPr>
                <w:rFonts w:ascii="Calibri" w:hAnsi="Calibri" w:cs="Calibri"/>
                <w:color w:val="0F0F0F"/>
              </w:rPr>
            </w:pPr>
          </w:p>
        </w:tc>
      </w:tr>
      <w:tr w:rsidR="000A165E" w:rsidTr="001F5BF5">
        <w:trPr>
          <w:trHeight w:val="242"/>
        </w:trPr>
        <w:tc>
          <w:tcPr>
            <w:tcW w:w="12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rsidR="000A165E" w:rsidRDefault="000A165E" w:rsidP="001F5BF5">
            <w:pPr>
              <w:rPr>
                <w:rFonts w:ascii="Calibri" w:hAnsi="Calibri" w:cs="Calibri"/>
                <w:color w:val="0F0F0F"/>
              </w:rPr>
            </w:pPr>
          </w:p>
        </w:tc>
      </w:tr>
    </w:tbl>
    <w:p w:rsidR="000A165E" w:rsidRDefault="000A165E" w:rsidP="000A165E">
      <w:pPr>
        <w:rPr>
          <w:rFonts w:ascii="Calibri" w:hAnsi="Calibri" w:cs="Calibri"/>
          <w:b/>
          <w:bCs/>
          <w:color w:val="0F0F0F"/>
          <w:sz w:val="22"/>
          <w:szCs w:val="22"/>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tblPr>
      <w:tblGrid>
        <w:gridCol w:w="1710"/>
        <w:gridCol w:w="4050"/>
        <w:gridCol w:w="990"/>
        <w:gridCol w:w="1260"/>
        <w:gridCol w:w="1620"/>
        <w:gridCol w:w="2160"/>
        <w:gridCol w:w="1350"/>
      </w:tblGrid>
      <w:tr w:rsidR="000A165E" w:rsidTr="001F5BF5">
        <w:tc>
          <w:tcPr>
            <w:tcW w:w="171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sz w:val="22"/>
                <w:szCs w:val="22"/>
              </w:rPr>
              <w:lastRenderedPageBreak/>
              <w:t xml:space="preserve"> </w:t>
            </w:r>
            <w:bookmarkStart w:id="840" w:name="BKM_6BBF8479_0FC8_4fff_9464_533ED90E85C8"/>
            <w:r>
              <w:rPr>
                <w:rFonts w:ascii="Calibri" w:hAnsi="Calibri" w:cs="Calibri"/>
                <w:b/>
                <w:bCs/>
                <w:color w:val="0F0F0F"/>
              </w:rPr>
              <w:t>Naam</w:t>
            </w:r>
          </w:p>
        </w:tc>
        <w:tc>
          <w:tcPr>
            <w:tcW w:w="40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Kardinaliteit</w:t>
            </w:r>
            <w:proofErr w:type="spellEnd"/>
          </w:p>
        </w:tc>
        <w:tc>
          <w:tcPr>
            <w:tcW w:w="162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XML-tag</w:t>
            </w:r>
          </w:p>
        </w:tc>
      </w:tr>
      <w:tr w:rsidR="000A165E" w:rsidTr="001F5BF5">
        <w:tc>
          <w:tcPr>
            <w:tcW w:w="171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Zaaktype-omschrijving generiek</w:t>
            </w:r>
            <w:r>
              <w:fldChar w:fldCharType="end"/>
            </w:r>
          </w:p>
        </w:tc>
        <w:tc>
          <w:tcPr>
            <w:tcW w:w="40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rsidR="000A165E" w:rsidRDefault="000A165E" w:rsidP="001F5BF5">
            <w:pPr>
              <w:rPr>
                <w:rFonts w:ascii="Calibri" w:hAnsi="Calibri" w:cs="Calibri"/>
                <w:color w:val="0F0F0F"/>
              </w:rPr>
            </w:pPr>
          </w:p>
          <w:p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rsidR="000A165E" w:rsidRDefault="000A165E" w:rsidP="001F5BF5">
            <w:pPr>
              <w:rPr>
                <w:ins w:id="841" w:author="Arjan" w:date="2014-06-10T16:44:00Z"/>
                <w:rFonts w:ascii="Calibri" w:hAnsi="Calibri" w:cs="Calibri"/>
                <w:color w:val="0F0F0F"/>
              </w:rPr>
            </w:pPr>
            <w:r>
              <w:rPr>
                <w:rFonts w:ascii="Calibri" w:hAnsi="Calibri" w:cs="Calibri"/>
                <w:color w:val="0F0F0F"/>
              </w:rPr>
              <w:t>- "Overwegen kinderbeschermingsmaatregel"</w:t>
            </w:r>
          </w:p>
          <w:p w:rsidR="00F76614" w:rsidRDefault="00F76614" w:rsidP="001F5BF5">
            <w:pPr>
              <w:rPr>
                <w:rFonts w:ascii="Calibri" w:hAnsi="Calibri" w:cs="Calibri"/>
                <w:color w:val="0F0F0F"/>
              </w:rPr>
            </w:pPr>
            <w:ins w:id="842" w:author="Arjan" w:date="2014-06-10T16:44:00Z">
              <w:r>
                <w:rPr>
                  <w:rFonts w:ascii="Calibri" w:hAnsi="Calibri" w:cs="Calibri"/>
                  <w:color w:val="0F0F0F"/>
                </w:rPr>
                <w:t>- “Signaal behandelen”</w:t>
              </w:r>
            </w:ins>
          </w:p>
        </w:tc>
        <w:tc>
          <w:tcPr>
            <w:tcW w:w="1350" w:type="dxa"/>
            <w:tcBorders>
              <w:top w:val="nil"/>
              <w:left w:val="nil"/>
              <w:bottom w:val="nil"/>
              <w:right w:val="nil"/>
            </w:tcBorders>
          </w:tcPr>
          <w:p w:rsidR="000A165E" w:rsidRDefault="0081663F"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omschrijvingGeneriek</w:t>
            </w:r>
            <w:r>
              <w:fldChar w:fldCharType="end"/>
            </w:r>
          </w:p>
        </w:tc>
        <w:bookmarkEnd w:id="840"/>
      </w:tr>
    </w:tbl>
    <w:p w:rsidR="000A165E" w:rsidRDefault="000A165E" w:rsidP="000A165E">
      <w:pPr>
        <w:rPr>
          <w:rFonts w:ascii="Calibri" w:hAnsi="Calibri" w:cs="Calibri"/>
        </w:rPr>
      </w:pPr>
    </w:p>
    <w:p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tblPr>
      <w:tblGrid>
        <w:gridCol w:w="2970"/>
        <w:gridCol w:w="6570"/>
        <w:gridCol w:w="1350"/>
        <w:gridCol w:w="2250"/>
      </w:tblGrid>
      <w:tr w:rsidR="000A165E" w:rsidTr="001F5BF5">
        <w:trPr>
          <w:trHeight w:val="271"/>
          <w:tblHeader/>
        </w:trPr>
        <w:tc>
          <w:tcPr>
            <w:tcW w:w="29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 xml:space="preserve">Relatienaam met </w:t>
            </w:r>
            <w:proofErr w:type="spellStart"/>
            <w:r>
              <w:rPr>
                <w:rFonts w:ascii="Calibri" w:hAnsi="Calibri" w:cs="Calibri"/>
                <w:b/>
                <w:bCs/>
                <w:color w:val="0F0F0F"/>
              </w:rPr>
              <w:t>kardinaliteiten</w:t>
            </w:r>
            <w:proofErr w:type="spellEnd"/>
          </w:p>
        </w:tc>
        <w:tc>
          <w:tcPr>
            <w:tcW w:w="657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rsidR="000A165E" w:rsidRDefault="000A165E" w:rsidP="001F5BF5">
            <w:pPr>
              <w:rPr>
                <w:rFonts w:ascii="Calibri" w:hAnsi="Calibri" w:cs="Calibri"/>
                <w:b/>
                <w:bCs/>
                <w:color w:val="0F0F0F"/>
              </w:rPr>
            </w:pPr>
            <w:proofErr w:type="spellStart"/>
            <w:r>
              <w:rPr>
                <w:rFonts w:ascii="Calibri" w:hAnsi="Calibri" w:cs="Calibri"/>
                <w:b/>
                <w:bCs/>
                <w:color w:val="0F0F0F"/>
              </w:rPr>
              <w:t>XML-tag</w:t>
            </w:r>
            <w:proofErr w:type="spellEnd"/>
            <w:r>
              <w:rPr>
                <w:rFonts w:ascii="Calibri" w:hAnsi="Calibri" w:cs="Calibri"/>
                <w:b/>
                <w:bCs/>
                <w:color w:val="0F0F0F"/>
              </w:rPr>
              <w:t xml:space="preserve"> / </w:t>
            </w:r>
            <w:proofErr w:type="spellStart"/>
            <w:r>
              <w:rPr>
                <w:rFonts w:ascii="Calibri" w:hAnsi="Calibri" w:cs="Calibri"/>
                <w:b/>
                <w:bCs/>
                <w:color w:val="0F0F0F"/>
              </w:rPr>
              <w:t>Mnemonic</w:t>
            </w:r>
            <w:proofErr w:type="spellEnd"/>
          </w:p>
        </w:tc>
      </w:tr>
      <w:tr w:rsidR="000A165E" w:rsidTr="001F5BF5">
        <w:trPr>
          <w:trHeight w:val="271"/>
          <w:tblHeader/>
        </w:trPr>
        <w:tc>
          <w:tcPr>
            <w:tcW w:w="2970" w:type="dxa"/>
            <w:tcBorders>
              <w:top w:val="nil"/>
              <w:left w:val="nil"/>
              <w:bottom w:val="nil"/>
              <w:right w:val="nil"/>
            </w:tcBorders>
          </w:tcPr>
          <w:p w:rsidR="000A165E" w:rsidRDefault="0081663F"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 (gemeente)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rsidR="000A165E" w:rsidRDefault="000A165E" w:rsidP="001F5BF5">
            <w:pPr>
              <w:rPr>
                <w:rFonts w:ascii="Calibri" w:hAnsi="Calibri" w:cs="Calibri"/>
                <w:b/>
                <w:bCs/>
                <w:color w:val="0F0F0F"/>
              </w:rPr>
            </w:pPr>
            <w:r>
              <w:rPr>
                <w:rFonts w:ascii="Calibri" w:hAnsi="Calibri" w:cs="Calibri"/>
              </w:rPr>
              <w:t xml:space="preserve"> </w:t>
            </w:r>
            <w:r w:rsidR="0081663F">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81663F">
              <w:rPr>
                <w:rFonts w:ascii="Calibri" w:hAnsi="Calibri" w:cs="Calibri"/>
              </w:rPr>
              <w:fldChar w:fldCharType="separate"/>
            </w:r>
            <w:r>
              <w:rPr>
                <w:rFonts w:ascii="Calibri" w:hAnsi="Calibri" w:cs="Calibri"/>
                <w:color w:val="0F0F0F"/>
              </w:rPr>
              <w:t>is van</w:t>
            </w:r>
            <w:r w:rsidR="0081663F">
              <w:rPr>
                <w:rFonts w:ascii="Calibri" w:hAnsi="Calibri" w:cs="Calibri"/>
              </w:rPr>
              <w:fldChar w:fldCharType="end"/>
            </w:r>
          </w:p>
          <w:p w:rsidR="000A165E" w:rsidRDefault="0081663F"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rsidR="000A165E" w:rsidRDefault="0081663F"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rsidR="000A165E" w:rsidRDefault="000A165E" w:rsidP="001F5BF5">
            <w:pPr>
              <w:rPr>
                <w:rFonts w:ascii="Calibri" w:hAnsi="Calibri" w:cs="Calibri"/>
                <w:u w:color="000000"/>
              </w:rPr>
            </w:pPr>
          </w:p>
          <w:p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rsidR="000A165E" w:rsidRDefault="0081663F"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385"/>
      <w:bookmarkEnd w:id="386"/>
      <w:bookmarkEnd w:id="838"/>
    </w:tbl>
    <w:p w:rsidR="006A425E" w:rsidRDefault="006A425E" w:rsidP="004F75A6"/>
    <w:p w:rsidR="00B36E25" w:rsidRDefault="00B36E25" w:rsidP="004F75A6"/>
    <w:p w:rsidR="00A3482E" w:rsidRPr="001C1C41" w:rsidRDefault="00A3482E" w:rsidP="004F75A6"/>
    <w:p w:rsidR="006A425E" w:rsidRDefault="006A425E" w:rsidP="004F75A6">
      <w:pPr>
        <w:sectPr w:rsidR="006A425E" w:rsidSect="006A425E">
          <w:pgSz w:w="16840" w:h="11900" w:orient="landscape" w:code="9"/>
          <w:pgMar w:top="1418" w:right="1985" w:bottom="993" w:left="1077" w:header="709" w:footer="709" w:gutter="0"/>
          <w:cols w:space="708"/>
          <w:docGrid w:linePitch="245"/>
        </w:sectPr>
      </w:pPr>
    </w:p>
    <w:p w:rsidR="00424B9C" w:rsidRDefault="00424B9C" w:rsidP="004F75A6"/>
    <w:p w:rsidR="00141F7B" w:rsidRDefault="00590B41">
      <w:pPr>
        <w:spacing w:line="240" w:lineRule="auto"/>
        <w:contextualSpacing w:val="0"/>
      </w:pPr>
      <w:r>
        <w:rPr>
          <w:noProof/>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81663F" w:rsidP="004F6D38">
      <w:pPr>
        <w:spacing w:line="240" w:lineRule="auto"/>
        <w:contextualSpacing w:val="0"/>
      </w:pPr>
      <w:permStart w:id="0" w:edGrp="everyone"/>
      <w:r w:rsidRPr="0081663F">
        <w:rPr>
          <w:noProof/>
          <w:lang w:val="en-US" w:eastAsia="en-US"/>
        </w:rPr>
        <w:pict>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BwuNZbkAIAAIQFAAAOAAAAAAAAAAAAAAAAAC4CAABkcnMvZTJvRG9jLnht&#10;bFBLAQItABQABgAIAAAAIQBYlhpn4gAAAAwBAAAPAAAAAAAAAAAAAAAAAOoEAABkcnMvZG93bnJl&#10;di54bWxQSwUGAAAAAAQABADzAAAA+QUAAAAA&#10;" filled="f" stroked="f" strokeweight=".5pt">
            <v:path arrowok="t"/>
            <v:textbox>
              <w:txbxContent>
                <w:sdt>
                  <w:sdtPr>
                    <w:id w:val="29568119"/>
                    <w:lock w:val="sdtLocked"/>
                  </w:sdtPr>
                  <w:sdtContent>
                    <w:p w:rsidR="008558E1" w:rsidRPr="0014572A" w:rsidRDefault="008558E1" w:rsidP="0014572A">
                      <w:pPr>
                        <w:pStyle w:val="K12-adresgegevens"/>
                      </w:pPr>
                      <w:r w:rsidRPr="0014572A">
                        <w:t xml:space="preserve">KWALITEITSINSTITUUT </w:t>
                      </w:r>
                    </w:p>
                    <w:p w:rsidR="008558E1" w:rsidRPr="0014572A" w:rsidRDefault="008558E1" w:rsidP="0014572A">
                      <w:pPr>
                        <w:pStyle w:val="K12-adresgegevens"/>
                      </w:pPr>
                      <w:r w:rsidRPr="0014572A">
                        <w:t>NEDERLANDSE GEMEENTEN</w:t>
                      </w:r>
                    </w:p>
                    <w:p w:rsidR="008558E1" w:rsidRPr="0014572A" w:rsidRDefault="008558E1" w:rsidP="0014572A">
                      <w:pPr>
                        <w:pStyle w:val="K12-adresgegevens"/>
                      </w:pPr>
                    </w:p>
                    <w:p w:rsidR="008558E1" w:rsidRPr="0014572A" w:rsidRDefault="008558E1" w:rsidP="0014572A">
                      <w:pPr>
                        <w:pStyle w:val="K12-adresgegevens"/>
                      </w:pPr>
                      <w:r w:rsidRPr="0014572A">
                        <w:t>NASSAULAAN 12</w:t>
                      </w:r>
                    </w:p>
                    <w:p w:rsidR="008558E1" w:rsidRPr="0014572A" w:rsidRDefault="008558E1" w:rsidP="0014572A">
                      <w:pPr>
                        <w:pStyle w:val="K12-adresgegevens"/>
                      </w:pPr>
                      <w:r w:rsidRPr="0014572A">
                        <w:t>2514 JS  DEN HAAG</w:t>
                      </w:r>
                    </w:p>
                    <w:p w:rsidR="008558E1" w:rsidRPr="0014572A" w:rsidRDefault="008558E1" w:rsidP="0014572A">
                      <w:pPr>
                        <w:pStyle w:val="K12-adresgegevens"/>
                      </w:pPr>
                    </w:p>
                    <w:p w:rsidR="008558E1" w:rsidRPr="0014572A" w:rsidRDefault="008558E1" w:rsidP="0014572A">
                      <w:pPr>
                        <w:pStyle w:val="K12-adresgegevens"/>
                      </w:pPr>
                      <w:r w:rsidRPr="0014572A">
                        <w:t>POSTBUS 30435</w:t>
                      </w:r>
                    </w:p>
                    <w:p w:rsidR="008558E1" w:rsidRPr="0014572A" w:rsidRDefault="008558E1" w:rsidP="0014572A">
                      <w:pPr>
                        <w:pStyle w:val="K12-adresgegevens"/>
                      </w:pPr>
                      <w:r w:rsidRPr="0014572A">
                        <w:t>2500 GK  DEN HAAG</w:t>
                      </w:r>
                    </w:p>
                    <w:p w:rsidR="008558E1" w:rsidRPr="0014572A" w:rsidRDefault="008558E1" w:rsidP="0014572A">
                      <w:pPr>
                        <w:pStyle w:val="K12-adresgegevens"/>
                      </w:pPr>
                    </w:p>
                    <w:p w:rsidR="008558E1" w:rsidRPr="0014572A" w:rsidRDefault="008558E1" w:rsidP="0014572A">
                      <w:pPr>
                        <w:pStyle w:val="K12-adresgegevens"/>
                      </w:pPr>
                      <w:r w:rsidRPr="0014572A">
                        <w:t>T 070 373 80 08</w:t>
                      </w:r>
                    </w:p>
                    <w:p w:rsidR="008558E1" w:rsidRPr="00F175A3" w:rsidRDefault="008558E1" w:rsidP="0014572A">
                      <w:pPr>
                        <w:pStyle w:val="K12-adresgegevens"/>
                        <w:rPr>
                          <w:lang w:val="en-GB"/>
                        </w:rPr>
                      </w:pPr>
                      <w:r w:rsidRPr="00F175A3">
                        <w:rPr>
                          <w:lang w:val="en-GB"/>
                        </w:rPr>
                        <w:t>F 070 363 56 82</w:t>
                      </w:r>
                    </w:p>
                    <w:p w:rsidR="008558E1" w:rsidRPr="00F175A3" w:rsidRDefault="008558E1" w:rsidP="0014572A">
                      <w:pPr>
                        <w:pStyle w:val="K12-adresgegevens"/>
                        <w:rPr>
                          <w:lang w:val="en-GB"/>
                        </w:rPr>
                      </w:pPr>
                    </w:p>
                    <w:p w:rsidR="008558E1" w:rsidRPr="00F175A3" w:rsidRDefault="008558E1" w:rsidP="0014572A">
                      <w:pPr>
                        <w:pStyle w:val="K12-adresgegevens"/>
                        <w:rPr>
                          <w:lang w:val="en-GB"/>
                        </w:rPr>
                      </w:pPr>
                      <w:r w:rsidRPr="00F175A3">
                        <w:rPr>
                          <w:lang w:val="en-GB"/>
                        </w:rPr>
                        <w:t>INFO@KINGGEMEENTEN.NL</w:t>
                      </w:r>
                    </w:p>
                    <w:p w:rsidR="008558E1" w:rsidRPr="00F175A3" w:rsidRDefault="008558E1" w:rsidP="0014572A">
                      <w:pPr>
                        <w:pStyle w:val="K12-adresgegevens"/>
                        <w:rPr>
                          <w:lang w:val="en-GB"/>
                        </w:rPr>
                      </w:pPr>
                      <w:r w:rsidRPr="00F175A3">
                        <w:rPr>
                          <w:lang w:val="en-GB"/>
                        </w:rPr>
                        <w:t>WWW.KINGGEMEENTEN.NL</w:t>
                      </w:r>
                    </w:p>
                  </w:sdtContent>
                </w:sdt>
              </w:txbxContent>
            </v:textbox>
            <w10:wrap anchorx="page" anchory="page"/>
            <w10:anchorlock/>
          </v:shape>
        </w:pict>
      </w:r>
      <w:permEnd w:id="0"/>
    </w:p>
    <w:sectPr w:rsidR="00B07821" w:rsidRPr="004F6D38" w:rsidSect="006A425E">
      <w:pgSz w:w="11900" w:h="16840" w:code="9"/>
      <w:pgMar w:top="1985" w:right="1418" w:bottom="1077"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06" w:author="Arjan" w:date="2014-06-18T12:07:00Z" w:initials="AK">
    <w:p w:rsidR="009F4595" w:rsidRDefault="009F4595">
      <w:pPr>
        <w:pStyle w:val="Tekstopmerking"/>
      </w:pPr>
      <w:r>
        <w:rPr>
          <w:rStyle w:val="Verwijzingopmerking"/>
        </w:rPr>
        <w:annotationRef/>
      </w:r>
      <w:r>
        <w:t>Rollen uit de ‘Codelijst Rollen Partij’ van JZXML afkomstig</w:t>
      </w:r>
    </w:p>
  </w:comment>
  <w:comment w:id="558" w:author="Arjan" w:date="2014-06-18T12:06:00Z" w:initials="AK">
    <w:p w:rsidR="009F4595" w:rsidRDefault="009F4595">
      <w:pPr>
        <w:pStyle w:val="Tekstopmerking"/>
      </w:pPr>
      <w:r>
        <w:rPr>
          <w:rStyle w:val="Verwijzingopmerking"/>
        </w:rPr>
        <w:annotationRef/>
      </w:r>
      <w:r>
        <w:t>Uit de ‘Codelijst Rollen Partij’ van JZXML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EB4" w:rsidRDefault="00F51EB4" w:rsidP="00A14B69">
      <w:r>
        <w:separator/>
      </w:r>
    </w:p>
  </w:endnote>
  <w:endnote w:type="continuationSeparator" w:id="0">
    <w:p w:rsidR="00F51EB4" w:rsidRDefault="00F51EB4"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A14B69">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1663F" w:rsidP="006C0403">
    <w:pPr>
      <w:pStyle w:val="Voettekst"/>
      <w:tabs>
        <w:tab w:val="clear" w:pos="4153"/>
        <w:tab w:val="clear" w:pos="8306"/>
        <w:tab w:val="center" w:pos="4820"/>
        <w:tab w:val="right" w:pos="9743"/>
      </w:tabs>
      <w:jc w:val="center"/>
    </w:pPr>
    <w:fldSimple w:instr=" PAGE   \* MERGEFORMAT ">
      <w:r w:rsidR="00060AC4">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A14B6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EB4" w:rsidRPr="00F6587D" w:rsidRDefault="00F51EB4" w:rsidP="00A14B69">
      <w:pPr>
        <w:rPr>
          <w:color w:val="D10074"/>
        </w:rPr>
      </w:pPr>
      <w:r>
        <w:separator/>
      </w:r>
    </w:p>
  </w:footnote>
  <w:footnote w:type="continuationSeparator" w:id="0">
    <w:p w:rsidR="00F51EB4" w:rsidRDefault="00F51EB4" w:rsidP="00A14B69">
      <w:r>
        <w:continuationSeparator/>
      </w:r>
    </w:p>
  </w:footnote>
  <w:footnote w:id="1">
    <w:p w:rsidR="008558E1" w:rsidRPr="00D04DD8" w:rsidRDefault="008558E1" w:rsidP="00C950BC">
      <w:pPr>
        <w:rPr>
          <w:rStyle w:val="Voetnootmarkering"/>
          <w:sz w:val="20"/>
          <w:szCs w:val="20"/>
        </w:rPr>
      </w:pPr>
      <w:r w:rsidRPr="00D04DD8">
        <w:rPr>
          <w:rStyle w:val="Voetnootmarkering"/>
          <w:sz w:val="20"/>
          <w:szCs w:val="20"/>
        </w:rPr>
        <w:t xml:space="preserve">1 </w:t>
      </w:r>
      <w:r w:rsidRPr="000212EF">
        <w:rPr>
          <w:rStyle w:val="Voetnootmarkering"/>
          <w:rFonts w:asciiTheme="majorHAnsi" w:hAnsiTheme="majorHAnsi"/>
        </w:rPr>
        <w:t xml:space="preserve"> </w:t>
      </w:r>
      <w:r w:rsidRPr="000212EF">
        <w:rPr>
          <w:sz w:val="16"/>
          <w:szCs w:val="16"/>
        </w:rPr>
        <w:t>zie de aanzet tot de uitwerking van dit zaaktype</w:t>
      </w:r>
    </w:p>
  </w:footnote>
  <w:footnote w:id="2">
    <w:p w:rsidR="008558E1" w:rsidRPr="00D04DD8" w:rsidRDefault="008558E1" w:rsidP="00C950BC">
      <w:pPr>
        <w:pStyle w:val="Voetnoottekst"/>
      </w:pPr>
      <w:r>
        <w:rPr>
          <w:rStyle w:val="Voetnootmarkering"/>
        </w:rPr>
        <w:footnoteRef/>
      </w:r>
      <w:r w:rsidRPr="00D04DD8">
        <w:t xml:space="preserve"> Om precies te zijn:  het vtoDi01 bericht bevindt zich in het schema ‘zkn0310_msg_corv.xsd’ in de folder ‘zkn0310/</w:t>
      </w:r>
      <w:proofErr w:type="spellStart"/>
      <w:r w:rsidRPr="00D04DD8">
        <w:t>corv</w:t>
      </w:r>
      <w:proofErr w:type="spellEnd"/>
      <w:r w:rsidRPr="00D04DD8">
        <w:t>’.</w:t>
      </w:r>
    </w:p>
  </w:footnote>
  <w:footnote w:id="3">
    <w:p w:rsidR="008558E1" w:rsidRDefault="008558E1">
      <w:pPr>
        <w:pStyle w:val="Voetnoottekst"/>
      </w:pPr>
      <w:r>
        <w:rPr>
          <w:rStyle w:val="Voetnootmarkering"/>
        </w:rPr>
        <w:footnoteRef/>
      </w:r>
      <w:r>
        <w:t xml:space="preserve"> In </w:t>
      </w:r>
      <w:r w:rsidR="0081663F">
        <w:fldChar w:fldCharType="begin"/>
      </w:r>
      <w:r>
        <w:instrText xml:space="preserve"> REF _Ref389232812 \h </w:instrText>
      </w:r>
      <w:r w:rsidR="0081663F">
        <w:fldChar w:fldCharType="separate"/>
      </w:r>
      <w:r>
        <w:t xml:space="preserve">Tabel </w:t>
      </w:r>
      <w:r>
        <w:rPr>
          <w:noProof/>
        </w:rPr>
        <w:t>1</w:t>
      </w:r>
      <w:r w:rsidR="0081663F">
        <w:fldChar w:fldCharType="end"/>
      </w:r>
      <w:r>
        <w:t xml:space="preserve"> staan de verwijzingen naar de definities van de extra elementen in het informatiemodel (zie </w:t>
      </w:r>
      <w:r w:rsidR="0081663F">
        <w:fldChar w:fldCharType="begin"/>
      </w:r>
      <w:r>
        <w:instrText xml:space="preserve"> REF _Ref389232881 \h </w:instrText>
      </w:r>
      <w:r w:rsidR="0081663F">
        <w:fldChar w:fldCharType="separate"/>
      </w:r>
      <w:r>
        <w:t>Bijlage 3: Specificatie informatiemodel</w:t>
      </w:r>
      <w:r w:rsidR="0081663F">
        <w:fldChar w:fldCharType="end"/>
      </w:r>
      <w:r>
        <w:t xml:space="preserve">). De extra elementen dienen gecheckt te worden op formaat, </w:t>
      </w:r>
      <w:proofErr w:type="spellStart"/>
      <w:r>
        <w:t>kardinaliteit</w:t>
      </w:r>
      <w:proofErr w:type="spellEnd"/>
      <w:r>
        <w:t xml:space="preserve"> en </w:t>
      </w:r>
      <w:proofErr w:type="spellStart"/>
      <w:r>
        <w:t>waardenverzameling</w:t>
      </w:r>
      <w:proofErr w:type="spellEnd"/>
      <w:r>
        <w:t>.</w:t>
      </w:r>
    </w:p>
  </w:footnote>
  <w:footnote w:id="4">
    <w:p w:rsidR="008558E1" w:rsidRPr="00D04DD8" w:rsidRDefault="008558E1" w:rsidP="00C950BC">
      <w:pPr>
        <w:pStyle w:val="Voetnoottekst"/>
      </w:pPr>
      <w:r>
        <w:rPr>
          <w:rStyle w:val="Voetnootmarkering"/>
        </w:rPr>
        <w:footnoteRef/>
      </w:r>
      <w:r w:rsidRPr="00D04DD8">
        <w:t xml:space="preserve"> Om precies te zijn:  het notificatieDi01 bericht bevindt zich in het schema ‘zkn0310_msg_corv.xsd’ in de folder ‘zkn0310/</w:t>
      </w:r>
      <w:proofErr w:type="spellStart"/>
      <w:r w:rsidRPr="00D04DD8">
        <w:t>corv</w:t>
      </w:r>
      <w:proofErr w:type="spellEnd"/>
      <w:r w:rsidRPr="00D04DD8">
        <w:t>’.</w:t>
      </w:r>
    </w:p>
  </w:footnote>
  <w:footnote w:id="5">
    <w:p w:rsidR="008558E1" w:rsidRDefault="008558E1">
      <w:pPr>
        <w:pStyle w:val="Voetnoottekst"/>
      </w:pPr>
      <w:r>
        <w:rPr>
          <w:rStyle w:val="Voetnootmarkering"/>
        </w:rPr>
        <w:footnoteRef/>
      </w:r>
      <w:r>
        <w:t xml:space="preserve"> In </w:t>
      </w:r>
      <w:r w:rsidR="0081663F">
        <w:fldChar w:fldCharType="begin"/>
      </w:r>
      <w:r>
        <w:instrText xml:space="preserve"> REF _Ref389233140 \h </w:instrText>
      </w:r>
      <w:r w:rsidR="0081663F">
        <w:fldChar w:fldCharType="separate"/>
      </w:r>
      <w:r>
        <w:t xml:space="preserve">Tabel </w:t>
      </w:r>
      <w:r>
        <w:rPr>
          <w:noProof/>
        </w:rPr>
        <w:t>3</w:t>
      </w:r>
      <w:r w:rsidR="0081663F">
        <w:fldChar w:fldCharType="end"/>
      </w:r>
      <w:r>
        <w:t xml:space="preserve"> staan de verwijzingen naar de definities van de extra elementen in het informatiemodel (zie </w:t>
      </w:r>
      <w:r w:rsidR="0081663F">
        <w:fldChar w:fldCharType="begin"/>
      </w:r>
      <w:r>
        <w:instrText xml:space="preserve"> REF _Ref389232881 \h </w:instrText>
      </w:r>
      <w:r w:rsidR="0081663F">
        <w:fldChar w:fldCharType="separate"/>
      </w:r>
      <w:r>
        <w:t>Bijlage 3: Specificatie informatiemodel</w:t>
      </w:r>
      <w:r w:rsidR="0081663F">
        <w:fldChar w:fldCharType="end"/>
      </w:r>
      <w:r>
        <w:t xml:space="preserve">). De extra elementen dienen gecheckt te worden op formaat, </w:t>
      </w:r>
      <w:proofErr w:type="spellStart"/>
      <w:r>
        <w:t>kardinaliteit</w:t>
      </w:r>
      <w:proofErr w:type="spellEnd"/>
      <w:r>
        <w:t xml:space="preserve"> en </w:t>
      </w:r>
      <w:proofErr w:type="spellStart"/>
      <w:r>
        <w:t>waardenverzameling</w:t>
      </w:r>
      <w:proofErr w:type="spellEnd"/>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A14B6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090B4C">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E1" w:rsidRDefault="008558E1" w:rsidP="00A14B6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BB7660"/>
    <w:multiLevelType w:val="hybridMultilevel"/>
    <w:tmpl w:val="32EE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A6405"/>
    <w:multiLevelType w:val="hybridMultilevel"/>
    <w:tmpl w:val="C0D6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91512A9"/>
    <w:multiLevelType w:val="hybridMultilevel"/>
    <w:tmpl w:val="2528E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943D8C"/>
    <w:multiLevelType w:val="hybridMultilevel"/>
    <w:tmpl w:val="B1D241B6"/>
    <w:lvl w:ilvl="0" w:tplc="1EDC35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D2D244B"/>
    <w:multiLevelType w:val="hybridMultilevel"/>
    <w:tmpl w:val="126E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B577F1"/>
    <w:multiLevelType w:val="hybridMultilevel"/>
    <w:tmpl w:val="431A952A"/>
    <w:lvl w:ilvl="0" w:tplc="04090001">
      <w:start w:val="1"/>
      <w:numFmt w:val="decimal"/>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8">
    <w:nsid w:val="18076CAF"/>
    <w:multiLevelType w:val="hybridMultilevel"/>
    <w:tmpl w:val="AB3208EC"/>
    <w:lvl w:ilvl="0" w:tplc="0413000F">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9">
    <w:nsid w:val="1BD44D58"/>
    <w:multiLevelType w:val="multilevel"/>
    <w:tmpl w:val="19F08BA4"/>
    <w:numStyleLink w:val="K-nummering"/>
  </w:abstractNum>
  <w:abstractNum w:abstractNumId="10">
    <w:nsid w:val="1C2734F4"/>
    <w:multiLevelType w:val="hybridMultilevel"/>
    <w:tmpl w:val="635C44D4"/>
    <w:name w:val="K-nummering22"/>
    <w:lvl w:ilvl="0" w:tplc="E452D978">
      <w:start w:val="1"/>
      <w:numFmt w:val="bullet"/>
      <w:lvlText w:val=""/>
      <w:lvlJc w:val="left"/>
      <w:pPr>
        <w:ind w:left="720" w:hanging="360"/>
      </w:pPr>
      <w:rPr>
        <w:rFonts w:ascii="Symbol" w:hAnsi="Symbol" w:hint="default"/>
      </w:rPr>
    </w:lvl>
    <w:lvl w:ilvl="1" w:tplc="5CC439A2" w:tentative="1">
      <w:start w:val="1"/>
      <w:numFmt w:val="bullet"/>
      <w:lvlText w:val="o"/>
      <w:lvlJc w:val="left"/>
      <w:pPr>
        <w:ind w:left="1440" w:hanging="360"/>
      </w:pPr>
      <w:rPr>
        <w:rFonts w:ascii="Courier New" w:hAnsi="Courier New" w:cs="Courier New" w:hint="default"/>
      </w:rPr>
    </w:lvl>
    <w:lvl w:ilvl="2" w:tplc="82EE5CEA" w:tentative="1">
      <w:start w:val="1"/>
      <w:numFmt w:val="bullet"/>
      <w:lvlText w:val=""/>
      <w:lvlJc w:val="left"/>
      <w:pPr>
        <w:ind w:left="2160" w:hanging="360"/>
      </w:pPr>
      <w:rPr>
        <w:rFonts w:ascii="Wingdings" w:hAnsi="Wingdings" w:hint="default"/>
      </w:rPr>
    </w:lvl>
    <w:lvl w:ilvl="3" w:tplc="17209516" w:tentative="1">
      <w:start w:val="1"/>
      <w:numFmt w:val="bullet"/>
      <w:lvlText w:val=""/>
      <w:lvlJc w:val="left"/>
      <w:pPr>
        <w:ind w:left="2880" w:hanging="360"/>
      </w:pPr>
      <w:rPr>
        <w:rFonts w:ascii="Symbol" w:hAnsi="Symbol" w:hint="default"/>
      </w:rPr>
    </w:lvl>
    <w:lvl w:ilvl="4" w:tplc="F1F27AC2" w:tentative="1">
      <w:start w:val="1"/>
      <w:numFmt w:val="bullet"/>
      <w:lvlText w:val="o"/>
      <w:lvlJc w:val="left"/>
      <w:pPr>
        <w:ind w:left="3600" w:hanging="360"/>
      </w:pPr>
      <w:rPr>
        <w:rFonts w:ascii="Courier New" w:hAnsi="Courier New" w:cs="Courier New" w:hint="default"/>
      </w:rPr>
    </w:lvl>
    <w:lvl w:ilvl="5" w:tplc="F3D27A7C" w:tentative="1">
      <w:start w:val="1"/>
      <w:numFmt w:val="bullet"/>
      <w:lvlText w:val=""/>
      <w:lvlJc w:val="left"/>
      <w:pPr>
        <w:ind w:left="4320" w:hanging="360"/>
      </w:pPr>
      <w:rPr>
        <w:rFonts w:ascii="Wingdings" w:hAnsi="Wingdings" w:hint="default"/>
      </w:rPr>
    </w:lvl>
    <w:lvl w:ilvl="6" w:tplc="5C629F1E" w:tentative="1">
      <w:start w:val="1"/>
      <w:numFmt w:val="bullet"/>
      <w:lvlText w:val=""/>
      <w:lvlJc w:val="left"/>
      <w:pPr>
        <w:ind w:left="5040" w:hanging="360"/>
      </w:pPr>
      <w:rPr>
        <w:rFonts w:ascii="Symbol" w:hAnsi="Symbol" w:hint="default"/>
      </w:rPr>
    </w:lvl>
    <w:lvl w:ilvl="7" w:tplc="AB08E43C" w:tentative="1">
      <w:start w:val="1"/>
      <w:numFmt w:val="bullet"/>
      <w:lvlText w:val="o"/>
      <w:lvlJc w:val="left"/>
      <w:pPr>
        <w:ind w:left="5760" w:hanging="360"/>
      </w:pPr>
      <w:rPr>
        <w:rFonts w:ascii="Courier New" w:hAnsi="Courier New" w:cs="Courier New" w:hint="default"/>
      </w:rPr>
    </w:lvl>
    <w:lvl w:ilvl="8" w:tplc="5B44AE66" w:tentative="1">
      <w:start w:val="1"/>
      <w:numFmt w:val="bullet"/>
      <w:lvlText w:val=""/>
      <w:lvlJc w:val="left"/>
      <w:pPr>
        <w:ind w:left="6480" w:hanging="360"/>
      </w:pPr>
      <w:rPr>
        <w:rFonts w:ascii="Wingdings" w:hAnsi="Wingdings" w:hint="default"/>
      </w:rPr>
    </w:lvl>
  </w:abstractNum>
  <w:abstractNum w:abstractNumId="11">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FB34D22"/>
    <w:multiLevelType w:val="hybridMultilevel"/>
    <w:tmpl w:val="8E945DF6"/>
    <w:lvl w:ilvl="0" w:tplc="9C54AD30">
      <w:start w:val="1"/>
      <w:numFmt w:val="lowerLetter"/>
      <w:lvlText w:val="%1)"/>
      <w:lvlJc w:val="left"/>
      <w:pPr>
        <w:tabs>
          <w:tab w:val="num" w:pos="720"/>
        </w:tabs>
        <w:ind w:left="720" w:hanging="360"/>
      </w:pPr>
    </w:lvl>
    <w:lvl w:ilvl="1" w:tplc="8744DF10" w:tentative="1">
      <w:start w:val="1"/>
      <w:numFmt w:val="lowerLetter"/>
      <w:lvlText w:val="%2."/>
      <w:lvlJc w:val="left"/>
      <w:pPr>
        <w:tabs>
          <w:tab w:val="num" w:pos="1440"/>
        </w:tabs>
        <w:ind w:left="1440" w:hanging="360"/>
      </w:pPr>
    </w:lvl>
    <w:lvl w:ilvl="2" w:tplc="0FA45BF0" w:tentative="1">
      <w:start w:val="1"/>
      <w:numFmt w:val="lowerRoman"/>
      <w:lvlText w:val="%3."/>
      <w:lvlJc w:val="right"/>
      <w:pPr>
        <w:tabs>
          <w:tab w:val="num" w:pos="2160"/>
        </w:tabs>
        <w:ind w:left="2160" w:hanging="180"/>
      </w:pPr>
    </w:lvl>
    <w:lvl w:ilvl="3" w:tplc="8ACE8E56" w:tentative="1">
      <w:start w:val="1"/>
      <w:numFmt w:val="decimal"/>
      <w:lvlText w:val="%4."/>
      <w:lvlJc w:val="left"/>
      <w:pPr>
        <w:tabs>
          <w:tab w:val="num" w:pos="2880"/>
        </w:tabs>
        <w:ind w:left="2880" w:hanging="360"/>
      </w:pPr>
    </w:lvl>
    <w:lvl w:ilvl="4" w:tplc="FD7E9244" w:tentative="1">
      <w:start w:val="1"/>
      <w:numFmt w:val="lowerLetter"/>
      <w:lvlText w:val="%5."/>
      <w:lvlJc w:val="left"/>
      <w:pPr>
        <w:tabs>
          <w:tab w:val="num" w:pos="3600"/>
        </w:tabs>
        <w:ind w:left="3600" w:hanging="360"/>
      </w:pPr>
    </w:lvl>
    <w:lvl w:ilvl="5" w:tplc="9DC2B788" w:tentative="1">
      <w:start w:val="1"/>
      <w:numFmt w:val="lowerRoman"/>
      <w:lvlText w:val="%6."/>
      <w:lvlJc w:val="right"/>
      <w:pPr>
        <w:tabs>
          <w:tab w:val="num" w:pos="4320"/>
        </w:tabs>
        <w:ind w:left="4320" w:hanging="180"/>
      </w:pPr>
    </w:lvl>
    <w:lvl w:ilvl="6" w:tplc="5ACC96CE" w:tentative="1">
      <w:start w:val="1"/>
      <w:numFmt w:val="decimal"/>
      <w:lvlText w:val="%7."/>
      <w:lvlJc w:val="left"/>
      <w:pPr>
        <w:tabs>
          <w:tab w:val="num" w:pos="5040"/>
        </w:tabs>
        <w:ind w:left="5040" w:hanging="360"/>
      </w:pPr>
    </w:lvl>
    <w:lvl w:ilvl="7" w:tplc="E62A59FC" w:tentative="1">
      <w:start w:val="1"/>
      <w:numFmt w:val="lowerLetter"/>
      <w:lvlText w:val="%8."/>
      <w:lvlJc w:val="left"/>
      <w:pPr>
        <w:tabs>
          <w:tab w:val="num" w:pos="5760"/>
        </w:tabs>
        <w:ind w:left="5760" w:hanging="360"/>
      </w:pPr>
    </w:lvl>
    <w:lvl w:ilvl="8" w:tplc="6DCA7A90" w:tentative="1">
      <w:start w:val="1"/>
      <w:numFmt w:val="lowerRoman"/>
      <w:lvlText w:val="%9."/>
      <w:lvlJc w:val="right"/>
      <w:pPr>
        <w:tabs>
          <w:tab w:val="num" w:pos="6480"/>
        </w:tabs>
        <w:ind w:left="6480" w:hanging="180"/>
      </w:pPr>
    </w:lvl>
  </w:abstractNum>
  <w:abstractNum w:abstractNumId="13">
    <w:nsid w:val="207F61E3"/>
    <w:multiLevelType w:val="hybridMultilevel"/>
    <w:tmpl w:val="1414B4B8"/>
    <w:lvl w:ilvl="0" w:tplc="04130017">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14">
    <w:nsid w:val="210C763A"/>
    <w:multiLevelType w:val="hybridMultilevel"/>
    <w:tmpl w:val="2A321FD6"/>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22CF29F8"/>
    <w:multiLevelType w:val="hybridMultilevel"/>
    <w:tmpl w:val="6E9E3A4C"/>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nsid w:val="26CF1ED7"/>
    <w:multiLevelType w:val="hybridMultilevel"/>
    <w:tmpl w:val="C1488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8">
    <w:nsid w:val="2AE6720A"/>
    <w:multiLevelType w:val="hybridMultilevel"/>
    <w:tmpl w:val="8A881624"/>
    <w:lvl w:ilvl="0" w:tplc="295C2BE0">
      <w:start w:val="1"/>
      <w:numFmt w:val="decimal"/>
      <w:lvlText w:val="%1."/>
      <w:lvlJc w:val="left"/>
      <w:pPr>
        <w:tabs>
          <w:tab w:val="num" w:pos="720"/>
        </w:tabs>
        <w:ind w:left="720" w:hanging="360"/>
      </w:pPr>
      <w:rPr>
        <w:rFonts w:hint="default"/>
      </w:rPr>
    </w:lvl>
    <w:lvl w:ilvl="1" w:tplc="7DD61FDC">
      <w:start w:val="1"/>
      <w:numFmt w:val="lowerLetter"/>
      <w:lvlText w:val="%2."/>
      <w:lvlJc w:val="left"/>
      <w:pPr>
        <w:tabs>
          <w:tab w:val="num" w:pos="1440"/>
        </w:tabs>
        <w:ind w:left="1440" w:hanging="360"/>
      </w:pPr>
    </w:lvl>
    <w:lvl w:ilvl="2" w:tplc="8EE69D96" w:tentative="1">
      <w:start w:val="1"/>
      <w:numFmt w:val="lowerRoman"/>
      <w:lvlText w:val="%3."/>
      <w:lvlJc w:val="right"/>
      <w:pPr>
        <w:tabs>
          <w:tab w:val="num" w:pos="2160"/>
        </w:tabs>
        <w:ind w:left="2160" w:hanging="180"/>
      </w:pPr>
    </w:lvl>
    <w:lvl w:ilvl="3" w:tplc="1092EEBE" w:tentative="1">
      <w:start w:val="1"/>
      <w:numFmt w:val="decimal"/>
      <w:lvlText w:val="%4."/>
      <w:lvlJc w:val="left"/>
      <w:pPr>
        <w:tabs>
          <w:tab w:val="num" w:pos="2880"/>
        </w:tabs>
        <w:ind w:left="2880" w:hanging="360"/>
      </w:pPr>
    </w:lvl>
    <w:lvl w:ilvl="4" w:tplc="9348A9B8" w:tentative="1">
      <w:start w:val="1"/>
      <w:numFmt w:val="lowerLetter"/>
      <w:lvlText w:val="%5."/>
      <w:lvlJc w:val="left"/>
      <w:pPr>
        <w:tabs>
          <w:tab w:val="num" w:pos="3600"/>
        </w:tabs>
        <w:ind w:left="3600" w:hanging="360"/>
      </w:pPr>
    </w:lvl>
    <w:lvl w:ilvl="5" w:tplc="6DEEBD2A" w:tentative="1">
      <w:start w:val="1"/>
      <w:numFmt w:val="lowerRoman"/>
      <w:lvlText w:val="%6."/>
      <w:lvlJc w:val="right"/>
      <w:pPr>
        <w:tabs>
          <w:tab w:val="num" w:pos="4320"/>
        </w:tabs>
        <w:ind w:left="4320" w:hanging="180"/>
      </w:pPr>
    </w:lvl>
    <w:lvl w:ilvl="6" w:tplc="A2728EEA" w:tentative="1">
      <w:start w:val="1"/>
      <w:numFmt w:val="decimal"/>
      <w:lvlText w:val="%7."/>
      <w:lvlJc w:val="left"/>
      <w:pPr>
        <w:tabs>
          <w:tab w:val="num" w:pos="5040"/>
        </w:tabs>
        <w:ind w:left="5040" w:hanging="360"/>
      </w:pPr>
    </w:lvl>
    <w:lvl w:ilvl="7" w:tplc="30F2160E" w:tentative="1">
      <w:start w:val="1"/>
      <w:numFmt w:val="lowerLetter"/>
      <w:lvlText w:val="%8."/>
      <w:lvlJc w:val="left"/>
      <w:pPr>
        <w:tabs>
          <w:tab w:val="num" w:pos="5760"/>
        </w:tabs>
        <w:ind w:left="5760" w:hanging="360"/>
      </w:pPr>
    </w:lvl>
    <w:lvl w:ilvl="8" w:tplc="8DBCD306" w:tentative="1">
      <w:start w:val="1"/>
      <w:numFmt w:val="lowerRoman"/>
      <w:lvlText w:val="%9."/>
      <w:lvlJc w:val="right"/>
      <w:pPr>
        <w:tabs>
          <w:tab w:val="num" w:pos="6480"/>
        </w:tabs>
        <w:ind w:left="6480" w:hanging="180"/>
      </w:pPr>
    </w:lvl>
  </w:abstractNum>
  <w:abstractNum w:abstractNumId="19">
    <w:nsid w:val="2E5361E6"/>
    <w:multiLevelType w:val="hybridMultilevel"/>
    <w:tmpl w:val="7568AB06"/>
    <w:lvl w:ilvl="0" w:tplc="0413000F">
      <w:start w:val="1"/>
      <w:numFmt w:val="decimal"/>
      <w:lvlText w:val="%1."/>
      <w:lvlJc w:val="left"/>
      <w:pPr>
        <w:ind w:left="720" w:hanging="360"/>
      </w:pPr>
      <w:rPr>
        <w:rFonts w:hint="default"/>
      </w:rPr>
    </w:lvl>
    <w:lvl w:ilvl="1" w:tplc="04130019">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2F0800A7"/>
    <w:multiLevelType w:val="hybridMultilevel"/>
    <w:tmpl w:val="DCFA04B4"/>
    <w:lvl w:ilvl="0" w:tplc="0409000F">
      <w:start w:val="1"/>
      <w:numFmt w:val="bullet"/>
      <w:lvlText w:val="-"/>
      <w:lvlJc w:val="left"/>
      <w:pPr>
        <w:ind w:left="720" w:hanging="360"/>
      </w:pPr>
      <w:rPr>
        <w:rFonts w:ascii="Calibri" w:eastAsiaTheme="minorHAnsi" w:hAnsi="Calibri" w:cstheme="minorBidi" w:hint="default"/>
      </w:rPr>
    </w:lvl>
    <w:lvl w:ilvl="1" w:tplc="0413001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2F700DFB"/>
    <w:multiLevelType w:val="hybridMultilevel"/>
    <w:tmpl w:val="F3E07BBA"/>
    <w:lvl w:ilvl="0" w:tplc="DB36687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6D66BFF"/>
    <w:multiLevelType w:val="hybridMultilevel"/>
    <w:tmpl w:val="BF1E71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7F159CD"/>
    <w:multiLevelType w:val="hybridMultilevel"/>
    <w:tmpl w:val="A61AC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BD6C97"/>
    <w:multiLevelType w:val="hybridMultilevel"/>
    <w:tmpl w:val="EDE2A25A"/>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39C1653C"/>
    <w:multiLevelType w:val="hybridMultilevel"/>
    <w:tmpl w:val="D7404696"/>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3C9A2D7B"/>
    <w:multiLevelType w:val="hybridMultilevel"/>
    <w:tmpl w:val="9EF8F736"/>
    <w:lvl w:ilvl="0" w:tplc="04090001">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3D535CE9"/>
    <w:multiLevelType w:val="hybridMultilevel"/>
    <w:tmpl w:val="61B61CD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nsid w:val="3DCFA4B0"/>
    <w:multiLevelType w:val="multilevel"/>
    <w:tmpl w:val="00000017"/>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3F654683"/>
    <w:multiLevelType w:val="multilevel"/>
    <w:tmpl w:val="ED30F692"/>
    <w:name w:val="List3385953_1"/>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05662D7"/>
    <w:multiLevelType w:val="hybridMultilevel"/>
    <w:tmpl w:val="7696F964"/>
    <w:name w:val="K-hoofdstuknummer"/>
    <w:lvl w:ilvl="0" w:tplc="2B280DE0">
      <w:numFmt w:val="bullet"/>
      <w:lvlText w:val="•"/>
      <w:lvlJc w:val="left"/>
      <w:pPr>
        <w:ind w:left="720" w:hanging="360"/>
      </w:pPr>
      <w:rPr>
        <w:rFonts w:ascii="Calibri" w:eastAsiaTheme="minorHAnsi" w:hAnsi="Calibri" w:cstheme="minorBidi" w:hint="default"/>
      </w:rPr>
    </w:lvl>
    <w:lvl w:ilvl="1" w:tplc="8E3C2A6C" w:tentative="1">
      <w:start w:val="1"/>
      <w:numFmt w:val="bullet"/>
      <w:lvlText w:val="o"/>
      <w:lvlJc w:val="left"/>
      <w:pPr>
        <w:ind w:left="1440" w:hanging="360"/>
      </w:pPr>
      <w:rPr>
        <w:rFonts w:ascii="Courier New" w:hAnsi="Courier New" w:cs="Courier New" w:hint="default"/>
      </w:rPr>
    </w:lvl>
    <w:lvl w:ilvl="2" w:tplc="E7AC5A26" w:tentative="1">
      <w:start w:val="1"/>
      <w:numFmt w:val="bullet"/>
      <w:lvlText w:val=""/>
      <w:lvlJc w:val="left"/>
      <w:pPr>
        <w:ind w:left="2160" w:hanging="360"/>
      </w:pPr>
      <w:rPr>
        <w:rFonts w:ascii="Wingdings" w:hAnsi="Wingdings" w:hint="default"/>
      </w:rPr>
    </w:lvl>
    <w:lvl w:ilvl="3" w:tplc="ED767022" w:tentative="1">
      <w:start w:val="1"/>
      <w:numFmt w:val="bullet"/>
      <w:lvlText w:val=""/>
      <w:lvlJc w:val="left"/>
      <w:pPr>
        <w:ind w:left="2880" w:hanging="360"/>
      </w:pPr>
      <w:rPr>
        <w:rFonts w:ascii="Symbol" w:hAnsi="Symbol" w:hint="default"/>
      </w:rPr>
    </w:lvl>
    <w:lvl w:ilvl="4" w:tplc="39E223D4" w:tentative="1">
      <w:start w:val="1"/>
      <w:numFmt w:val="bullet"/>
      <w:lvlText w:val="o"/>
      <w:lvlJc w:val="left"/>
      <w:pPr>
        <w:ind w:left="3600" w:hanging="360"/>
      </w:pPr>
      <w:rPr>
        <w:rFonts w:ascii="Courier New" w:hAnsi="Courier New" w:cs="Courier New" w:hint="default"/>
      </w:rPr>
    </w:lvl>
    <w:lvl w:ilvl="5" w:tplc="F94A15B0" w:tentative="1">
      <w:start w:val="1"/>
      <w:numFmt w:val="bullet"/>
      <w:lvlText w:val=""/>
      <w:lvlJc w:val="left"/>
      <w:pPr>
        <w:ind w:left="4320" w:hanging="360"/>
      </w:pPr>
      <w:rPr>
        <w:rFonts w:ascii="Wingdings" w:hAnsi="Wingdings" w:hint="default"/>
      </w:rPr>
    </w:lvl>
    <w:lvl w:ilvl="6" w:tplc="69DEC874" w:tentative="1">
      <w:start w:val="1"/>
      <w:numFmt w:val="bullet"/>
      <w:lvlText w:val=""/>
      <w:lvlJc w:val="left"/>
      <w:pPr>
        <w:ind w:left="5040" w:hanging="360"/>
      </w:pPr>
      <w:rPr>
        <w:rFonts w:ascii="Symbol" w:hAnsi="Symbol" w:hint="default"/>
      </w:rPr>
    </w:lvl>
    <w:lvl w:ilvl="7" w:tplc="831C3C7E" w:tentative="1">
      <w:start w:val="1"/>
      <w:numFmt w:val="bullet"/>
      <w:lvlText w:val="o"/>
      <w:lvlJc w:val="left"/>
      <w:pPr>
        <w:ind w:left="5760" w:hanging="360"/>
      </w:pPr>
      <w:rPr>
        <w:rFonts w:ascii="Courier New" w:hAnsi="Courier New" w:cs="Courier New" w:hint="default"/>
      </w:rPr>
    </w:lvl>
    <w:lvl w:ilvl="8" w:tplc="18F2504A" w:tentative="1">
      <w:start w:val="1"/>
      <w:numFmt w:val="bullet"/>
      <w:lvlText w:val=""/>
      <w:lvlJc w:val="left"/>
      <w:pPr>
        <w:ind w:left="6480" w:hanging="360"/>
      </w:pPr>
      <w:rPr>
        <w:rFonts w:ascii="Wingdings" w:hAnsi="Wingdings" w:hint="default"/>
      </w:rPr>
    </w:lvl>
  </w:abstractNum>
  <w:abstractNum w:abstractNumId="31">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4ABF409E"/>
    <w:multiLevelType w:val="hybridMultilevel"/>
    <w:tmpl w:val="6B169422"/>
    <w:lvl w:ilvl="0" w:tplc="FD74DD22">
      <w:start w:val="1"/>
      <w:numFmt w:val="bullet"/>
      <w:lvlText w:val=""/>
      <w:lvlJc w:val="left"/>
      <w:pPr>
        <w:ind w:left="720" w:hanging="360"/>
      </w:pPr>
      <w:rPr>
        <w:rFonts w:ascii="Symbol" w:hAnsi="Symbol" w:hint="default"/>
      </w:rPr>
    </w:lvl>
    <w:lvl w:ilvl="1" w:tplc="E72C2F0A" w:tentative="1">
      <w:start w:val="1"/>
      <w:numFmt w:val="bullet"/>
      <w:lvlText w:val="o"/>
      <w:lvlJc w:val="left"/>
      <w:pPr>
        <w:ind w:left="1440" w:hanging="360"/>
      </w:pPr>
      <w:rPr>
        <w:rFonts w:ascii="Courier New" w:hAnsi="Courier New" w:cs="Courier New" w:hint="default"/>
      </w:rPr>
    </w:lvl>
    <w:lvl w:ilvl="2" w:tplc="0E0C3D06" w:tentative="1">
      <w:start w:val="1"/>
      <w:numFmt w:val="bullet"/>
      <w:lvlText w:val=""/>
      <w:lvlJc w:val="left"/>
      <w:pPr>
        <w:ind w:left="2160" w:hanging="360"/>
      </w:pPr>
      <w:rPr>
        <w:rFonts w:ascii="Wingdings" w:hAnsi="Wingdings" w:hint="default"/>
      </w:rPr>
    </w:lvl>
    <w:lvl w:ilvl="3" w:tplc="7F929B72" w:tentative="1">
      <w:start w:val="1"/>
      <w:numFmt w:val="bullet"/>
      <w:lvlText w:val=""/>
      <w:lvlJc w:val="left"/>
      <w:pPr>
        <w:ind w:left="2880" w:hanging="360"/>
      </w:pPr>
      <w:rPr>
        <w:rFonts w:ascii="Symbol" w:hAnsi="Symbol" w:hint="default"/>
      </w:rPr>
    </w:lvl>
    <w:lvl w:ilvl="4" w:tplc="0F58DFD2" w:tentative="1">
      <w:start w:val="1"/>
      <w:numFmt w:val="bullet"/>
      <w:lvlText w:val="o"/>
      <w:lvlJc w:val="left"/>
      <w:pPr>
        <w:ind w:left="3600" w:hanging="360"/>
      </w:pPr>
      <w:rPr>
        <w:rFonts w:ascii="Courier New" w:hAnsi="Courier New" w:cs="Courier New" w:hint="default"/>
      </w:rPr>
    </w:lvl>
    <w:lvl w:ilvl="5" w:tplc="1EDC61EA" w:tentative="1">
      <w:start w:val="1"/>
      <w:numFmt w:val="bullet"/>
      <w:lvlText w:val=""/>
      <w:lvlJc w:val="left"/>
      <w:pPr>
        <w:ind w:left="4320" w:hanging="360"/>
      </w:pPr>
      <w:rPr>
        <w:rFonts w:ascii="Wingdings" w:hAnsi="Wingdings" w:hint="default"/>
      </w:rPr>
    </w:lvl>
    <w:lvl w:ilvl="6" w:tplc="A7BEC498" w:tentative="1">
      <w:start w:val="1"/>
      <w:numFmt w:val="bullet"/>
      <w:lvlText w:val=""/>
      <w:lvlJc w:val="left"/>
      <w:pPr>
        <w:ind w:left="5040" w:hanging="360"/>
      </w:pPr>
      <w:rPr>
        <w:rFonts w:ascii="Symbol" w:hAnsi="Symbol" w:hint="default"/>
      </w:rPr>
    </w:lvl>
    <w:lvl w:ilvl="7" w:tplc="97342564" w:tentative="1">
      <w:start w:val="1"/>
      <w:numFmt w:val="bullet"/>
      <w:lvlText w:val="o"/>
      <w:lvlJc w:val="left"/>
      <w:pPr>
        <w:ind w:left="5760" w:hanging="360"/>
      </w:pPr>
      <w:rPr>
        <w:rFonts w:ascii="Courier New" w:hAnsi="Courier New" w:cs="Courier New" w:hint="default"/>
      </w:rPr>
    </w:lvl>
    <w:lvl w:ilvl="8" w:tplc="C0B6AD9C" w:tentative="1">
      <w:start w:val="1"/>
      <w:numFmt w:val="bullet"/>
      <w:lvlText w:val=""/>
      <w:lvlJc w:val="left"/>
      <w:pPr>
        <w:ind w:left="6480" w:hanging="360"/>
      </w:pPr>
      <w:rPr>
        <w:rFonts w:ascii="Wingdings" w:hAnsi="Wingdings" w:hint="default"/>
      </w:rPr>
    </w:lvl>
  </w:abstractNum>
  <w:abstractNum w:abstractNumId="33">
    <w:nsid w:val="4B624605"/>
    <w:multiLevelType w:val="hybridMultilevel"/>
    <w:tmpl w:val="02A4B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C04842"/>
    <w:multiLevelType w:val="hybridMultilevel"/>
    <w:tmpl w:val="B7A60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637ADF"/>
    <w:multiLevelType w:val="multilevel"/>
    <w:tmpl w:val="19C4F710"/>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D9E4EDB"/>
    <w:multiLevelType w:val="multilevel"/>
    <w:tmpl w:val="1ABAA20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EDC61C1"/>
    <w:multiLevelType w:val="multilevel"/>
    <w:tmpl w:val="A2D8AE94"/>
    <w:name w:val="K-nummering"/>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38">
    <w:nsid w:val="63C53739"/>
    <w:multiLevelType w:val="hybridMultilevel"/>
    <w:tmpl w:val="86AE4FD4"/>
    <w:lvl w:ilvl="0" w:tplc="5656A808">
      <w:start w:val="1"/>
      <w:numFmt w:val="bullet"/>
      <w:lvlText w:val=""/>
      <w:lvlJc w:val="left"/>
      <w:pPr>
        <w:ind w:left="720" w:hanging="360"/>
      </w:pPr>
      <w:rPr>
        <w:rFonts w:ascii="Symbol" w:hAnsi="Symbol" w:hint="default"/>
      </w:rPr>
    </w:lvl>
    <w:lvl w:ilvl="1" w:tplc="B05C27C2" w:tentative="1">
      <w:start w:val="1"/>
      <w:numFmt w:val="bullet"/>
      <w:lvlText w:val="o"/>
      <w:lvlJc w:val="left"/>
      <w:pPr>
        <w:ind w:left="1440" w:hanging="360"/>
      </w:pPr>
      <w:rPr>
        <w:rFonts w:ascii="Courier New" w:hAnsi="Courier New" w:cs="Courier New" w:hint="default"/>
      </w:rPr>
    </w:lvl>
    <w:lvl w:ilvl="2" w:tplc="C06C9BD8" w:tentative="1">
      <w:start w:val="1"/>
      <w:numFmt w:val="bullet"/>
      <w:lvlText w:val=""/>
      <w:lvlJc w:val="left"/>
      <w:pPr>
        <w:ind w:left="2160" w:hanging="360"/>
      </w:pPr>
      <w:rPr>
        <w:rFonts w:ascii="Wingdings" w:hAnsi="Wingdings" w:hint="default"/>
      </w:rPr>
    </w:lvl>
    <w:lvl w:ilvl="3" w:tplc="5B04FF60" w:tentative="1">
      <w:start w:val="1"/>
      <w:numFmt w:val="bullet"/>
      <w:lvlText w:val=""/>
      <w:lvlJc w:val="left"/>
      <w:pPr>
        <w:ind w:left="2880" w:hanging="360"/>
      </w:pPr>
      <w:rPr>
        <w:rFonts w:ascii="Symbol" w:hAnsi="Symbol" w:hint="default"/>
      </w:rPr>
    </w:lvl>
    <w:lvl w:ilvl="4" w:tplc="A600DFE2" w:tentative="1">
      <w:start w:val="1"/>
      <w:numFmt w:val="bullet"/>
      <w:lvlText w:val="o"/>
      <w:lvlJc w:val="left"/>
      <w:pPr>
        <w:ind w:left="3600" w:hanging="360"/>
      </w:pPr>
      <w:rPr>
        <w:rFonts w:ascii="Courier New" w:hAnsi="Courier New" w:cs="Courier New" w:hint="default"/>
      </w:rPr>
    </w:lvl>
    <w:lvl w:ilvl="5" w:tplc="68FAD722" w:tentative="1">
      <w:start w:val="1"/>
      <w:numFmt w:val="bullet"/>
      <w:lvlText w:val=""/>
      <w:lvlJc w:val="left"/>
      <w:pPr>
        <w:ind w:left="4320" w:hanging="360"/>
      </w:pPr>
      <w:rPr>
        <w:rFonts w:ascii="Wingdings" w:hAnsi="Wingdings" w:hint="default"/>
      </w:rPr>
    </w:lvl>
    <w:lvl w:ilvl="6" w:tplc="DF4AC120" w:tentative="1">
      <w:start w:val="1"/>
      <w:numFmt w:val="bullet"/>
      <w:lvlText w:val=""/>
      <w:lvlJc w:val="left"/>
      <w:pPr>
        <w:ind w:left="5040" w:hanging="360"/>
      </w:pPr>
      <w:rPr>
        <w:rFonts w:ascii="Symbol" w:hAnsi="Symbol" w:hint="default"/>
      </w:rPr>
    </w:lvl>
    <w:lvl w:ilvl="7" w:tplc="9240093C" w:tentative="1">
      <w:start w:val="1"/>
      <w:numFmt w:val="bullet"/>
      <w:lvlText w:val="o"/>
      <w:lvlJc w:val="left"/>
      <w:pPr>
        <w:ind w:left="5760" w:hanging="360"/>
      </w:pPr>
      <w:rPr>
        <w:rFonts w:ascii="Courier New" w:hAnsi="Courier New" w:cs="Courier New" w:hint="default"/>
      </w:rPr>
    </w:lvl>
    <w:lvl w:ilvl="8" w:tplc="88140A04" w:tentative="1">
      <w:start w:val="1"/>
      <w:numFmt w:val="bullet"/>
      <w:lvlText w:val=""/>
      <w:lvlJc w:val="left"/>
      <w:pPr>
        <w:ind w:left="6480" w:hanging="360"/>
      </w:pPr>
      <w:rPr>
        <w:rFonts w:ascii="Wingdings" w:hAnsi="Wingdings" w:hint="default"/>
      </w:rPr>
    </w:lvl>
  </w:abstractNum>
  <w:abstractNum w:abstractNumId="39">
    <w:nsid w:val="6B3C3DA8"/>
    <w:multiLevelType w:val="hybridMultilevel"/>
    <w:tmpl w:val="29808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9E6D22"/>
    <w:multiLevelType w:val="multilevel"/>
    <w:tmpl w:val="9F3C41EE"/>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CB110CE"/>
    <w:multiLevelType w:val="hybridMultilevel"/>
    <w:tmpl w:val="A75263E8"/>
    <w:name w:val="K-nummering222"/>
    <w:lvl w:ilvl="0" w:tplc="C67ACD94">
      <w:start w:val="1"/>
      <w:numFmt w:val="bullet"/>
      <w:lvlText w:val=""/>
      <w:lvlJc w:val="left"/>
      <w:pPr>
        <w:ind w:left="720" w:hanging="360"/>
      </w:pPr>
      <w:rPr>
        <w:rFonts w:ascii="Symbol" w:hAnsi="Symbol" w:hint="default"/>
      </w:rPr>
    </w:lvl>
    <w:lvl w:ilvl="1" w:tplc="25266CC8">
      <w:numFmt w:val="bullet"/>
      <w:lvlText w:val="•"/>
      <w:lvlJc w:val="left"/>
      <w:pPr>
        <w:ind w:left="1440" w:hanging="360"/>
      </w:pPr>
      <w:rPr>
        <w:rFonts w:ascii="Calibri" w:eastAsiaTheme="minorHAnsi" w:hAnsi="Calibri" w:cstheme="minorBidi" w:hint="default"/>
      </w:rPr>
    </w:lvl>
    <w:lvl w:ilvl="2" w:tplc="9B3E2340" w:tentative="1">
      <w:start w:val="1"/>
      <w:numFmt w:val="bullet"/>
      <w:lvlText w:val=""/>
      <w:lvlJc w:val="left"/>
      <w:pPr>
        <w:ind w:left="2160" w:hanging="360"/>
      </w:pPr>
      <w:rPr>
        <w:rFonts w:ascii="Wingdings" w:hAnsi="Wingdings" w:hint="default"/>
      </w:rPr>
    </w:lvl>
    <w:lvl w:ilvl="3" w:tplc="9DA431D0" w:tentative="1">
      <w:start w:val="1"/>
      <w:numFmt w:val="bullet"/>
      <w:lvlText w:val=""/>
      <w:lvlJc w:val="left"/>
      <w:pPr>
        <w:ind w:left="2880" w:hanging="360"/>
      </w:pPr>
      <w:rPr>
        <w:rFonts w:ascii="Symbol" w:hAnsi="Symbol" w:hint="default"/>
      </w:rPr>
    </w:lvl>
    <w:lvl w:ilvl="4" w:tplc="45C03E9A" w:tentative="1">
      <w:start w:val="1"/>
      <w:numFmt w:val="bullet"/>
      <w:lvlText w:val="o"/>
      <w:lvlJc w:val="left"/>
      <w:pPr>
        <w:ind w:left="3600" w:hanging="360"/>
      </w:pPr>
      <w:rPr>
        <w:rFonts w:ascii="Courier New" w:hAnsi="Courier New" w:cs="Courier New" w:hint="default"/>
      </w:rPr>
    </w:lvl>
    <w:lvl w:ilvl="5" w:tplc="0D9C9032" w:tentative="1">
      <w:start w:val="1"/>
      <w:numFmt w:val="bullet"/>
      <w:lvlText w:val=""/>
      <w:lvlJc w:val="left"/>
      <w:pPr>
        <w:ind w:left="4320" w:hanging="360"/>
      </w:pPr>
      <w:rPr>
        <w:rFonts w:ascii="Wingdings" w:hAnsi="Wingdings" w:hint="default"/>
      </w:rPr>
    </w:lvl>
    <w:lvl w:ilvl="6" w:tplc="39A00078" w:tentative="1">
      <w:start w:val="1"/>
      <w:numFmt w:val="bullet"/>
      <w:lvlText w:val=""/>
      <w:lvlJc w:val="left"/>
      <w:pPr>
        <w:ind w:left="5040" w:hanging="360"/>
      </w:pPr>
      <w:rPr>
        <w:rFonts w:ascii="Symbol" w:hAnsi="Symbol" w:hint="default"/>
      </w:rPr>
    </w:lvl>
    <w:lvl w:ilvl="7" w:tplc="5DF4F51E" w:tentative="1">
      <w:start w:val="1"/>
      <w:numFmt w:val="bullet"/>
      <w:lvlText w:val="o"/>
      <w:lvlJc w:val="left"/>
      <w:pPr>
        <w:ind w:left="5760" w:hanging="360"/>
      </w:pPr>
      <w:rPr>
        <w:rFonts w:ascii="Courier New" w:hAnsi="Courier New" w:cs="Courier New" w:hint="default"/>
      </w:rPr>
    </w:lvl>
    <w:lvl w:ilvl="8" w:tplc="24C4DC18" w:tentative="1">
      <w:start w:val="1"/>
      <w:numFmt w:val="bullet"/>
      <w:lvlText w:val=""/>
      <w:lvlJc w:val="left"/>
      <w:pPr>
        <w:ind w:left="6480" w:hanging="360"/>
      </w:pPr>
      <w:rPr>
        <w:rFonts w:ascii="Wingdings" w:hAnsi="Wingdings" w:hint="default"/>
      </w:rPr>
    </w:lvl>
  </w:abstractNum>
  <w:abstractNum w:abstractNumId="42">
    <w:nsid w:val="6D536283"/>
    <w:multiLevelType w:val="hybridMultilevel"/>
    <w:tmpl w:val="69844940"/>
    <w:lvl w:ilvl="0" w:tplc="04130001">
      <w:start w:val="1"/>
      <w:numFmt w:val="decimal"/>
      <w:lvlText w:val="%1."/>
      <w:lvlJc w:val="left"/>
      <w:pPr>
        <w:ind w:left="720" w:hanging="360"/>
      </w:pPr>
      <w:rPr>
        <w:rFonts w:hint="default"/>
      </w:rPr>
    </w:lvl>
    <w:lvl w:ilvl="1" w:tplc="F34EA1C6" w:tentative="1">
      <w:start w:val="1"/>
      <w:numFmt w:val="lowerLetter"/>
      <w:lvlText w:val="%2."/>
      <w:lvlJc w:val="left"/>
      <w:pPr>
        <w:ind w:left="1440" w:hanging="360"/>
      </w:pPr>
    </w:lvl>
    <w:lvl w:ilvl="2" w:tplc="04130005" w:tentative="1">
      <w:start w:val="1"/>
      <w:numFmt w:val="lowerRoman"/>
      <w:lvlText w:val="%3."/>
      <w:lvlJc w:val="right"/>
      <w:pPr>
        <w:ind w:left="2160" w:hanging="180"/>
      </w:pPr>
    </w:lvl>
    <w:lvl w:ilvl="3" w:tplc="04130001" w:tentative="1">
      <w:start w:val="1"/>
      <w:numFmt w:val="decimal"/>
      <w:lvlText w:val="%4."/>
      <w:lvlJc w:val="left"/>
      <w:pPr>
        <w:ind w:left="2880" w:hanging="360"/>
      </w:pPr>
    </w:lvl>
    <w:lvl w:ilvl="4" w:tplc="04130003" w:tentative="1">
      <w:start w:val="1"/>
      <w:numFmt w:val="lowerLetter"/>
      <w:lvlText w:val="%5."/>
      <w:lvlJc w:val="left"/>
      <w:pPr>
        <w:ind w:left="3600" w:hanging="360"/>
      </w:pPr>
    </w:lvl>
    <w:lvl w:ilvl="5" w:tplc="04130005" w:tentative="1">
      <w:start w:val="1"/>
      <w:numFmt w:val="lowerRoman"/>
      <w:lvlText w:val="%6."/>
      <w:lvlJc w:val="right"/>
      <w:pPr>
        <w:ind w:left="4320" w:hanging="180"/>
      </w:pPr>
    </w:lvl>
    <w:lvl w:ilvl="6" w:tplc="04130001" w:tentative="1">
      <w:start w:val="1"/>
      <w:numFmt w:val="decimal"/>
      <w:lvlText w:val="%7."/>
      <w:lvlJc w:val="left"/>
      <w:pPr>
        <w:ind w:left="5040" w:hanging="360"/>
      </w:pPr>
    </w:lvl>
    <w:lvl w:ilvl="7" w:tplc="04130003" w:tentative="1">
      <w:start w:val="1"/>
      <w:numFmt w:val="lowerLetter"/>
      <w:lvlText w:val="%8."/>
      <w:lvlJc w:val="left"/>
      <w:pPr>
        <w:ind w:left="5760" w:hanging="360"/>
      </w:pPr>
    </w:lvl>
    <w:lvl w:ilvl="8" w:tplc="04130005" w:tentative="1">
      <w:start w:val="1"/>
      <w:numFmt w:val="lowerRoman"/>
      <w:lvlText w:val="%9."/>
      <w:lvlJc w:val="right"/>
      <w:pPr>
        <w:ind w:left="6480" w:hanging="180"/>
      </w:pPr>
    </w:lvl>
  </w:abstractNum>
  <w:abstractNum w:abstractNumId="43">
    <w:nsid w:val="6D8003A5"/>
    <w:multiLevelType w:val="hybridMultilevel"/>
    <w:tmpl w:val="AE4C2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9518B3"/>
    <w:multiLevelType w:val="hybridMultilevel"/>
    <w:tmpl w:val="9C44754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5">
    <w:nsid w:val="6E9D48C2"/>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4692D31"/>
    <w:multiLevelType w:val="hybridMultilevel"/>
    <w:tmpl w:val="FB0A43CC"/>
    <w:name w:val="K-opsomming2"/>
    <w:lvl w:ilvl="0" w:tplc="CBC4A120">
      <w:start w:val="1"/>
      <w:numFmt w:val="bullet"/>
      <w:lvlText w:val=""/>
      <w:lvlJc w:val="left"/>
      <w:pPr>
        <w:ind w:left="720" w:hanging="360"/>
      </w:pPr>
      <w:rPr>
        <w:rFonts w:ascii="Symbol" w:hAnsi="Symbol" w:hint="default"/>
      </w:rPr>
    </w:lvl>
    <w:lvl w:ilvl="1" w:tplc="DA8E02F0" w:tentative="1">
      <w:start w:val="1"/>
      <w:numFmt w:val="bullet"/>
      <w:lvlText w:val="o"/>
      <w:lvlJc w:val="left"/>
      <w:pPr>
        <w:ind w:left="1440" w:hanging="360"/>
      </w:pPr>
      <w:rPr>
        <w:rFonts w:ascii="Courier New" w:hAnsi="Courier New" w:cs="Courier New" w:hint="default"/>
      </w:rPr>
    </w:lvl>
    <w:lvl w:ilvl="2" w:tplc="FBB2A732" w:tentative="1">
      <w:start w:val="1"/>
      <w:numFmt w:val="bullet"/>
      <w:lvlText w:val=""/>
      <w:lvlJc w:val="left"/>
      <w:pPr>
        <w:ind w:left="2160" w:hanging="360"/>
      </w:pPr>
      <w:rPr>
        <w:rFonts w:ascii="Wingdings" w:hAnsi="Wingdings" w:hint="default"/>
      </w:rPr>
    </w:lvl>
    <w:lvl w:ilvl="3" w:tplc="CE9E12EA" w:tentative="1">
      <w:start w:val="1"/>
      <w:numFmt w:val="bullet"/>
      <w:lvlText w:val=""/>
      <w:lvlJc w:val="left"/>
      <w:pPr>
        <w:ind w:left="2880" w:hanging="360"/>
      </w:pPr>
      <w:rPr>
        <w:rFonts w:ascii="Symbol" w:hAnsi="Symbol" w:hint="default"/>
      </w:rPr>
    </w:lvl>
    <w:lvl w:ilvl="4" w:tplc="1D1298F8" w:tentative="1">
      <w:start w:val="1"/>
      <w:numFmt w:val="bullet"/>
      <w:lvlText w:val="o"/>
      <w:lvlJc w:val="left"/>
      <w:pPr>
        <w:ind w:left="3600" w:hanging="360"/>
      </w:pPr>
      <w:rPr>
        <w:rFonts w:ascii="Courier New" w:hAnsi="Courier New" w:cs="Courier New" w:hint="default"/>
      </w:rPr>
    </w:lvl>
    <w:lvl w:ilvl="5" w:tplc="C8306F42" w:tentative="1">
      <w:start w:val="1"/>
      <w:numFmt w:val="bullet"/>
      <w:lvlText w:val=""/>
      <w:lvlJc w:val="left"/>
      <w:pPr>
        <w:ind w:left="4320" w:hanging="360"/>
      </w:pPr>
      <w:rPr>
        <w:rFonts w:ascii="Wingdings" w:hAnsi="Wingdings" w:hint="default"/>
      </w:rPr>
    </w:lvl>
    <w:lvl w:ilvl="6" w:tplc="C6DC5B32" w:tentative="1">
      <w:start w:val="1"/>
      <w:numFmt w:val="bullet"/>
      <w:lvlText w:val=""/>
      <w:lvlJc w:val="left"/>
      <w:pPr>
        <w:ind w:left="5040" w:hanging="360"/>
      </w:pPr>
      <w:rPr>
        <w:rFonts w:ascii="Symbol" w:hAnsi="Symbol" w:hint="default"/>
      </w:rPr>
    </w:lvl>
    <w:lvl w:ilvl="7" w:tplc="2744D240" w:tentative="1">
      <w:start w:val="1"/>
      <w:numFmt w:val="bullet"/>
      <w:lvlText w:val="o"/>
      <w:lvlJc w:val="left"/>
      <w:pPr>
        <w:ind w:left="5760" w:hanging="360"/>
      </w:pPr>
      <w:rPr>
        <w:rFonts w:ascii="Courier New" w:hAnsi="Courier New" w:cs="Courier New" w:hint="default"/>
      </w:rPr>
    </w:lvl>
    <w:lvl w:ilvl="8" w:tplc="8484425A" w:tentative="1">
      <w:start w:val="1"/>
      <w:numFmt w:val="bullet"/>
      <w:lvlText w:val=""/>
      <w:lvlJc w:val="left"/>
      <w:pPr>
        <w:ind w:left="6480" w:hanging="360"/>
      </w:pPr>
      <w:rPr>
        <w:rFonts w:ascii="Wingdings" w:hAnsi="Wingdings" w:hint="default"/>
      </w:rPr>
    </w:lvl>
  </w:abstractNum>
  <w:abstractNum w:abstractNumId="47">
    <w:nsid w:val="7521443D"/>
    <w:multiLevelType w:val="hybridMultilevel"/>
    <w:tmpl w:val="2FDE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DA6D54"/>
    <w:multiLevelType w:val="hybridMultilevel"/>
    <w:tmpl w:val="1E8AF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6AB41CA"/>
    <w:multiLevelType w:val="hybridMultilevel"/>
    <w:tmpl w:val="6686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B7F7CC0"/>
    <w:multiLevelType w:val="hybridMultilevel"/>
    <w:tmpl w:val="34B6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EE85679"/>
    <w:multiLevelType w:val="hybridMultilevel"/>
    <w:tmpl w:val="6D40A1A0"/>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2">
    <w:nsid w:val="7F425500"/>
    <w:multiLevelType w:val="hybridMultilevel"/>
    <w:tmpl w:val="514AF11C"/>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3"/>
  </w:num>
  <w:num w:numId="2">
    <w:abstractNumId w:val="37"/>
  </w:num>
  <w:num w:numId="3">
    <w:abstractNumId w:val="11"/>
  </w:num>
  <w:num w:numId="4">
    <w:abstractNumId w:val="0"/>
  </w:num>
  <w:num w:numId="5">
    <w:abstractNumId w:val="40"/>
  </w:num>
  <w:num w:numId="6">
    <w:abstractNumId w:val="31"/>
  </w:num>
  <w:num w:numId="7">
    <w:abstractNumId w:val="17"/>
  </w:num>
  <w:num w:numId="8">
    <w:abstractNumId w:val="41"/>
  </w:num>
  <w:num w:numId="9">
    <w:abstractNumId w:val="30"/>
  </w:num>
  <w:num w:numId="10">
    <w:abstractNumId w:val="20"/>
  </w:num>
  <w:num w:numId="11">
    <w:abstractNumId w:val="26"/>
  </w:num>
  <w:num w:numId="12">
    <w:abstractNumId w:val="12"/>
  </w:num>
  <w:num w:numId="13">
    <w:abstractNumId w:val="19"/>
  </w:num>
  <w:num w:numId="14">
    <w:abstractNumId w:val="7"/>
  </w:num>
  <w:num w:numId="15">
    <w:abstractNumId w:val="27"/>
  </w:num>
  <w:num w:numId="16">
    <w:abstractNumId w:val="18"/>
  </w:num>
  <w:num w:numId="17">
    <w:abstractNumId w:val="28"/>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49"/>
  </w:num>
  <w:num w:numId="36">
    <w:abstractNumId w:val="1"/>
  </w:num>
  <w:num w:numId="37">
    <w:abstractNumId w:val="50"/>
  </w:num>
  <w:num w:numId="38">
    <w:abstractNumId w:val="13"/>
  </w:num>
  <w:num w:numId="39">
    <w:abstractNumId w:val="5"/>
  </w:num>
  <w:num w:numId="40">
    <w:abstractNumId w:val="10"/>
  </w:num>
  <w:num w:numId="41">
    <w:abstractNumId w:val="39"/>
  </w:num>
  <w:num w:numId="42">
    <w:abstractNumId w:val="44"/>
  </w:num>
  <w:num w:numId="43">
    <w:abstractNumId w:val="46"/>
  </w:num>
  <w:num w:numId="44">
    <w:abstractNumId w:val="21"/>
  </w:num>
  <w:num w:numId="45">
    <w:abstractNumId w:val="2"/>
  </w:num>
  <w:num w:numId="46">
    <w:abstractNumId w:val="15"/>
  </w:num>
  <w:num w:numId="47">
    <w:abstractNumId w:val="16"/>
  </w:num>
  <w:num w:numId="48">
    <w:abstractNumId w:val="38"/>
  </w:num>
  <w:num w:numId="49">
    <w:abstractNumId w:val="8"/>
  </w:num>
  <w:num w:numId="50">
    <w:abstractNumId w:val="34"/>
  </w:num>
  <w:num w:numId="51">
    <w:abstractNumId w:val="4"/>
  </w:num>
  <w:num w:numId="52">
    <w:abstractNumId w:val="6"/>
  </w:num>
  <w:num w:numId="53">
    <w:abstractNumId w:val="48"/>
  </w:num>
  <w:num w:numId="54">
    <w:abstractNumId w:val="47"/>
  </w:num>
  <w:num w:numId="55">
    <w:abstractNumId w:val="51"/>
  </w:num>
  <w:num w:numId="56">
    <w:abstractNumId w:val="43"/>
  </w:num>
  <w:num w:numId="57">
    <w:abstractNumId w:val="42"/>
  </w:num>
  <w:num w:numId="58">
    <w:abstractNumId w:val="23"/>
  </w:num>
  <w:num w:numId="59">
    <w:abstractNumId w:val="24"/>
  </w:num>
  <w:num w:numId="60">
    <w:abstractNumId w:val="14"/>
  </w:num>
  <w:num w:numId="61">
    <w:abstractNumId w:val="25"/>
  </w:num>
  <w:num w:numId="62">
    <w:abstractNumId w:val="32"/>
  </w:num>
  <w:num w:numId="63">
    <w:abstractNumId w:val="52"/>
  </w:num>
  <w:num w:numId="64">
    <w:abstractNumId w:val="33"/>
  </w:num>
  <w:num w:numId="65">
    <w:abstractNumId w:val="22"/>
  </w:num>
  <w:num w:numId="66">
    <w:abstractNumId w:val="3"/>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21"/>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3554"/>
  </w:hdrShapeDefaults>
  <w:footnotePr>
    <w:footnote w:id="-1"/>
    <w:footnote w:id="0"/>
  </w:footnotePr>
  <w:endnotePr>
    <w:endnote w:id="-1"/>
    <w:endnote w:id="0"/>
  </w:endnotePr>
  <w:compat/>
  <w:docVars>
    <w:docVar w:name="OpenInPublishingView" w:val="0"/>
    <w:docVar w:name="PublishingViewTables" w:val="0"/>
  </w:docVars>
  <w:rsids>
    <w:rsidRoot w:val="00834C17"/>
    <w:rsid w:val="00001C10"/>
    <w:rsid w:val="000030E7"/>
    <w:rsid w:val="000052E1"/>
    <w:rsid w:val="00015759"/>
    <w:rsid w:val="000212EF"/>
    <w:rsid w:val="00021365"/>
    <w:rsid w:val="00032331"/>
    <w:rsid w:val="0003352F"/>
    <w:rsid w:val="00035F82"/>
    <w:rsid w:val="00036CDF"/>
    <w:rsid w:val="00037FB9"/>
    <w:rsid w:val="00050241"/>
    <w:rsid w:val="00056802"/>
    <w:rsid w:val="00056F25"/>
    <w:rsid w:val="00057339"/>
    <w:rsid w:val="00057594"/>
    <w:rsid w:val="00060AC4"/>
    <w:rsid w:val="000740E6"/>
    <w:rsid w:val="00076EE1"/>
    <w:rsid w:val="00077AB2"/>
    <w:rsid w:val="000807AD"/>
    <w:rsid w:val="00090B4C"/>
    <w:rsid w:val="00095C62"/>
    <w:rsid w:val="000A165E"/>
    <w:rsid w:val="000B66CF"/>
    <w:rsid w:val="000D3557"/>
    <w:rsid w:val="000D598D"/>
    <w:rsid w:val="001004CB"/>
    <w:rsid w:val="00114FCC"/>
    <w:rsid w:val="00125AF7"/>
    <w:rsid w:val="00135AD1"/>
    <w:rsid w:val="00141F7B"/>
    <w:rsid w:val="0014572A"/>
    <w:rsid w:val="00160647"/>
    <w:rsid w:val="00166DAE"/>
    <w:rsid w:val="001752B1"/>
    <w:rsid w:val="00186093"/>
    <w:rsid w:val="001C1C41"/>
    <w:rsid w:val="001C53A7"/>
    <w:rsid w:val="001D1B9B"/>
    <w:rsid w:val="001D54DE"/>
    <w:rsid w:val="001D5F15"/>
    <w:rsid w:val="001E08B2"/>
    <w:rsid w:val="001E75C3"/>
    <w:rsid w:val="001F332C"/>
    <w:rsid w:val="001F3F01"/>
    <w:rsid w:val="001F594C"/>
    <w:rsid w:val="001F5BF5"/>
    <w:rsid w:val="002003F7"/>
    <w:rsid w:val="00200C5D"/>
    <w:rsid w:val="00200F44"/>
    <w:rsid w:val="002037AD"/>
    <w:rsid w:val="00210DDA"/>
    <w:rsid w:val="0023461D"/>
    <w:rsid w:val="00236A46"/>
    <w:rsid w:val="00237FAC"/>
    <w:rsid w:val="0024241F"/>
    <w:rsid w:val="002468BC"/>
    <w:rsid w:val="0025105A"/>
    <w:rsid w:val="0025661F"/>
    <w:rsid w:val="00260EB4"/>
    <w:rsid w:val="00275F13"/>
    <w:rsid w:val="002911B7"/>
    <w:rsid w:val="002A709F"/>
    <w:rsid w:val="002B238E"/>
    <w:rsid w:val="002B5A57"/>
    <w:rsid w:val="002B74F1"/>
    <w:rsid w:val="002C2CD9"/>
    <w:rsid w:val="002C7D0B"/>
    <w:rsid w:val="002D42D1"/>
    <w:rsid w:val="002E308F"/>
    <w:rsid w:val="002E480C"/>
    <w:rsid w:val="002E4B32"/>
    <w:rsid w:val="002F4835"/>
    <w:rsid w:val="003027BD"/>
    <w:rsid w:val="003304F6"/>
    <w:rsid w:val="00337448"/>
    <w:rsid w:val="003434B1"/>
    <w:rsid w:val="00360E44"/>
    <w:rsid w:val="00364256"/>
    <w:rsid w:val="003661B9"/>
    <w:rsid w:val="00367845"/>
    <w:rsid w:val="00383FC5"/>
    <w:rsid w:val="00384E15"/>
    <w:rsid w:val="00390415"/>
    <w:rsid w:val="00394DB0"/>
    <w:rsid w:val="00396A1B"/>
    <w:rsid w:val="003A5D82"/>
    <w:rsid w:val="003C63C0"/>
    <w:rsid w:val="003D52EE"/>
    <w:rsid w:val="003D6CFA"/>
    <w:rsid w:val="003E326F"/>
    <w:rsid w:val="003E6AD6"/>
    <w:rsid w:val="003E6EAD"/>
    <w:rsid w:val="003F3B9F"/>
    <w:rsid w:val="004078E5"/>
    <w:rsid w:val="00412B86"/>
    <w:rsid w:val="00422833"/>
    <w:rsid w:val="00424B9C"/>
    <w:rsid w:val="00424E15"/>
    <w:rsid w:val="004315F6"/>
    <w:rsid w:val="00435DE6"/>
    <w:rsid w:val="00440D64"/>
    <w:rsid w:val="0044452F"/>
    <w:rsid w:val="00444C8B"/>
    <w:rsid w:val="00447F21"/>
    <w:rsid w:val="00457FEB"/>
    <w:rsid w:val="00462CDB"/>
    <w:rsid w:val="004743AE"/>
    <w:rsid w:val="00475B1B"/>
    <w:rsid w:val="004830CE"/>
    <w:rsid w:val="00484EAE"/>
    <w:rsid w:val="004A0171"/>
    <w:rsid w:val="004B5DF8"/>
    <w:rsid w:val="004C2111"/>
    <w:rsid w:val="004C3E93"/>
    <w:rsid w:val="004D3758"/>
    <w:rsid w:val="004E122E"/>
    <w:rsid w:val="004E468C"/>
    <w:rsid w:val="004F2F3C"/>
    <w:rsid w:val="004F3A45"/>
    <w:rsid w:val="004F5739"/>
    <w:rsid w:val="004F6633"/>
    <w:rsid w:val="004F6D38"/>
    <w:rsid w:val="004F75A6"/>
    <w:rsid w:val="005070DB"/>
    <w:rsid w:val="00510F9A"/>
    <w:rsid w:val="0051118F"/>
    <w:rsid w:val="005133CC"/>
    <w:rsid w:val="00520125"/>
    <w:rsid w:val="00524BD4"/>
    <w:rsid w:val="00527614"/>
    <w:rsid w:val="00527BA9"/>
    <w:rsid w:val="00532589"/>
    <w:rsid w:val="00542956"/>
    <w:rsid w:val="00544DA0"/>
    <w:rsid w:val="0054626F"/>
    <w:rsid w:val="00552134"/>
    <w:rsid w:val="00556E47"/>
    <w:rsid w:val="00562ED2"/>
    <w:rsid w:val="00570965"/>
    <w:rsid w:val="005721A6"/>
    <w:rsid w:val="00572F02"/>
    <w:rsid w:val="0057789B"/>
    <w:rsid w:val="005856C4"/>
    <w:rsid w:val="00585E2A"/>
    <w:rsid w:val="00590B41"/>
    <w:rsid w:val="0059146E"/>
    <w:rsid w:val="005938B6"/>
    <w:rsid w:val="005A09BB"/>
    <w:rsid w:val="005A40FE"/>
    <w:rsid w:val="005B02CE"/>
    <w:rsid w:val="005B07DD"/>
    <w:rsid w:val="005B2A32"/>
    <w:rsid w:val="005D015D"/>
    <w:rsid w:val="005E1964"/>
    <w:rsid w:val="005E5577"/>
    <w:rsid w:val="00607CC4"/>
    <w:rsid w:val="00613127"/>
    <w:rsid w:val="006136FC"/>
    <w:rsid w:val="00615A8B"/>
    <w:rsid w:val="00623C8B"/>
    <w:rsid w:val="00627A7D"/>
    <w:rsid w:val="00631D20"/>
    <w:rsid w:val="00634BB6"/>
    <w:rsid w:val="006360F3"/>
    <w:rsid w:val="006369FF"/>
    <w:rsid w:val="006470CD"/>
    <w:rsid w:val="0064719D"/>
    <w:rsid w:val="0065653C"/>
    <w:rsid w:val="00664834"/>
    <w:rsid w:val="00672F90"/>
    <w:rsid w:val="00680041"/>
    <w:rsid w:val="006810BC"/>
    <w:rsid w:val="006861D3"/>
    <w:rsid w:val="006A425E"/>
    <w:rsid w:val="006B3124"/>
    <w:rsid w:val="006B335A"/>
    <w:rsid w:val="006B6BE5"/>
    <w:rsid w:val="006C0403"/>
    <w:rsid w:val="006D1E68"/>
    <w:rsid w:val="006D24F0"/>
    <w:rsid w:val="006F5576"/>
    <w:rsid w:val="00701B69"/>
    <w:rsid w:val="00712C1B"/>
    <w:rsid w:val="007154A6"/>
    <w:rsid w:val="00722810"/>
    <w:rsid w:val="00727153"/>
    <w:rsid w:val="0073141A"/>
    <w:rsid w:val="0074166C"/>
    <w:rsid w:val="00745B44"/>
    <w:rsid w:val="00746CD3"/>
    <w:rsid w:val="00753C3D"/>
    <w:rsid w:val="00755C8F"/>
    <w:rsid w:val="00762EAB"/>
    <w:rsid w:val="007679C2"/>
    <w:rsid w:val="00767AA6"/>
    <w:rsid w:val="007711C6"/>
    <w:rsid w:val="00772F2A"/>
    <w:rsid w:val="00776647"/>
    <w:rsid w:val="00785F99"/>
    <w:rsid w:val="00790C3E"/>
    <w:rsid w:val="00792524"/>
    <w:rsid w:val="00794B1E"/>
    <w:rsid w:val="007A06B2"/>
    <w:rsid w:val="007A5084"/>
    <w:rsid w:val="007B2684"/>
    <w:rsid w:val="007B6529"/>
    <w:rsid w:val="007C0899"/>
    <w:rsid w:val="007C75AF"/>
    <w:rsid w:val="007D4E10"/>
    <w:rsid w:val="007D606D"/>
    <w:rsid w:val="007E6AD5"/>
    <w:rsid w:val="00810E2D"/>
    <w:rsid w:val="00812AE6"/>
    <w:rsid w:val="0081663F"/>
    <w:rsid w:val="00834B2D"/>
    <w:rsid w:val="00834C17"/>
    <w:rsid w:val="00835E51"/>
    <w:rsid w:val="00842596"/>
    <w:rsid w:val="00846DE2"/>
    <w:rsid w:val="008473B8"/>
    <w:rsid w:val="008558E1"/>
    <w:rsid w:val="008708AA"/>
    <w:rsid w:val="0088563A"/>
    <w:rsid w:val="00896E76"/>
    <w:rsid w:val="00897055"/>
    <w:rsid w:val="008A0990"/>
    <w:rsid w:val="008A0D31"/>
    <w:rsid w:val="008A4C56"/>
    <w:rsid w:val="008A68BF"/>
    <w:rsid w:val="008B5FCF"/>
    <w:rsid w:val="008B62B4"/>
    <w:rsid w:val="008B7713"/>
    <w:rsid w:val="008C2F4F"/>
    <w:rsid w:val="008C5304"/>
    <w:rsid w:val="008C669F"/>
    <w:rsid w:val="008D391B"/>
    <w:rsid w:val="008D3A7A"/>
    <w:rsid w:val="008D5567"/>
    <w:rsid w:val="008F28EF"/>
    <w:rsid w:val="00906712"/>
    <w:rsid w:val="00911453"/>
    <w:rsid w:val="009127D9"/>
    <w:rsid w:val="009159F1"/>
    <w:rsid w:val="00917673"/>
    <w:rsid w:val="0092369C"/>
    <w:rsid w:val="00930526"/>
    <w:rsid w:val="00945FA0"/>
    <w:rsid w:val="00965AB8"/>
    <w:rsid w:val="009851B6"/>
    <w:rsid w:val="00987CFC"/>
    <w:rsid w:val="009A3904"/>
    <w:rsid w:val="009B066A"/>
    <w:rsid w:val="009B7607"/>
    <w:rsid w:val="009B786A"/>
    <w:rsid w:val="009C1FCC"/>
    <w:rsid w:val="009D18ED"/>
    <w:rsid w:val="009E1F22"/>
    <w:rsid w:val="009E3CC5"/>
    <w:rsid w:val="009F028C"/>
    <w:rsid w:val="009F4595"/>
    <w:rsid w:val="009F7234"/>
    <w:rsid w:val="00A14B69"/>
    <w:rsid w:val="00A16EF7"/>
    <w:rsid w:val="00A1748D"/>
    <w:rsid w:val="00A21D28"/>
    <w:rsid w:val="00A2491B"/>
    <w:rsid w:val="00A318ED"/>
    <w:rsid w:val="00A3482E"/>
    <w:rsid w:val="00A35198"/>
    <w:rsid w:val="00A363B0"/>
    <w:rsid w:val="00A36F4D"/>
    <w:rsid w:val="00A42946"/>
    <w:rsid w:val="00A548F9"/>
    <w:rsid w:val="00A564F2"/>
    <w:rsid w:val="00A6122F"/>
    <w:rsid w:val="00A70FD5"/>
    <w:rsid w:val="00A779E4"/>
    <w:rsid w:val="00A96F50"/>
    <w:rsid w:val="00AA0C9C"/>
    <w:rsid w:val="00AA17BE"/>
    <w:rsid w:val="00AA2F87"/>
    <w:rsid w:val="00AA36CA"/>
    <w:rsid w:val="00AB33EF"/>
    <w:rsid w:val="00AC0286"/>
    <w:rsid w:val="00AE6351"/>
    <w:rsid w:val="00AE67CE"/>
    <w:rsid w:val="00AE6F29"/>
    <w:rsid w:val="00B07821"/>
    <w:rsid w:val="00B14AD1"/>
    <w:rsid w:val="00B23BA0"/>
    <w:rsid w:val="00B36E25"/>
    <w:rsid w:val="00B46008"/>
    <w:rsid w:val="00B55325"/>
    <w:rsid w:val="00B81C20"/>
    <w:rsid w:val="00BA73A5"/>
    <w:rsid w:val="00BA750E"/>
    <w:rsid w:val="00BB0006"/>
    <w:rsid w:val="00BB5293"/>
    <w:rsid w:val="00BB6864"/>
    <w:rsid w:val="00BB75EF"/>
    <w:rsid w:val="00BB787F"/>
    <w:rsid w:val="00BC1BFA"/>
    <w:rsid w:val="00BC7DD9"/>
    <w:rsid w:val="00BD1E00"/>
    <w:rsid w:val="00BD3F09"/>
    <w:rsid w:val="00BE0320"/>
    <w:rsid w:val="00BE3BFB"/>
    <w:rsid w:val="00BF5937"/>
    <w:rsid w:val="00BF78E4"/>
    <w:rsid w:val="00C00521"/>
    <w:rsid w:val="00C0688B"/>
    <w:rsid w:val="00C121C3"/>
    <w:rsid w:val="00C15F4D"/>
    <w:rsid w:val="00C17AFC"/>
    <w:rsid w:val="00C200E9"/>
    <w:rsid w:val="00C25571"/>
    <w:rsid w:val="00C27618"/>
    <w:rsid w:val="00C45D22"/>
    <w:rsid w:val="00C51AC1"/>
    <w:rsid w:val="00C56755"/>
    <w:rsid w:val="00C6754B"/>
    <w:rsid w:val="00C747F8"/>
    <w:rsid w:val="00C9388A"/>
    <w:rsid w:val="00C94296"/>
    <w:rsid w:val="00C94875"/>
    <w:rsid w:val="00C94FBE"/>
    <w:rsid w:val="00C950BC"/>
    <w:rsid w:val="00C97DAE"/>
    <w:rsid w:val="00CA3762"/>
    <w:rsid w:val="00CB79C9"/>
    <w:rsid w:val="00CC0440"/>
    <w:rsid w:val="00CC0ABD"/>
    <w:rsid w:val="00CC13F7"/>
    <w:rsid w:val="00CD74D5"/>
    <w:rsid w:val="00CF283D"/>
    <w:rsid w:val="00D0240D"/>
    <w:rsid w:val="00D049DA"/>
    <w:rsid w:val="00D04AD5"/>
    <w:rsid w:val="00D13352"/>
    <w:rsid w:val="00D14182"/>
    <w:rsid w:val="00D16CF0"/>
    <w:rsid w:val="00D21AB1"/>
    <w:rsid w:val="00D30449"/>
    <w:rsid w:val="00D3540A"/>
    <w:rsid w:val="00D40B5F"/>
    <w:rsid w:val="00D468F1"/>
    <w:rsid w:val="00D64FAA"/>
    <w:rsid w:val="00D6584D"/>
    <w:rsid w:val="00D917DB"/>
    <w:rsid w:val="00D9560C"/>
    <w:rsid w:val="00D96B49"/>
    <w:rsid w:val="00D974D4"/>
    <w:rsid w:val="00DA4E58"/>
    <w:rsid w:val="00DB2A97"/>
    <w:rsid w:val="00DB71AE"/>
    <w:rsid w:val="00DB7BB1"/>
    <w:rsid w:val="00DD00F4"/>
    <w:rsid w:val="00DE0649"/>
    <w:rsid w:val="00DE271E"/>
    <w:rsid w:val="00DE3896"/>
    <w:rsid w:val="00DF0007"/>
    <w:rsid w:val="00DF4C80"/>
    <w:rsid w:val="00E075A9"/>
    <w:rsid w:val="00E10475"/>
    <w:rsid w:val="00E11743"/>
    <w:rsid w:val="00E13927"/>
    <w:rsid w:val="00E240AD"/>
    <w:rsid w:val="00E34F20"/>
    <w:rsid w:val="00E466FE"/>
    <w:rsid w:val="00E51BE1"/>
    <w:rsid w:val="00E52649"/>
    <w:rsid w:val="00E52AC5"/>
    <w:rsid w:val="00E71B04"/>
    <w:rsid w:val="00E733B0"/>
    <w:rsid w:val="00E74B1C"/>
    <w:rsid w:val="00E8015F"/>
    <w:rsid w:val="00E80952"/>
    <w:rsid w:val="00EA2215"/>
    <w:rsid w:val="00EA22DF"/>
    <w:rsid w:val="00EA3646"/>
    <w:rsid w:val="00EB52B2"/>
    <w:rsid w:val="00EC3663"/>
    <w:rsid w:val="00EE4314"/>
    <w:rsid w:val="00EE6D97"/>
    <w:rsid w:val="00EE7AD3"/>
    <w:rsid w:val="00EF1DD7"/>
    <w:rsid w:val="00EF2D8C"/>
    <w:rsid w:val="00EF4891"/>
    <w:rsid w:val="00F03F6F"/>
    <w:rsid w:val="00F1304D"/>
    <w:rsid w:val="00F17505"/>
    <w:rsid w:val="00F175A3"/>
    <w:rsid w:val="00F20C36"/>
    <w:rsid w:val="00F24B4E"/>
    <w:rsid w:val="00F261C8"/>
    <w:rsid w:val="00F36832"/>
    <w:rsid w:val="00F3704C"/>
    <w:rsid w:val="00F4700C"/>
    <w:rsid w:val="00F5188B"/>
    <w:rsid w:val="00F51EB4"/>
    <w:rsid w:val="00F60EB4"/>
    <w:rsid w:val="00F6587D"/>
    <w:rsid w:val="00F7362E"/>
    <w:rsid w:val="00F75737"/>
    <w:rsid w:val="00F75EEF"/>
    <w:rsid w:val="00F76614"/>
    <w:rsid w:val="00F82C53"/>
    <w:rsid w:val="00F90831"/>
    <w:rsid w:val="00F91EC3"/>
    <w:rsid w:val="00FA2527"/>
    <w:rsid w:val="00FC04CE"/>
    <w:rsid w:val="00FD7342"/>
    <w:rsid w:val="00FE12C5"/>
    <w:rsid w:val="00FF01C4"/>
    <w:rsid w:val="00FF4B43"/>
    <w:rsid w:val="00FF68BB"/>
  </w:rsids>
  <m:mathPr>
    <m:mathFont m:val="Cambria Math"/>
    <m:brkBin m:val="before"/>
    <m:brkBinSub m:val="--"/>
    <m:smallFrac m:val="off"/>
    <m:dispDef m:val="off"/>
    <m:lMargin m:val="0"/>
    <m:rMargin m:val="0"/>
    <m:defJc m:val="centerGroup"/>
    <m:wrapRight/>
    <m:intLim m:val="subSup"/>
    <m:naryLim m:val="subSup"/>
  </m:mathPr>
  <w:attachedSchema w:val="http://www.egem.nl/StUF/sector/zkn/0310"/>
  <w:attachedSchema w:val="http://www.egem.nl/StUF/StUF0301"/>
  <w:attachedSchema w:val="http://www.egem.nl/StUF/sector/bg/0310"/>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iPriority="35" w:unhideWhenUsed="1" w:qFormat="1"/>
    <w:lsdException w:name="footnote reference" w:uiPriority="99"/>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Document Map" w:uiPriority="99"/>
    <w:lsdException w:name="Plain Text" w:uiPriority="99"/>
    <w:lsdException w:name="No List" w:uiPriority="99"/>
    <w:lsdException w:name="Table Grid" w:uiPriority="59"/>
    <w:lsdException w:name="List Paragraph" w:uiPriority="34" w:qFormat="1"/>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qFormat/>
    <w:rsid w:val="004F75A6"/>
    <w:pPr>
      <w:spacing w:after="140" w:line="280" w:lineRule="exact"/>
    </w:pPr>
    <w:rPr>
      <w:b/>
      <w:bCs/>
      <w:color w:val="D84010"/>
      <w:sz w:val="16"/>
    </w:rPr>
  </w:style>
  <w:style w:type="paragraph" w:styleId="Voetnoottekst">
    <w:name w:val="footnote text"/>
    <w:basedOn w:val="Standaard"/>
    <w:link w:val="VoetnoottekstChar"/>
    <w:uiPriority w:val="99"/>
    <w:rsid w:val="004F75A6"/>
    <w:pPr>
      <w:spacing w:line="240" w:lineRule="auto"/>
    </w:pPr>
    <w:rPr>
      <w:sz w:val="16"/>
    </w:rPr>
  </w:style>
  <w:style w:type="character" w:customStyle="1" w:styleId="VoetnoottekstChar">
    <w:name w:val="Voetnoottekst Char"/>
    <w:basedOn w:val="Standaardalinea-lettertype"/>
    <w:link w:val="Voetnoottekst"/>
    <w:uiPriority w:val="99"/>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uiPriority w:val="99"/>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broodtekst">
    <w:name w:val="broodtekst"/>
    <w:basedOn w:val="Standaard"/>
    <w:link w:val="broodtekstChar1"/>
    <w:rsid w:val="00C950BC"/>
    <w:pPr>
      <w:tabs>
        <w:tab w:val="left" w:pos="227"/>
        <w:tab w:val="left" w:pos="454"/>
        <w:tab w:val="left" w:pos="680"/>
      </w:tabs>
      <w:autoSpaceDE w:val="0"/>
      <w:autoSpaceDN w:val="0"/>
      <w:adjustRightInd w:val="0"/>
      <w:spacing w:line="240" w:lineRule="atLeast"/>
      <w:contextualSpacing w:val="0"/>
    </w:pPr>
    <w:rPr>
      <w:lang w:val="en-US"/>
    </w:rPr>
  </w:style>
  <w:style w:type="character" w:customStyle="1" w:styleId="broodtekstChar1">
    <w:name w:val="broodtekst Char1"/>
    <w:link w:val="broodtekst"/>
    <w:rsid w:val="00C950BC"/>
    <w:rPr>
      <w:rFonts w:eastAsia="Times New Roman"/>
      <w:lang w:val="en-US"/>
    </w:rPr>
  </w:style>
  <w:style w:type="paragraph" w:customStyle="1" w:styleId="Inhopg11">
    <w:name w:val="Inhopg 11"/>
    <w:next w:val="Standaard"/>
    <w:uiPriority w:val="99"/>
    <w:rsid w:val="000A165E"/>
    <w:pPr>
      <w:widowControl w:val="0"/>
      <w:autoSpaceDE w:val="0"/>
      <w:autoSpaceDN w:val="0"/>
      <w:adjustRightInd w:val="0"/>
      <w:spacing w:line="240" w:lineRule="auto"/>
    </w:pPr>
    <w:rPr>
      <w:rFonts w:ascii="Times New Roman" w:eastAsiaTheme="minorEastAsia" w:hAnsi="Times New Roman"/>
      <w:b/>
      <w:bCs/>
      <w:color w:val="000000"/>
      <w:sz w:val="28"/>
      <w:szCs w:val="28"/>
      <w:shd w:val="clear" w:color="auto" w:fill="FFFFFF"/>
      <w:lang w:val="en-AU"/>
    </w:rPr>
  </w:style>
  <w:style w:type="paragraph" w:customStyle="1" w:styleId="Inhopg21">
    <w:name w:val="Inhopg 21"/>
    <w:next w:val="Standaard"/>
    <w:uiPriority w:val="99"/>
    <w:rsid w:val="000A165E"/>
    <w:pPr>
      <w:widowControl w:val="0"/>
      <w:autoSpaceDE w:val="0"/>
      <w:autoSpaceDN w:val="0"/>
      <w:adjustRightInd w:val="0"/>
      <w:spacing w:line="240" w:lineRule="auto"/>
      <w:ind w:left="180"/>
    </w:pPr>
    <w:rPr>
      <w:rFonts w:ascii="Times New Roman" w:eastAsiaTheme="minorEastAsia" w:hAnsi="Times New Roman"/>
      <w:b/>
      <w:bCs/>
      <w:color w:val="000000"/>
      <w:sz w:val="24"/>
      <w:szCs w:val="24"/>
      <w:shd w:val="clear" w:color="auto" w:fill="FFFFFF"/>
      <w:lang w:val="en-AU"/>
    </w:rPr>
  </w:style>
  <w:style w:type="paragraph" w:customStyle="1" w:styleId="Inhopg31">
    <w:name w:val="Inhopg 31"/>
    <w:next w:val="Standaard"/>
    <w:uiPriority w:val="99"/>
    <w:rsid w:val="000A165E"/>
    <w:pPr>
      <w:widowControl w:val="0"/>
      <w:autoSpaceDE w:val="0"/>
      <w:autoSpaceDN w:val="0"/>
      <w:adjustRightInd w:val="0"/>
      <w:spacing w:line="240" w:lineRule="auto"/>
      <w:ind w:left="360"/>
    </w:pPr>
    <w:rPr>
      <w:rFonts w:ascii="Times New Roman" w:eastAsiaTheme="minorEastAsia" w:hAnsi="Times New Roman"/>
      <w:color w:val="000000"/>
      <w:sz w:val="24"/>
      <w:szCs w:val="24"/>
      <w:shd w:val="clear" w:color="auto" w:fill="FFFFFF"/>
      <w:lang w:val="en-AU"/>
    </w:rPr>
  </w:style>
  <w:style w:type="paragraph" w:customStyle="1" w:styleId="Inhopg41">
    <w:name w:val="Inhopg 41"/>
    <w:next w:val="Standaard"/>
    <w:uiPriority w:val="99"/>
    <w:rsid w:val="000A165E"/>
    <w:pPr>
      <w:widowControl w:val="0"/>
      <w:autoSpaceDE w:val="0"/>
      <w:autoSpaceDN w:val="0"/>
      <w:adjustRightInd w:val="0"/>
      <w:spacing w:line="240" w:lineRule="auto"/>
      <w:ind w:left="540"/>
    </w:pPr>
    <w:rPr>
      <w:rFonts w:ascii="Times New Roman" w:eastAsiaTheme="minorEastAsia" w:hAnsi="Times New Roman"/>
      <w:color w:val="000000"/>
      <w:sz w:val="24"/>
      <w:szCs w:val="24"/>
      <w:shd w:val="clear" w:color="auto" w:fill="FFFFFF"/>
      <w:lang w:val="en-AU"/>
    </w:rPr>
  </w:style>
  <w:style w:type="paragraph" w:customStyle="1" w:styleId="Inhopg51">
    <w:name w:val="Inhopg 51"/>
    <w:next w:val="Standaard"/>
    <w:uiPriority w:val="99"/>
    <w:rsid w:val="000A165E"/>
    <w:pPr>
      <w:widowControl w:val="0"/>
      <w:autoSpaceDE w:val="0"/>
      <w:autoSpaceDN w:val="0"/>
      <w:adjustRightInd w:val="0"/>
      <w:spacing w:line="240" w:lineRule="auto"/>
      <w:ind w:left="720"/>
    </w:pPr>
    <w:rPr>
      <w:rFonts w:ascii="Times New Roman" w:eastAsiaTheme="minorEastAsia" w:hAnsi="Times New Roman"/>
      <w:color w:val="000000"/>
      <w:sz w:val="24"/>
      <w:szCs w:val="24"/>
      <w:shd w:val="clear" w:color="auto" w:fill="FFFFFF"/>
      <w:lang w:val="en-AU"/>
    </w:rPr>
  </w:style>
  <w:style w:type="paragraph" w:customStyle="1" w:styleId="Inhopg61">
    <w:name w:val="Inhopg 61"/>
    <w:next w:val="Standaard"/>
    <w:uiPriority w:val="99"/>
    <w:rsid w:val="000A165E"/>
    <w:pPr>
      <w:widowControl w:val="0"/>
      <w:autoSpaceDE w:val="0"/>
      <w:autoSpaceDN w:val="0"/>
      <w:adjustRightInd w:val="0"/>
      <w:spacing w:line="240" w:lineRule="auto"/>
      <w:ind w:left="900"/>
    </w:pPr>
    <w:rPr>
      <w:rFonts w:ascii="Times New Roman" w:eastAsiaTheme="minorEastAsia" w:hAnsi="Times New Roman"/>
      <w:color w:val="000000"/>
      <w:sz w:val="24"/>
      <w:szCs w:val="24"/>
      <w:shd w:val="clear" w:color="auto" w:fill="FFFFFF"/>
      <w:lang w:val="en-AU"/>
    </w:rPr>
  </w:style>
  <w:style w:type="paragraph" w:customStyle="1" w:styleId="Inhopg71">
    <w:name w:val="Inhopg 71"/>
    <w:next w:val="Standaard"/>
    <w:uiPriority w:val="99"/>
    <w:rsid w:val="000A165E"/>
    <w:pPr>
      <w:widowControl w:val="0"/>
      <w:autoSpaceDE w:val="0"/>
      <w:autoSpaceDN w:val="0"/>
      <w:adjustRightInd w:val="0"/>
      <w:spacing w:line="240" w:lineRule="auto"/>
      <w:ind w:left="1080"/>
    </w:pPr>
    <w:rPr>
      <w:rFonts w:ascii="Times New Roman" w:eastAsiaTheme="minorEastAsia" w:hAnsi="Times New Roman"/>
      <w:color w:val="000000"/>
      <w:sz w:val="24"/>
      <w:szCs w:val="24"/>
      <w:shd w:val="clear" w:color="auto" w:fill="FFFFFF"/>
      <w:lang w:val="en-AU"/>
    </w:rPr>
  </w:style>
  <w:style w:type="paragraph" w:customStyle="1" w:styleId="Inhopg81">
    <w:name w:val="Inhopg 81"/>
    <w:next w:val="Standaard"/>
    <w:uiPriority w:val="99"/>
    <w:rsid w:val="000A165E"/>
    <w:pPr>
      <w:widowControl w:val="0"/>
      <w:autoSpaceDE w:val="0"/>
      <w:autoSpaceDN w:val="0"/>
      <w:adjustRightInd w:val="0"/>
      <w:spacing w:line="240" w:lineRule="auto"/>
      <w:ind w:left="1260"/>
    </w:pPr>
    <w:rPr>
      <w:rFonts w:ascii="Times New Roman" w:eastAsiaTheme="minorEastAsia" w:hAnsi="Times New Roman"/>
      <w:color w:val="000000"/>
      <w:sz w:val="24"/>
      <w:szCs w:val="24"/>
      <w:shd w:val="clear" w:color="auto" w:fill="FFFFFF"/>
      <w:lang w:val="en-AU"/>
    </w:rPr>
  </w:style>
  <w:style w:type="paragraph" w:customStyle="1" w:styleId="Inhopg91">
    <w:name w:val="Inhopg 91"/>
    <w:next w:val="Standaard"/>
    <w:uiPriority w:val="99"/>
    <w:rsid w:val="000A165E"/>
    <w:pPr>
      <w:widowControl w:val="0"/>
      <w:autoSpaceDE w:val="0"/>
      <w:autoSpaceDN w:val="0"/>
      <w:adjustRightInd w:val="0"/>
      <w:spacing w:line="240" w:lineRule="auto"/>
      <w:ind w:left="1440"/>
    </w:pPr>
    <w:rPr>
      <w:rFonts w:ascii="Times New Roman" w:eastAsiaTheme="minorEastAsia" w:hAnsi="Times New Roman"/>
      <w:color w:val="000000"/>
      <w:sz w:val="24"/>
      <w:szCs w:val="24"/>
      <w:shd w:val="clear" w:color="auto" w:fill="FFFFFF"/>
      <w:lang w:val="en-AU"/>
    </w:rPr>
  </w:style>
  <w:style w:type="paragraph" w:customStyle="1" w:styleId="Kop11">
    <w:name w:val="Kop 11"/>
    <w:next w:val="Standaard"/>
    <w:uiPriority w:val="99"/>
    <w:rsid w:val="000A165E"/>
    <w:pPr>
      <w:widowControl w:val="0"/>
      <w:autoSpaceDE w:val="0"/>
      <w:autoSpaceDN w:val="0"/>
      <w:adjustRightInd w:val="0"/>
      <w:spacing w:before="240" w:after="60" w:line="240" w:lineRule="auto"/>
      <w:outlineLvl w:val="0"/>
    </w:pPr>
    <w:rPr>
      <w:rFonts w:ascii="Arial" w:eastAsiaTheme="minorEastAsia" w:hAnsi="Arial" w:cs="Arial"/>
      <w:b/>
      <w:bCs/>
      <w:color w:val="004080"/>
      <w:sz w:val="32"/>
      <w:szCs w:val="32"/>
      <w:shd w:val="clear" w:color="auto" w:fill="FFFFFF"/>
      <w:lang w:val="en-AU"/>
    </w:rPr>
  </w:style>
  <w:style w:type="paragraph" w:customStyle="1" w:styleId="Kop21">
    <w:name w:val="Kop 21"/>
    <w:next w:val="Standaard"/>
    <w:uiPriority w:val="99"/>
    <w:rsid w:val="000A165E"/>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 w:type="paragraph" w:customStyle="1" w:styleId="Kop31">
    <w:name w:val="Kop 31"/>
    <w:next w:val="Standaard"/>
    <w:uiPriority w:val="99"/>
    <w:rsid w:val="000A165E"/>
    <w:pPr>
      <w:widowControl w:val="0"/>
      <w:autoSpaceDE w:val="0"/>
      <w:autoSpaceDN w:val="0"/>
      <w:adjustRightInd w:val="0"/>
      <w:spacing w:before="240" w:after="60" w:line="240" w:lineRule="auto"/>
      <w:outlineLvl w:val="2"/>
    </w:pPr>
    <w:rPr>
      <w:rFonts w:ascii="Arial" w:eastAsiaTheme="minorEastAsia" w:hAnsi="Arial" w:cs="Arial"/>
      <w:b/>
      <w:bCs/>
      <w:color w:val="0000D2"/>
      <w:sz w:val="28"/>
      <w:szCs w:val="28"/>
      <w:shd w:val="clear" w:color="auto" w:fill="FFFFFF"/>
      <w:lang w:val="en-AU"/>
    </w:rPr>
  </w:style>
  <w:style w:type="paragraph" w:customStyle="1" w:styleId="Kop41">
    <w:name w:val="Kop 41"/>
    <w:next w:val="Standaard"/>
    <w:uiPriority w:val="99"/>
    <w:rsid w:val="000A165E"/>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rPr>
  </w:style>
  <w:style w:type="paragraph" w:customStyle="1" w:styleId="Kop51">
    <w:name w:val="Kop 51"/>
    <w:next w:val="Standaard"/>
    <w:uiPriority w:val="99"/>
    <w:rsid w:val="000A165E"/>
    <w:pPr>
      <w:widowControl w:val="0"/>
      <w:autoSpaceDE w:val="0"/>
      <w:autoSpaceDN w:val="0"/>
      <w:adjustRightInd w:val="0"/>
      <w:spacing w:before="240" w:after="60" w:line="240" w:lineRule="auto"/>
      <w:outlineLvl w:val="4"/>
    </w:pPr>
    <w:rPr>
      <w:rFonts w:ascii="Arial" w:eastAsiaTheme="minorEastAsia" w:hAnsi="Arial" w:cs="Arial"/>
      <w:b/>
      <w:bCs/>
      <w:i/>
      <w:iCs/>
      <w:color w:val="004080"/>
      <w:sz w:val="24"/>
      <w:szCs w:val="24"/>
      <w:shd w:val="clear" w:color="auto" w:fill="FFFFFF"/>
      <w:lang w:val="en-AU"/>
    </w:rPr>
  </w:style>
  <w:style w:type="paragraph" w:customStyle="1" w:styleId="Kop61">
    <w:name w:val="Kop 61"/>
    <w:next w:val="Standaard"/>
    <w:uiPriority w:val="99"/>
    <w:rsid w:val="000A165E"/>
    <w:pPr>
      <w:widowControl w:val="0"/>
      <w:autoSpaceDE w:val="0"/>
      <w:autoSpaceDN w:val="0"/>
      <w:adjustRightInd w:val="0"/>
      <w:spacing w:before="240" w:after="60" w:line="240" w:lineRule="auto"/>
      <w:outlineLvl w:val="5"/>
    </w:pPr>
    <w:rPr>
      <w:rFonts w:ascii="Arial" w:eastAsiaTheme="minorEastAsia" w:hAnsi="Arial" w:cs="Arial"/>
      <w:b/>
      <w:bCs/>
      <w:color w:val="004080"/>
      <w:sz w:val="22"/>
      <w:szCs w:val="22"/>
      <w:shd w:val="clear" w:color="auto" w:fill="FFFFFF"/>
      <w:lang w:val="en-AU"/>
    </w:rPr>
  </w:style>
  <w:style w:type="paragraph" w:customStyle="1" w:styleId="Kop71">
    <w:name w:val="Kop 71"/>
    <w:next w:val="Standaard"/>
    <w:uiPriority w:val="99"/>
    <w:rsid w:val="000A165E"/>
    <w:pPr>
      <w:widowControl w:val="0"/>
      <w:autoSpaceDE w:val="0"/>
      <w:autoSpaceDN w:val="0"/>
      <w:adjustRightInd w:val="0"/>
      <w:spacing w:before="240" w:after="60" w:line="240" w:lineRule="auto"/>
      <w:outlineLvl w:val="6"/>
    </w:pPr>
    <w:rPr>
      <w:rFonts w:ascii="Arial" w:eastAsiaTheme="minorEastAsia" w:hAnsi="Arial" w:cs="Arial"/>
      <w:color w:val="004080"/>
      <w:sz w:val="22"/>
      <w:szCs w:val="22"/>
      <w:u w:val="single"/>
      <w:shd w:val="clear" w:color="auto" w:fill="FFFFFF"/>
      <w:lang w:val="en-AU"/>
    </w:rPr>
  </w:style>
  <w:style w:type="paragraph" w:customStyle="1" w:styleId="Kop81">
    <w:name w:val="Kop 81"/>
    <w:next w:val="Standaard"/>
    <w:uiPriority w:val="99"/>
    <w:rsid w:val="000A165E"/>
    <w:pPr>
      <w:widowControl w:val="0"/>
      <w:autoSpaceDE w:val="0"/>
      <w:autoSpaceDN w:val="0"/>
      <w:adjustRightInd w:val="0"/>
      <w:spacing w:before="240" w:after="60" w:line="240" w:lineRule="auto"/>
      <w:outlineLvl w:val="7"/>
    </w:pPr>
    <w:rPr>
      <w:rFonts w:ascii="Arial" w:eastAsiaTheme="minorEastAsia" w:hAnsi="Arial" w:cs="Arial"/>
      <w:i/>
      <w:iCs/>
      <w:color w:val="000000"/>
      <w:sz w:val="20"/>
      <w:szCs w:val="20"/>
      <w:u w:val="single"/>
      <w:shd w:val="clear" w:color="auto" w:fill="FFFFFF"/>
      <w:lang w:val="en-AU"/>
    </w:rPr>
  </w:style>
  <w:style w:type="paragraph" w:customStyle="1" w:styleId="Kop91">
    <w:name w:val="Kop 91"/>
    <w:next w:val="Standaard"/>
    <w:uiPriority w:val="99"/>
    <w:rsid w:val="000A165E"/>
    <w:pPr>
      <w:widowControl w:val="0"/>
      <w:autoSpaceDE w:val="0"/>
      <w:autoSpaceDN w:val="0"/>
      <w:adjustRightInd w:val="0"/>
      <w:spacing w:before="240" w:after="60" w:line="240" w:lineRule="auto"/>
      <w:outlineLvl w:val="8"/>
    </w:pPr>
    <w:rPr>
      <w:rFonts w:ascii="Arial" w:eastAsiaTheme="minorEastAsia" w:hAnsi="Arial" w:cs="Arial"/>
      <w:color w:val="004080"/>
      <w:sz w:val="22"/>
      <w:szCs w:val="22"/>
      <w:shd w:val="clear" w:color="auto" w:fill="FFFFFF"/>
      <w:lang w:val="en-AU"/>
    </w:rPr>
  </w:style>
  <w:style w:type="paragraph" w:customStyle="1" w:styleId="NumberedList">
    <w:name w:val="Number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customStyle="1" w:styleId="BulletedList">
    <w:name w:val="Bullet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0A165E"/>
    <w:rPr>
      <w:rFonts w:ascii="Times New Roman" w:eastAsiaTheme="minorEastAsia" w:hAnsi="Times New Roman"/>
      <w:color w:val="000000"/>
      <w:sz w:val="20"/>
      <w:szCs w:val="20"/>
      <w:lang w:val="en-AU"/>
    </w:rPr>
  </w:style>
  <w:style w:type="paragraph" w:styleId="Plattetekst2">
    <w:name w:val="Body Text 2"/>
    <w:basedOn w:val="Standaard"/>
    <w:next w:val="Standaard"/>
    <w:link w:val="Plattetekst2Char"/>
    <w:uiPriority w:val="99"/>
    <w:rsid w:val="000A165E"/>
    <w:pPr>
      <w:widowControl w:val="0"/>
      <w:autoSpaceDE w:val="0"/>
      <w:autoSpaceDN w:val="0"/>
      <w:adjustRightInd w:val="0"/>
      <w:spacing w:after="120" w:line="480" w:lineRule="auto"/>
      <w:contextualSpacing w:val="0"/>
    </w:pPr>
    <w:rPr>
      <w:rFonts w:ascii="Times New Roman" w:eastAsiaTheme="minorEastAsia" w:hAnsi="Times New Roman"/>
      <w:color w:val="000000"/>
      <w:shd w:val="clear" w:color="auto" w:fill="FFFFFF"/>
      <w:lang w:val="en-AU"/>
    </w:rPr>
  </w:style>
  <w:style w:type="character" w:customStyle="1" w:styleId="Plattetekst2Char">
    <w:name w:val="Platte tekst 2 Char"/>
    <w:basedOn w:val="Standaardalinea-lettertype"/>
    <w:link w:val="Plattetekst2"/>
    <w:uiPriority w:val="99"/>
    <w:rsid w:val="000A165E"/>
    <w:rPr>
      <w:rFonts w:ascii="Times New Roman" w:eastAsiaTheme="minorEastAsia" w:hAnsi="Times New Roman"/>
      <w:color w:val="000000"/>
      <w:lang w:val="en-AU"/>
    </w:rPr>
  </w:style>
  <w:style w:type="paragraph" w:styleId="Plattetekst3">
    <w:name w:val="Body Text 3"/>
    <w:basedOn w:val="Standaard"/>
    <w:next w:val="Standaard"/>
    <w:link w:val="Plattetekst3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0A165E"/>
    <w:rPr>
      <w:rFonts w:ascii="Times New Roman" w:eastAsiaTheme="minorEastAsia" w:hAnsi="Times New Roman"/>
      <w:color w:val="000000"/>
      <w:sz w:val="16"/>
      <w:szCs w:val="16"/>
      <w:lang w:val="en-AU"/>
    </w:rPr>
  </w:style>
  <w:style w:type="paragraph" w:styleId="Notitiekop">
    <w:name w:val="Note Heading"/>
    <w:basedOn w:val="Standaard"/>
    <w:next w:val="Standaard"/>
    <w:link w:val="NotitiekopChar"/>
    <w:uiPriority w:val="99"/>
    <w:rsid w:val="000A165E"/>
    <w:pPr>
      <w:widowControl w:val="0"/>
      <w:autoSpaceDE w:val="0"/>
      <w:autoSpaceDN w:val="0"/>
      <w:adjustRightInd w:val="0"/>
      <w:spacing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0A165E"/>
    <w:rPr>
      <w:rFonts w:ascii="Times New Roman" w:eastAsiaTheme="minorEastAsia" w:hAnsi="Times New Roman"/>
      <w:color w:val="000000"/>
      <w:sz w:val="20"/>
      <w:szCs w:val="20"/>
      <w:lang w:val="en-AU"/>
    </w:rPr>
  </w:style>
  <w:style w:type="paragraph" w:styleId="Tekstzonderopmaak">
    <w:name w:val="Plain Text"/>
    <w:basedOn w:val="Standaard"/>
    <w:next w:val="Standaard"/>
    <w:link w:val="TekstzonderopmaakChar"/>
    <w:uiPriority w:val="99"/>
    <w:rsid w:val="000A165E"/>
    <w:pPr>
      <w:widowControl w:val="0"/>
      <w:autoSpaceDE w:val="0"/>
      <w:autoSpaceDN w:val="0"/>
      <w:adjustRightInd w:val="0"/>
      <w:spacing w:line="240" w:lineRule="auto"/>
      <w:contextualSpacing w:val="0"/>
    </w:pPr>
    <w:rPr>
      <w:rFonts w:ascii="Courier New" w:eastAsiaTheme="minorEastAsia"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0A165E"/>
    <w:rPr>
      <w:rFonts w:ascii="Courier New" w:eastAsiaTheme="minorEastAsia" w:hAnsi="Courier New" w:cs="Courier New"/>
      <w:color w:val="000000"/>
      <w:sz w:val="20"/>
      <w:szCs w:val="20"/>
      <w:lang w:val="en-AU"/>
    </w:rPr>
  </w:style>
  <w:style w:type="character" w:styleId="Zwaar">
    <w:name w:val="Strong"/>
    <w:basedOn w:val="Standaardalinea-lettertype"/>
    <w:uiPriority w:val="99"/>
    <w:qFormat/>
    <w:rsid w:val="000A165E"/>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0A165E"/>
    <w:rPr>
      <w:rFonts w:ascii="Times New Roman" w:hAnsi="Times New Roman" w:cs="Times New Roman"/>
      <w:i/>
      <w:iCs/>
      <w:color w:val="000000"/>
      <w:sz w:val="20"/>
      <w:szCs w:val="20"/>
      <w:shd w:val="clear" w:color="auto" w:fill="FFFFFF"/>
    </w:rPr>
  </w:style>
  <w:style w:type="paragraph" w:customStyle="1" w:styleId="Voettekst1">
    <w:name w:val="Voet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Koptekst1">
    <w:name w:val="Kop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Code">
    <w:name w:val="Code"/>
    <w:next w:val="Standaard"/>
    <w:uiPriority w:val="99"/>
    <w:rsid w:val="000A165E"/>
    <w:pPr>
      <w:widowControl w:val="0"/>
      <w:autoSpaceDE w:val="0"/>
      <w:autoSpaceDN w:val="0"/>
      <w:adjustRightInd w:val="0"/>
      <w:spacing w:line="240" w:lineRule="auto"/>
    </w:pPr>
    <w:rPr>
      <w:rFonts w:ascii="Courier New" w:eastAsiaTheme="minorEastAsia" w:hAnsi="Courier New" w:cs="Courier New"/>
      <w:color w:val="000000"/>
      <w:shd w:val="clear" w:color="auto" w:fill="FFFFFF"/>
      <w:lang w:val="en-AU"/>
    </w:rPr>
  </w:style>
  <w:style w:type="character" w:customStyle="1" w:styleId="FieldLabel">
    <w:name w:val="Field Label"/>
    <w:uiPriority w:val="99"/>
    <w:rsid w:val="000A165E"/>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0A165E"/>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0A165E"/>
    <w:rPr>
      <w:rFonts w:ascii="Lucida Sans" w:hAnsi="Lucida Sans" w:cs="Lucida Sans"/>
      <w:b/>
      <w:bCs/>
      <w:color w:val="000000"/>
      <w:sz w:val="16"/>
      <w:szCs w:val="16"/>
      <w:shd w:val="clear" w:color="auto" w:fill="FFFF80"/>
    </w:rPr>
  </w:style>
  <w:style w:type="character" w:customStyle="1" w:styleId="Objecttype">
    <w:name w:val="Object type"/>
    <w:uiPriority w:val="99"/>
    <w:rsid w:val="000A165E"/>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0A165E"/>
    <w:pPr>
      <w:widowControl w:val="0"/>
      <w:autoSpaceDE w:val="0"/>
      <w:autoSpaceDN w:val="0"/>
      <w:adjustRightInd w:val="0"/>
      <w:spacing w:line="240" w:lineRule="auto"/>
    </w:pPr>
    <w:rPr>
      <w:rFonts w:ascii="Times New Roman" w:eastAsiaTheme="minorEastAsia" w:hAnsi="Times New Roman"/>
      <w:b/>
      <w:bCs/>
      <w:i/>
      <w:iCs/>
      <w:color w:val="0000A0"/>
      <w:sz w:val="20"/>
      <w:szCs w:val="20"/>
      <w:shd w:val="clear" w:color="auto" w:fill="FFFFFF"/>
      <w:lang w:val="en-AU"/>
    </w:rPr>
  </w:style>
  <w:style w:type="paragraph" w:styleId="Revisie">
    <w:name w:val="Revision"/>
    <w:hidden/>
    <w:rsid w:val="00CB79C9"/>
    <w:pPr>
      <w:spacing w:line="240" w:lineRule="auto"/>
    </w:pPr>
    <w:rPr>
      <w:rFonts w:eastAsia="Times New Roman"/>
    </w:rPr>
  </w:style>
  <w:style w:type="paragraph" w:customStyle="1" w:styleId="Heading2">
    <w:name w:val="Heading 2"/>
    <w:next w:val="Standaard"/>
    <w:uiPriority w:val="99"/>
    <w:rsid w:val="003E326F"/>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iPriority="35" w:unhideWhenUsed="1" w:qFormat="1"/>
    <w:lsdException w:name="footnote reference" w:uiPriority="99"/>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Document Map" w:uiPriority="99"/>
    <w:lsdException w:name="Plain Text" w:uiPriority="99"/>
    <w:lsdException w:name="No List" w:uiPriority="99"/>
    <w:lsdException w:name="Table Grid" w:uiPriority="59"/>
    <w:lsdException w:name="List Paragraph" w:uiPriority="34" w:qFormat="1"/>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qFormat/>
    <w:rsid w:val="004F75A6"/>
    <w:pPr>
      <w:spacing w:after="140" w:line="280" w:lineRule="exact"/>
    </w:pPr>
    <w:rPr>
      <w:b/>
      <w:bCs/>
      <w:color w:val="D84010"/>
      <w:sz w:val="16"/>
    </w:rPr>
  </w:style>
  <w:style w:type="paragraph" w:styleId="Voetnoottekst">
    <w:name w:val="footnote text"/>
    <w:basedOn w:val="Standaard"/>
    <w:link w:val="VoetnoottekstChar"/>
    <w:uiPriority w:val="99"/>
    <w:rsid w:val="004F75A6"/>
    <w:pPr>
      <w:spacing w:line="240" w:lineRule="auto"/>
    </w:pPr>
    <w:rPr>
      <w:sz w:val="16"/>
    </w:rPr>
  </w:style>
  <w:style w:type="character" w:customStyle="1" w:styleId="VoetnoottekstChar">
    <w:name w:val="Voetnoottekst Char"/>
    <w:basedOn w:val="Standaardalinea-lettertype"/>
    <w:link w:val="Voetnoottekst"/>
    <w:uiPriority w:val="99"/>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uiPriority w:val="99"/>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broodtekst">
    <w:name w:val="broodtekst"/>
    <w:basedOn w:val="Standaard"/>
    <w:link w:val="broodtekstChar1"/>
    <w:rsid w:val="00C950BC"/>
    <w:pPr>
      <w:tabs>
        <w:tab w:val="left" w:pos="227"/>
        <w:tab w:val="left" w:pos="454"/>
        <w:tab w:val="left" w:pos="680"/>
      </w:tabs>
      <w:autoSpaceDE w:val="0"/>
      <w:autoSpaceDN w:val="0"/>
      <w:adjustRightInd w:val="0"/>
      <w:spacing w:line="240" w:lineRule="atLeast"/>
      <w:contextualSpacing w:val="0"/>
    </w:pPr>
    <w:rPr>
      <w:lang w:val="en-US"/>
    </w:rPr>
  </w:style>
  <w:style w:type="character" w:customStyle="1" w:styleId="broodtekstChar1">
    <w:name w:val="broodtekst Char1"/>
    <w:link w:val="broodtekst"/>
    <w:rsid w:val="00C950BC"/>
    <w:rPr>
      <w:rFonts w:eastAsia="Times New Roman"/>
      <w:lang w:val="en-US"/>
    </w:rPr>
  </w:style>
  <w:style w:type="paragraph" w:customStyle="1" w:styleId="Inhopg11">
    <w:name w:val="Inhopg 11"/>
    <w:next w:val="Standaard"/>
    <w:uiPriority w:val="99"/>
    <w:rsid w:val="000A165E"/>
    <w:pPr>
      <w:widowControl w:val="0"/>
      <w:autoSpaceDE w:val="0"/>
      <w:autoSpaceDN w:val="0"/>
      <w:adjustRightInd w:val="0"/>
      <w:spacing w:line="240" w:lineRule="auto"/>
    </w:pPr>
    <w:rPr>
      <w:rFonts w:ascii="Times New Roman" w:eastAsiaTheme="minorEastAsia" w:hAnsi="Times New Roman"/>
      <w:b/>
      <w:bCs/>
      <w:color w:val="000000"/>
      <w:sz w:val="28"/>
      <w:szCs w:val="28"/>
      <w:shd w:val="clear" w:color="auto" w:fill="FFFFFF"/>
      <w:lang w:val="en-AU"/>
    </w:rPr>
  </w:style>
  <w:style w:type="paragraph" w:customStyle="1" w:styleId="Inhopg21">
    <w:name w:val="Inhopg 21"/>
    <w:next w:val="Standaard"/>
    <w:uiPriority w:val="99"/>
    <w:rsid w:val="000A165E"/>
    <w:pPr>
      <w:widowControl w:val="0"/>
      <w:autoSpaceDE w:val="0"/>
      <w:autoSpaceDN w:val="0"/>
      <w:adjustRightInd w:val="0"/>
      <w:spacing w:line="240" w:lineRule="auto"/>
      <w:ind w:left="180"/>
    </w:pPr>
    <w:rPr>
      <w:rFonts w:ascii="Times New Roman" w:eastAsiaTheme="minorEastAsia" w:hAnsi="Times New Roman"/>
      <w:b/>
      <w:bCs/>
      <w:color w:val="000000"/>
      <w:sz w:val="24"/>
      <w:szCs w:val="24"/>
      <w:shd w:val="clear" w:color="auto" w:fill="FFFFFF"/>
      <w:lang w:val="en-AU"/>
    </w:rPr>
  </w:style>
  <w:style w:type="paragraph" w:customStyle="1" w:styleId="Inhopg31">
    <w:name w:val="Inhopg 31"/>
    <w:next w:val="Standaard"/>
    <w:uiPriority w:val="99"/>
    <w:rsid w:val="000A165E"/>
    <w:pPr>
      <w:widowControl w:val="0"/>
      <w:autoSpaceDE w:val="0"/>
      <w:autoSpaceDN w:val="0"/>
      <w:adjustRightInd w:val="0"/>
      <w:spacing w:line="240" w:lineRule="auto"/>
      <w:ind w:left="360"/>
    </w:pPr>
    <w:rPr>
      <w:rFonts w:ascii="Times New Roman" w:eastAsiaTheme="minorEastAsia" w:hAnsi="Times New Roman"/>
      <w:color w:val="000000"/>
      <w:sz w:val="24"/>
      <w:szCs w:val="24"/>
      <w:shd w:val="clear" w:color="auto" w:fill="FFFFFF"/>
      <w:lang w:val="en-AU"/>
    </w:rPr>
  </w:style>
  <w:style w:type="paragraph" w:customStyle="1" w:styleId="Inhopg41">
    <w:name w:val="Inhopg 41"/>
    <w:next w:val="Standaard"/>
    <w:uiPriority w:val="99"/>
    <w:rsid w:val="000A165E"/>
    <w:pPr>
      <w:widowControl w:val="0"/>
      <w:autoSpaceDE w:val="0"/>
      <w:autoSpaceDN w:val="0"/>
      <w:adjustRightInd w:val="0"/>
      <w:spacing w:line="240" w:lineRule="auto"/>
      <w:ind w:left="540"/>
    </w:pPr>
    <w:rPr>
      <w:rFonts w:ascii="Times New Roman" w:eastAsiaTheme="minorEastAsia" w:hAnsi="Times New Roman"/>
      <w:color w:val="000000"/>
      <w:sz w:val="24"/>
      <w:szCs w:val="24"/>
      <w:shd w:val="clear" w:color="auto" w:fill="FFFFFF"/>
      <w:lang w:val="en-AU"/>
    </w:rPr>
  </w:style>
  <w:style w:type="paragraph" w:customStyle="1" w:styleId="Inhopg51">
    <w:name w:val="Inhopg 51"/>
    <w:next w:val="Standaard"/>
    <w:uiPriority w:val="99"/>
    <w:rsid w:val="000A165E"/>
    <w:pPr>
      <w:widowControl w:val="0"/>
      <w:autoSpaceDE w:val="0"/>
      <w:autoSpaceDN w:val="0"/>
      <w:adjustRightInd w:val="0"/>
      <w:spacing w:line="240" w:lineRule="auto"/>
      <w:ind w:left="720"/>
    </w:pPr>
    <w:rPr>
      <w:rFonts w:ascii="Times New Roman" w:eastAsiaTheme="minorEastAsia" w:hAnsi="Times New Roman"/>
      <w:color w:val="000000"/>
      <w:sz w:val="24"/>
      <w:szCs w:val="24"/>
      <w:shd w:val="clear" w:color="auto" w:fill="FFFFFF"/>
      <w:lang w:val="en-AU"/>
    </w:rPr>
  </w:style>
  <w:style w:type="paragraph" w:customStyle="1" w:styleId="Inhopg61">
    <w:name w:val="Inhopg 61"/>
    <w:next w:val="Standaard"/>
    <w:uiPriority w:val="99"/>
    <w:rsid w:val="000A165E"/>
    <w:pPr>
      <w:widowControl w:val="0"/>
      <w:autoSpaceDE w:val="0"/>
      <w:autoSpaceDN w:val="0"/>
      <w:adjustRightInd w:val="0"/>
      <w:spacing w:line="240" w:lineRule="auto"/>
      <w:ind w:left="900"/>
    </w:pPr>
    <w:rPr>
      <w:rFonts w:ascii="Times New Roman" w:eastAsiaTheme="minorEastAsia" w:hAnsi="Times New Roman"/>
      <w:color w:val="000000"/>
      <w:sz w:val="24"/>
      <w:szCs w:val="24"/>
      <w:shd w:val="clear" w:color="auto" w:fill="FFFFFF"/>
      <w:lang w:val="en-AU"/>
    </w:rPr>
  </w:style>
  <w:style w:type="paragraph" w:customStyle="1" w:styleId="Inhopg71">
    <w:name w:val="Inhopg 71"/>
    <w:next w:val="Standaard"/>
    <w:uiPriority w:val="99"/>
    <w:rsid w:val="000A165E"/>
    <w:pPr>
      <w:widowControl w:val="0"/>
      <w:autoSpaceDE w:val="0"/>
      <w:autoSpaceDN w:val="0"/>
      <w:adjustRightInd w:val="0"/>
      <w:spacing w:line="240" w:lineRule="auto"/>
      <w:ind w:left="1080"/>
    </w:pPr>
    <w:rPr>
      <w:rFonts w:ascii="Times New Roman" w:eastAsiaTheme="minorEastAsia" w:hAnsi="Times New Roman"/>
      <w:color w:val="000000"/>
      <w:sz w:val="24"/>
      <w:szCs w:val="24"/>
      <w:shd w:val="clear" w:color="auto" w:fill="FFFFFF"/>
      <w:lang w:val="en-AU"/>
    </w:rPr>
  </w:style>
  <w:style w:type="paragraph" w:customStyle="1" w:styleId="Inhopg81">
    <w:name w:val="Inhopg 81"/>
    <w:next w:val="Standaard"/>
    <w:uiPriority w:val="99"/>
    <w:rsid w:val="000A165E"/>
    <w:pPr>
      <w:widowControl w:val="0"/>
      <w:autoSpaceDE w:val="0"/>
      <w:autoSpaceDN w:val="0"/>
      <w:adjustRightInd w:val="0"/>
      <w:spacing w:line="240" w:lineRule="auto"/>
      <w:ind w:left="1260"/>
    </w:pPr>
    <w:rPr>
      <w:rFonts w:ascii="Times New Roman" w:eastAsiaTheme="minorEastAsia" w:hAnsi="Times New Roman"/>
      <w:color w:val="000000"/>
      <w:sz w:val="24"/>
      <w:szCs w:val="24"/>
      <w:shd w:val="clear" w:color="auto" w:fill="FFFFFF"/>
      <w:lang w:val="en-AU"/>
    </w:rPr>
  </w:style>
  <w:style w:type="paragraph" w:customStyle="1" w:styleId="Inhopg91">
    <w:name w:val="Inhopg 91"/>
    <w:next w:val="Standaard"/>
    <w:uiPriority w:val="99"/>
    <w:rsid w:val="000A165E"/>
    <w:pPr>
      <w:widowControl w:val="0"/>
      <w:autoSpaceDE w:val="0"/>
      <w:autoSpaceDN w:val="0"/>
      <w:adjustRightInd w:val="0"/>
      <w:spacing w:line="240" w:lineRule="auto"/>
      <w:ind w:left="1440"/>
    </w:pPr>
    <w:rPr>
      <w:rFonts w:ascii="Times New Roman" w:eastAsiaTheme="minorEastAsia" w:hAnsi="Times New Roman"/>
      <w:color w:val="000000"/>
      <w:sz w:val="24"/>
      <w:szCs w:val="24"/>
      <w:shd w:val="clear" w:color="auto" w:fill="FFFFFF"/>
      <w:lang w:val="en-AU"/>
    </w:rPr>
  </w:style>
  <w:style w:type="paragraph" w:customStyle="1" w:styleId="Kop11">
    <w:name w:val="Kop 11"/>
    <w:next w:val="Standaard"/>
    <w:uiPriority w:val="99"/>
    <w:rsid w:val="000A165E"/>
    <w:pPr>
      <w:widowControl w:val="0"/>
      <w:autoSpaceDE w:val="0"/>
      <w:autoSpaceDN w:val="0"/>
      <w:adjustRightInd w:val="0"/>
      <w:spacing w:before="240" w:after="60" w:line="240" w:lineRule="auto"/>
      <w:outlineLvl w:val="0"/>
    </w:pPr>
    <w:rPr>
      <w:rFonts w:ascii="Arial" w:eastAsiaTheme="minorEastAsia" w:hAnsi="Arial" w:cs="Arial"/>
      <w:b/>
      <w:bCs/>
      <w:color w:val="004080"/>
      <w:sz w:val="32"/>
      <w:szCs w:val="32"/>
      <w:shd w:val="clear" w:color="auto" w:fill="FFFFFF"/>
      <w:lang w:val="en-AU"/>
    </w:rPr>
  </w:style>
  <w:style w:type="paragraph" w:customStyle="1" w:styleId="Kop21">
    <w:name w:val="Kop 21"/>
    <w:next w:val="Standaard"/>
    <w:uiPriority w:val="99"/>
    <w:rsid w:val="000A165E"/>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 w:type="paragraph" w:customStyle="1" w:styleId="Kop31">
    <w:name w:val="Kop 31"/>
    <w:next w:val="Standaard"/>
    <w:uiPriority w:val="99"/>
    <w:rsid w:val="000A165E"/>
    <w:pPr>
      <w:widowControl w:val="0"/>
      <w:autoSpaceDE w:val="0"/>
      <w:autoSpaceDN w:val="0"/>
      <w:adjustRightInd w:val="0"/>
      <w:spacing w:before="240" w:after="60" w:line="240" w:lineRule="auto"/>
      <w:outlineLvl w:val="2"/>
    </w:pPr>
    <w:rPr>
      <w:rFonts w:ascii="Arial" w:eastAsiaTheme="minorEastAsia" w:hAnsi="Arial" w:cs="Arial"/>
      <w:b/>
      <w:bCs/>
      <w:color w:val="0000D2"/>
      <w:sz w:val="28"/>
      <w:szCs w:val="28"/>
      <w:shd w:val="clear" w:color="auto" w:fill="FFFFFF"/>
      <w:lang w:val="en-AU"/>
    </w:rPr>
  </w:style>
  <w:style w:type="paragraph" w:customStyle="1" w:styleId="Kop41">
    <w:name w:val="Kop 41"/>
    <w:next w:val="Standaard"/>
    <w:uiPriority w:val="99"/>
    <w:rsid w:val="000A165E"/>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rPr>
  </w:style>
  <w:style w:type="paragraph" w:customStyle="1" w:styleId="Kop51">
    <w:name w:val="Kop 51"/>
    <w:next w:val="Standaard"/>
    <w:uiPriority w:val="99"/>
    <w:rsid w:val="000A165E"/>
    <w:pPr>
      <w:widowControl w:val="0"/>
      <w:autoSpaceDE w:val="0"/>
      <w:autoSpaceDN w:val="0"/>
      <w:adjustRightInd w:val="0"/>
      <w:spacing w:before="240" w:after="60" w:line="240" w:lineRule="auto"/>
      <w:outlineLvl w:val="4"/>
    </w:pPr>
    <w:rPr>
      <w:rFonts w:ascii="Arial" w:eastAsiaTheme="minorEastAsia" w:hAnsi="Arial" w:cs="Arial"/>
      <w:b/>
      <w:bCs/>
      <w:i/>
      <w:iCs/>
      <w:color w:val="004080"/>
      <w:sz w:val="24"/>
      <w:szCs w:val="24"/>
      <w:shd w:val="clear" w:color="auto" w:fill="FFFFFF"/>
      <w:lang w:val="en-AU"/>
    </w:rPr>
  </w:style>
  <w:style w:type="paragraph" w:customStyle="1" w:styleId="Kop61">
    <w:name w:val="Kop 61"/>
    <w:next w:val="Standaard"/>
    <w:uiPriority w:val="99"/>
    <w:rsid w:val="000A165E"/>
    <w:pPr>
      <w:widowControl w:val="0"/>
      <w:autoSpaceDE w:val="0"/>
      <w:autoSpaceDN w:val="0"/>
      <w:adjustRightInd w:val="0"/>
      <w:spacing w:before="240" w:after="60" w:line="240" w:lineRule="auto"/>
      <w:outlineLvl w:val="5"/>
    </w:pPr>
    <w:rPr>
      <w:rFonts w:ascii="Arial" w:eastAsiaTheme="minorEastAsia" w:hAnsi="Arial" w:cs="Arial"/>
      <w:b/>
      <w:bCs/>
      <w:color w:val="004080"/>
      <w:sz w:val="22"/>
      <w:szCs w:val="22"/>
      <w:shd w:val="clear" w:color="auto" w:fill="FFFFFF"/>
      <w:lang w:val="en-AU"/>
    </w:rPr>
  </w:style>
  <w:style w:type="paragraph" w:customStyle="1" w:styleId="Kop71">
    <w:name w:val="Kop 71"/>
    <w:next w:val="Standaard"/>
    <w:uiPriority w:val="99"/>
    <w:rsid w:val="000A165E"/>
    <w:pPr>
      <w:widowControl w:val="0"/>
      <w:autoSpaceDE w:val="0"/>
      <w:autoSpaceDN w:val="0"/>
      <w:adjustRightInd w:val="0"/>
      <w:spacing w:before="240" w:after="60" w:line="240" w:lineRule="auto"/>
      <w:outlineLvl w:val="6"/>
    </w:pPr>
    <w:rPr>
      <w:rFonts w:ascii="Arial" w:eastAsiaTheme="minorEastAsia" w:hAnsi="Arial" w:cs="Arial"/>
      <w:color w:val="004080"/>
      <w:sz w:val="22"/>
      <w:szCs w:val="22"/>
      <w:u w:val="single"/>
      <w:shd w:val="clear" w:color="auto" w:fill="FFFFFF"/>
      <w:lang w:val="en-AU"/>
    </w:rPr>
  </w:style>
  <w:style w:type="paragraph" w:customStyle="1" w:styleId="Kop81">
    <w:name w:val="Kop 81"/>
    <w:next w:val="Standaard"/>
    <w:uiPriority w:val="99"/>
    <w:rsid w:val="000A165E"/>
    <w:pPr>
      <w:widowControl w:val="0"/>
      <w:autoSpaceDE w:val="0"/>
      <w:autoSpaceDN w:val="0"/>
      <w:adjustRightInd w:val="0"/>
      <w:spacing w:before="240" w:after="60" w:line="240" w:lineRule="auto"/>
      <w:outlineLvl w:val="7"/>
    </w:pPr>
    <w:rPr>
      <w:rFonts w:ascii="Arial" w:eastAsiaTheme="minorEastAsia" w:hAnsi="Arial" w:cs="Arial"/>
      <w:i/>
      <w:iCs/>
      <w:color w:val="000000"/>
      <w:sz w:val="20"/>
      <w:szCs w:val="20"/>
      <w:u w:val="single"/>
      <w:shd w:val="clear" w:color="auto" w:fill="FFFFFF"/>
      <w:lang w:val="en-AU"/>
    </w:rPr>
  </w:style>
  <w:style w:type="paragraph" w:customStyle="1" w:styleId="Kop91">
    <w:name w:val="Kop 91"/>
    <w:next w:val="Standaard"/>
    <w:uiPriority w:val="99"/>
    <w:rsid w:val="000A165E"/>
    <w:pPr>
      <w:widowControl w:val="0"/>
      <w:autoSpaceDE w:val="0"/>
      <w:autoSpaceDN w:val="0"/>
      <w:adjustRightInd w:val="0"/>
      <w:spacing w:before="240" w:after="60" w:line="240" w:lineRule="auto"/>
      <w:outlineLvl w:val="8"/>
    </w:pPr>
    <w:rPr>
      <w:rFonts w:ascii="Arial" w:eastAsiaTheme="minorEastAsia" w:hAnsi="Arial" w:cs="Arial"/>
      <w:color w:val="004080"/>
      <w:sz w:val="22"/>
      <w:szCs w:val="22"/>
      <w:shd w:val="clear" w:color="auto" w:fill="FFFFFF"/>
      <w:lang w:val="en-AU"/>
    </w:rPr>
  </w:style>
  <w:style w:type="paragraph" w:customStyle="1" w:styleId="NumberedList">
    <w:name w:val="Number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customStyle="1" w:styleId="BulletedList">
    <w:name w:val="Bullet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0A165E"/>
    <w:rPr>
      <w:rFonts w:ascii="Times New Roman" w:eastAsiaTheme="minorEastAsia" w:hAnsi="Times New Roman"/>
      <w:color w:val="000000"/>
      <w:sz w:val="20"/>
      <w:szCs w:val="20"/>
      <w:lang w:val="en-AU"/>
    </w:rPr>
  </w:style>
  <w:style w:type="paragraph" w:styleId="Plattetekst2">
    <w:name w:val="Body Text 2"/>
    <w:basedOn w:val="Standaard"/>
    <w:next w:val="Standaard"/>
    <w:link w:val="Plattetekst2Char"/>
    <w:uiPriority w:val="99"/>
    <w:rsid w:val="000A165E"/>
    <w:pPr>
      <w:widowControl w:val="0"/>
      <w:autoSpaceDE w:val="0"/>
      <w:autoSpaceDN w:val="0"/>
      <w:adjustRightInd w:val="0"/>
      <w:spacing w:after="120" w:line="480" w:lineRule="auto"/>
      <w:contextualSpacing w:val="0"/>
    </w:pPr>
    <w:rPr>
      <w:rFonts w:ascii="Times New Roman" w:eastAsiaTheme="minorEastAsia" w:hAnsi="Times New Roman"/>
      <w:color w:val="000000"/>
      <w:shd w:val="clear" w:color="auto" w:fill="FFFFFF"/>
      <w:lang w:val="en-AU"/>
    </w:rPr>
  </w:style>
  <w:style w:type="character" w:customStyle="1" w:styleId="Plattetekst2Char">
    <w:name w:val="Platte tekst 2 Char"/>
    <w:basedOn w:val="Standaardalinea-lettertype"/>
    <w:link w:val="Plattetekst2"/>
    <w:uiPriority w:val="99"/>
    <w:rsid w:val="000A165E"/>
    <w:rPr>
      <w:rFonts w:ascii="Times New Roman" w:eastAsiaTheme="minorEastAsia" w:hAnsi="Times New Roman"/>
      <w:color w:val="000000"/>
      <w:lang w:val="en-AU"/>
    </w:rPr>
  </w:style>
  <w:style w:type="paragraph" w:styleId="Plattetekst3">
    <w:name w:val="Body Text 3"/>
    <w:basedOn w:val="Standaard"/>
    <w:next w:val="Standaard"/>
    <w:link w:val="Plattetekst3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0A165E"/>
    <w:rPr>
      <w:rFonts w:ascii="Times New Roman" w:eastAsiaTheme="minorEastAsia" w:hAnsi="Times New Roman"/>
      <w:color w:val="000000"/>
      <w:sz w:val="16"/>
      <w:szCs w:val="16"/>
      <w:lang w:val="en-AU"/>
    </w:rPr>
  </w:style>
  <w:style w:type="paragraph" w:styleId="Notitiekop">
    <w:name w:val="Note Heading"/>
    <w:basedOn w:val="Standaard"/>
    <w:next w:val="Standaard"/>
    <w:link w:val="NotitiekopChar"/>
    <w:uiPriority w:val="99"/>
    <w:rsid w:val="000A165E"/>
    <w:pPr>
      <w:widowControl w:val="0"/>
      <w:autoSpaceDE w:val="0"/>
      <w:autoSpaceDN w:val="0"/>
      <w:adjustRightInd w:val="0"/>
      <w:spacing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0A165E"/>
    <w:rPr>
      <w:rFonts w:ascii="Times New Roman" w:eastAsiaTheme="minorEastAsia" w:hAnsi="Times New Roman"/>
      <w:color w:val="000000"/>
      <w:sz w:val="20"/>
      <w:szCs w:val="20"/>
      <w:lang w:val="en-AU"/>
    </w:rPr>
  </w:style>
  <w:style w:type="paragraph" w:styleId="Tekstzonderopmaak">
    <w:name w:val="Plain Text"/>
    <w:basedOn w:val="Standaard"/>
    <w:next w:val="Standaard"/>
    <w:link w:val="TekstzonderopmaakChar"/>
    <w:uiPriority w:val="99"/>
    <w:rsid w:val="000A165E"/>
    <w:pPr>
      <w:widowControl w:val="0"/>
      <w:autoSpaceDE w:val="0"/>
      <w:autoSpaceDN w:val="0"/>
      <w:adjustRightInd w:val="0"/>
      <w:spacing w:line="240" w:lineRule="auto"/>
      <w:contextualSpacing w:val="0"/>
    </w:pPr>
    <w:rPr>
      <w:rFonts w:ascii="Courier New" w:eastAsiaTheme="minorEastAsia"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0A165E"/>
    <w:rPr>
      <w:rFonts w:ascii="Courier New" w:eastAsiaTheme="minorEastAsia" w:hAnsi="Courier New" w:cs="Courier New"/>
      <w:color w:val="000000"/>
      <w:sz w:val="20"/>
      <w:szCs w:val="20"/>
      <w:lang w:val="en-AU"/>
    </w:rPr>
  </w:style>
  <w:style w:type="character" w:styleId="Zwaar">
    <w:name w:val="Strong"/>
    <w:basedOn w:val="Standaardalinea-lettertype"/>
    <w:uiPriority w:val="99"/>
    <w:qFormat/>
    <w:rsid w:val="000A165E"/>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0A165E"/>
    <w:rPr>
      <w:rFonts w:ascii="Times New Roman" w:hAnsi="Times New Roman" w:cs="Times New Roman"/>
      <w:i/>
      <w:iCs/>
      <w:color w:val="000000"/>
      <w:sz w:val="20"/>
      <w:szCs w:val="20"/>
      <w:shd w:val="clear" w:color="auto" w:fill="FFFFFF"/>
    </w:rPr>
  </w:style>
  <w:style w:type="paragraph" w:customStyle="1" w:styleId="Voettekst1">
    <w:name w:val="Voet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Koptekst1">
    <w:name w:val="Kop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Code">
    <w:name w:val="Code"/>
    <w:next w:val="Standaard"/>
    <w:uiPriority w:val="99"/>
    <w:rsid w:val="000A165E"/>
    <w:pPr>
      <w:widowControl w:val="0"/>
      <w:autoSpaceDE w:val="0"/>
      <w:autoSpaceDN w:val="0"/>
      <w:adjustRightInd w:val="0"/>
      <w:spacing w:line="240" w:lineRule="auto"/>
    </w:pPr>
    <w:rPr>
      <w:rFonts w:ascii="Courier New" w:eastAsiaTheme="minorEastAsia" w:hAnsi="Courier New" w:cs="Courier New"/>
      <w:color w:val="000000"/>
      <w:shd w:val="clear" w:color="auto" w:fill="FFFFFF"/>
      <w:lang w:val="en-AU"/>
    </w:rPr>
  </w:style>
  <w:style w:type="character" w:customStyle="1" w:styleId="FieldLabel">
    <w:name w:val="Field Label"/>
    <w:uiPriority w:val="99"/>
    <w:rsid w:val="000A165E"/>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0A165E"/>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0A165E"/>
    <w:rPr>
      <w:rFonts w:ascii="Lucida Sans" w:hAnsi="Lucida Sans" w:cs="Lucida Sans"/>
      <w:b/>
      <w:bCs/>
      <w:color w:val="000000"/>
      <w:sz w:val="16"/>
      <w:szCs w:val="16"/>
      <w:shd w:val="clear" w:color="auto" w:fill="FFFF80"/>
    </w:rPr>
  </w:style>
  <w:style w:type="character" w:customStyle="1" w:styleId="Objecttype">
    <w:name w:val="Object type"/>
    <w:uiPriority w:val="99"/>
    <w:rsid w:val="000A165E"/>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0A165E"/>
    <w:pPr>
      <w:widowControl w:val="0"/>
      <w:autoSpaceDE w:val="0"/>
      <w:autoSpaceDN w:val="0"/>
      <w:adjustRightInd w:val="0"/>
      <w:spacing w:line="240" w:lineRule="auto"/>
    </w:pPr>
    <w:rPr>
      <w:rFonts w:ascii="Times New Roman" w:eastAsiaTheme="minorEastAsia" w:hAnsi="Times New Roman"/>
      <w:b/>
      <w:bCs/>
      <w:i/>
      <w:iCs/>
      <w:color w:val="0000A0"/>
      <w:sz w:val="20"/>
      <w:szCs w:val="20"/>
      <w:shd w:val="clear" w:color="auto" w:fill="FFFFFF"/>
      <w:lang w:val="en-AU"/>
    </w:rPr>
  </w:style>
  <w:style w:type="paragraph" w:styleId="Revisie">
    <w:name w:val="Revision"/>
    <w:hidden/>
    <w:rsid w:val="00CB79C9"/>
    <w:pPr>
      <w:spacing w:line="240" w:lineRule="auto"/>
    </w:pPr>
    <w:rPr>
      <w:rFonts w:eastAsia="Times New Roman"/>
    </w:rPr>
  </w:style>
</w:styles>
</file>

<file path=word/webSettings.xml><?xml version="1.0" encoding="utf-8"?>
<w:webSettings xmlns:r="http://schemas.openxmlformats.org/officeDocument/2006/relationships" xmlns:w="http://schemas.openxmlformats.org/wordprocessingml/2006/main">
  <w:divs>
    <w:div w:id="294602492">
      <w:bodyDiv w:val="1"/>
      <w:marLeft w:val="0"/>
      <w:marRight w:val="0"/>
      <w:marTop w:val="0"/>
      <w:marBottom w:val="0"/>
      <w:divBdr>
        <w:top w:val="none" w:sz="0" w:space="0" w:color="auto"/>
        <w:left w:val="none" w:sz="0" w:space="0" w:color="auto"/>
        <w:bottom w:val="none" w:sz="0" w:space="0" w:color="auto"/>
        <w:right w:val="none" w:sz="0" w:space="0" w:color="auto"/>
      </w:divBdr>
      <w:divsChild>
        <w:div w:id="1467431868">
          <w:marLeft w:val="-960"/>
          <w:marRight w:val="0"/>
          <w:marTop w:val="0"/>
          <w:marBottom w:val="0"/>
          <w:divBdr>
            <w:top w:val="none" w:sz="0" w:space="0" w:color="auto"/>
            <w:left w:val="none" w:sz="0" w:space="0" w:color="auto"/>
            <w:bottom w:val="none" w:sz="0" w:space="0" w:color="auto"/>
            <w:right w:val="none" w:sz="0" w:space="0" w:color="auto"/>
          </w:divBdr>
        </w:div>
        <w:div w:id="970935462">
          <w:marLeft w:val="-96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6.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8.pn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1.e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0.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F62CF-24FC-44DD-8EEC-40CC810E1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8</TotalTime>
  <Pages>75</Pages>
  <Words>20014</Words>
  <Characters>110082</Characters>
  <Application>Microsoft Office Word</Application>
  <DocSecurity>0</DocSecurity>
  <Lines>917</Lines>
  <Paragraphs>259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129837</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2</cp:revision>
  <cp:lastPrinted>2014-05-30T06:51:00Z</cp:lastPrinted>
  <dcterms:created xsi:type="dcterms:W3CDTF">2014-07-03T11:26:00Z</dcterms:created>
  <dcterms:modified xsi:type="dcterms:W3CDTF">2014-07-03T11:26:00Z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